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45EA5380" w:rsidR="00334C8D" w:rsidRPr="00334C8D" w:rsidRDefault="00334C8D" w:rsidP="00C54082">
            <w:pPr>
              <w:spacing w:before="0" w:after="0"/>
              <w:ind w:left="0"/>
              <w:rPr>
                <w:rFonts w:eastAsia="Verdana" w:cs="Times New Roman"/>
                <w:sz w:val="14"/>
              </w:rPr>
            </w:pPr>
          </w:p>
        </w:tc>
        <w:tc>
          <w:tcPr>
            <w:tcW w:w="2552" w:type="dxa"/>
          </w:tcPr>
          <w:p w14:paraId="6773A5BB" w14:textId="77777777" w:rsidR="00334C8D" w:rsidRPr="005E163B" w:rsidRDefault="00334C8D" w:rsidP="00334C8D">
            <w:pPr>
              <w:spacing w:before="0" w:after="0"/>
              <w:rPr>
                <w:rFonts w:eastAsia="Verdana" w:cs="Times New Roman"/>
                <w:sz w:val="14"/>
              </w:rPr>
            </w:pPr>
          </w:p>
        </w:tc>
        <w:tc>
          <w:tcPr>
            <w:tcW w:w="823" w:type="dxa"/>
          </w:tcPr>
          <w:p w14:paraId="5AA9D977" w14:textId="77777777" w:rsidR="00334C8D" w:rsidRPr="00334C8D" w:rsidRDefault="00334C8D" w:rsidP="00334C8D">
            <w:pPr>
              <w:spacing w:before="0" w:after="0"/>
              <w:rPr>
                <w:rFonts w:eastAsia="Verdana" w:cs="Times New Roman"/>
                <w:sz w:val="14"/>
              </w:rPr>
            </w:pPr>
          </w:p>
        </w:tc>
        <w:tc>
          <w:tcPr>
            <w:tcW w:w="3685" w:type="dxa"/>
          </w:tcPr>
          <w:p w14:paraId="41087E9A" w14:textId="77777777" w:rsidR="00334C8D" w:rsidRPr="00334C8D" w:rsidRDefault="00334C8D" w:rsidP="00334C8D">
            <w:pPr>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334C8D">
            <w:pPr>
              <w:spacing w:before="0" w:after="0"/>
              <w:rPr>
                <w:rFonts w:eastAsia="Verdana" w:cs="Times New Roman"/>
                <w:sz w:val="14"/>
              </w:rPr>
            </w:pPr>
            <w:r w:rsidRPr="00334C8D">
              <w:rPr>
                <w:rFonts w:eastAsia="Verdana" w:cs="Times New Roman"/>
                <w:sz w:val="14"/>
              </w:rPr>
              <w:t>Naše zn.</w:t>
            </w:r>
          </w:p>
        </w:tc>
        <w:tc>
          <w:tcPr>
            <w:tcW w:w="2552" w:type="dxa"/>
          </w:tcPr>
          <w:p w14:paraId="04990127" w14:textId="73E654E6" w:rsidR="00334C8D" w:rsidRPr="005E163B" w:rsidRDefault="00E7740F" w:rsidP="00E7740F">
            <w:pPr>
              <w:spacing w:before="0" w:after="0"/>
              <w:rPr>
                <w:rFonts w:eastAsia="Verdana" w:cs="Times New Roman"/>
                <w:sz w:val="14"/>
              </w:rPr>
            </w:pPr>
            <w:r w:rsidRPr="00092971">
              <w:rPr>
                <w:rFonts w:eastAsia="Verdana" w:cs="Times New Roman"/>
                <w:sz w:val="14"/>
              </w:rPr>
              <w:t>5487</w:t>
            </w:r>
            <w:r w:rsidR="006E6A12" w:rsidRPr="00092971">
              <w:rPr>
                <w:rFonts w:eastAsia="Verdana" w:cs="Times New Roman"/>
                <w:sz w:val="14"/>
              </w:rPr>
              <w:t>/202</w:t>
            </w:r>
            <w:r w:rsidRPr="00092971">
              <w:rPr>
                <w:rFonts w:eastAsia="Verdana" w:cs="Times New Roman"/>
                <w:sz w:val="14"/>
              </w:rPr>
              <w:t>3</w:t>
            </w:r>
            <w:r w:rsidR="006E6A12" w:rsidRPr="00092971">
              <w:rPr>
                <w:rFonts w:eastAsia="Verdana" w:cs="Times New Roman"/>
                <w:sz w:val="14"/>
              </w:rPr>
              <w:t>-SŽ-</w:t>
            </w:r>
            <w:r w:rsidRPr="00092971">
              <w:rPr>
                <w:rFonts w:eastAsia="Verdana" w:cs="Times New Roman"/>
                <w:sz w:val="14"/>
              </w:rPr>
              <w:t>SSZ</w:t>
            </w:r>
            <w:r w:rsidR="006E6A12" w:rsidRPr="00092971">
              <w:rPr>
                <w:rFonts w:eastAsia="Verdana" w:cs="Times New Roman"/>
                <w:sz w:val="14"/>
              </w:rPr>
              <w:t>-</w:t>
            </w:r>
            <w:r w:rsidRPr="005E163B">
              <w:rPr>
                <w:rFonts w:eastAsia="Verdana" w:cs="Times New Roman"/>
                <w:sz w:val="14"/>
              </w:rPr>
              <w:t>OVZ</w:t>
            </w:r>
          </w:p>
        </w:tc>
        <w:tc>
          <w:tcPr>
            <w:tcW w:w="823" w:type="dxa"/>
          </w:tcPr>
          <w:p w14:paraId="7CCDF574" w14:textId="77777777" w:rsidR="00334C8D" w:rsidRPr="00334C8D" w:rsidRDefault="00334C8D" w:rsidP="00334C8D">
            <w:pPr>
              <w:spacing w:before="0" w:after="0"/>
              <w:rPr>
                <w:rFonts w:eastAsia="Verdana" w:cs="Times New Roman"/>
                <w:sz w:val="14"/>
              </w:rPr>
            </w:pPr>
          </w:p>
        </w:tc>
      </w:tr>
      <w:tr w:rsidR="00334C8D" w:rsidRPr="00334C8D" w14:paraId="039682F7" w14:textId="77777777" w:rsidTr="00A0644E">
        <w:trPr>
          <w:gridAfter w:val="1"/>
          <w:wAfter w:w="3685" w:type="dxa"/>
        </w:trPr>
        <w:tc>
          <w:tcPr>
            <w:tcW w:w="1361" w:type="dxa"/>
          </w:tcPr>
          <w:p w14:paraId="4D65C2CD" w14:textId="77777777" w:rsidR="00334C8D" w:rsidRPr="00334C8D" w:rsidRDefault="00334C8D" w:rsidP="00334C8D">
            <w:pPr>
              <w:spacing w:before="0" w:after="0"/>
              <w:rPr>
                <w:rFonts w:eastAsia="Verdana" w:cs="Times New Roman"/>
                <w:sz w:val="14"/>
              </w:rPr>
            </w:pPr>
            <w:r w:rsidRPr="00334C8D">
              <w:rPr>
                <w:rFonts w:eastAsia="Verdana" w:cs="Times New Roman"/>
                <w:sz w:val="14"/>
              </w:rPr>
              <w:t>Listů/příloh</w:t>
            </w:r>
          </w:p>
        </w:tc>
        <w:tc>
          <w:tcPr>
            <w:tcW w:w="2552" w:type="dxa"/>
          </w:tcPr>
          <w:p w14:paraId="53EF215E" w14:textId="6653E5BA" w:rsidR="00334C8D" w:rsidRPr="005E163B" w:rsidRDefault="00E7740F">
            <w:pPr>
              <w:spacing w:before="0" w:after="0"/>
              <w:rPr>
                <w:rFonts w:eastAsia="Verdana" w:cs="Times New Roman"/>
                <w:sz w:val="14"/>
              </w:rPr>
            </w:pPr>
            <w:r w:rsidRPr="00092971">
              <w:rPr>
                <w:rFonts w:eastAsia="Verdana" w:cs="Times New Roman"/>
                <w:sz w:val="14"/>
              </w:rPr>
              <w:t>71/19</w:t>
            </w:r>
          </w:p>
        </w:tc>
        <w:tc>
          <w:tcPr>
            <w:tcW w:w="823" w:type="dxa"/>
          </w:tcPr>
          <w:p w14:paraId="17DFE666" w14:textId="77777777" w:rsidR="00334C8D" w:rsidRPr="00334C8D" w:rsidRDefault="00334C8D" w:rsidP="00334C8D">
            <w:pPr>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334C8D">
            <w:pPr>
              <w:spacing w:before="0" w:after="0"/>
              <w:rPr>
                <w:rFonts w:eastAsia="Verdana" w:cs="Times New Roman"/>
                <w:sz w:val="14"/>
              </w:rPr>
            </w:pPr>
          </w:p>
        </w:tc>
        <w:tc>
          <w:tcPr>
            <w:tcW w:w="2552" w:type="dxa"/>
          </w:tcPr>
          <w:p w14:paraId="4CFDF2B3" w14:textId="77777777" w:rsidR="00334C8D" w:rsidRPr="005E163B" w:rsidRDefault="00334C8D" w:rsidP="00334C8D">
            <w:pPr>
              <w:spacing w:before="0" w:after="0"/>
              <w:rPr>
                <w:rFonts w:eastAsia="Verdana" w:cs="Times New Roman"/>
                <w:sz w:val="14"/>
              </w:rPr>
            </w:pPr>
          </w:p>
        </w:tc>
        <w:tc>
          <w:tcPr>
            <w:tcW w:w="823" w:type="dxa"/>
          </w:tcPr>
          <w:p w14:paraId="45548BC7" w14:textId="77777777" w:rsidR="00334C8D" w:rsidRPr="00334C8D" w:rsidRDefault="00334C8D" w:rsidP="00334C8D">
            <w:pPr>
              <w:spacing w:before="0" w:after="0"/>
              <w:rPr>
                <w:rFonts w:eastAsia="Verdana" w:cs="Times New Roman"/>
                <w:sz w:val="14"/>
              </w:rPr>
            </w:pPr>
          </w:p>
        </w:tc>
      </w:tr>
      <w:tr w:rsidR="00334C8D" w:rsidRPr="00334C8D" w14:paraId="393BFA60" w14:textId="77777777" w:rsidTr="00A0644E">
        <w:trPr>
          <w:gridAfter w:val="1"/>
          <w:wAfter w:w="3685" w:type="dxa"/>
        </w:trPr>
        <w:tc>
          <w:tcPr>
            <w:tcW w:w="1361" w:type="dxa"/>
          </w:tcPr>
          <w:p w14:paraId="5D8DAF5C" w14:textId="77777777" w:rsidR="00334C8D" w:rsidRPr="00334C8D" w:rsidRDefault="00334C8D" w:rsidP="00334C8D">
            <w:pPr>
              <w:spacing w:before="0" w:after="0"/>
              <w:rPr>
                <w:rFonts w:eastAsia="Verdana" w:cs="Times New Roman"/>
                <w:sz w:val="14"/>
              </w:rPr>
            </w:pPr>
            <w:r w:rsidRPr="00334C8D">
              <w:rPr>
                <w:rFonts w:eastAsia="Verdana" w:cs="Times New Roman"/>
                <w:sz w:val="14"/>
              </w:rPr>
              <w:t>Vyřizuje</w:t>
            </w:r>
          </w:p>
        </w:tc>
        <w:tc>
          <w:tcPr>
            <w:tcW w:w="2552" w:type="dxa"/>
          </w:tcPr>
          <w:p w14:paraId="1F8D3FEE" w14:textId="3BA0F93F" w:rsidR="00334C8D" w:rsidRPr="005E163B" w:rsidRDefault="00E7740F" w:rsidP="00334C8D">
            <w:pPr>
              <w:spacing w:before="0" w:after="0"/>
              <w:rPr>
                <w:rFonts w:eastAsia="Verdana" w:cs="Times New Roman"/>
                <w:sz w:val="14"/>
              </w:rPr>
            </w:pPr>
            <w:r w:rsidRPr="005E163B">
              <w:rPr>
                <w:rFonts w:eastAsia="Verdana" w:cs="Times New Roman"/>
                <w:sz w:val="14"/>
              </w:rPr>
              <w:t>Vladimíra Hlídková</w:t>
            </w:r>
          </w:p>
        </w:tc>
        <w:tc>
          <w:tcPr>
            <w:tcW w:w="823" w:type="dxa"/>
          </w:tcPr>
          <w:p w14:paraId="08DA4955" w14:textId="77777777" w:rsidR="00334C8D" w:rsidRPr="00334C8D" w:rsidRDefault="00334C8D" w:rsidP="00334C8D">
            <w:pPr>
              <w:spacing w:before="0" w:after="0"/>
              <w:rPr>
                <w:rFonts w:eastAsia="Verdana" w:cs="Times New Roman"/>
                <w:sz w:val="14"/>
              </w:rPr>
            </w:pPr>
          </w:p>
        </w:tc>
      </w:tr>
      <w:tr w:rsidR="00334C8D" w:rsidRPr="00334C8D" w14:paraId="16F798B7" w14:textId="77777777" w:rsidTr="00A0644E">
        <w:trPr>
          <w:gridAfter w:val="1"/>
          <w:wAfter w:w="3685" w:type="dxa"/>
        </w:trPr>
        <w:tc>
          <w:tcPr>
            <w:tcW w:w="1361" w:type="dxa"/>
          </w:tcPr>
          <w:p w14:paraId="4D010D11" w14:textId="77777777" w:rsidR="00334C8D" w:rsidRPr="00334C8D" w:rsidRDefault="00334C8D" w:rsidP="00334C8D">
            <w:pPr>
              <w:spacing w:before="0" w:after="0"/>
              <w:rPr>
                <w:rFonts w:eastAsia="Verdana" w:cs="Times New Roman"/>
                <w:sz w:val="14"/>
              </w:rPr>
            </w:pPr>
            <w:r w:rsidRPr="00334C8D">
              <w:rPr>
                <w:rFonts w:eastAsia="Verdana" w:cs="Times New Roman"/>
                <w:sz w:val="14"/>
              </w:rPr>
              <w:t>Telefon</w:t>
            </w:r>
          </w:p>
        </w:tc>
        <w:tc>
          <w:tcPr>
            <w:tcW w:w="2552" w:type="dxa"/>
          </w:tcPr>
          <w:p w14:paraId="3C5F16FF" w14:textId="5A39C2DB" w:rsidR="00334C8D" w:rsidRPr="005E163B" w:rsidRDefault="00F23D8E" w:rsidP="00334C8D">
            <w:pPr>
              <w:spacing w:before="0" w:after="0"/>
              <w:rPr>
                <w:rFonts w:eastAsia="Verdana" w:cs="Times New Roman"/>
                <w:sz w:val="14"/>
              </w:rPr>
            </w:pPr>
            <w:r w:rsidRPr="005E163B">
              <w:rPr>
                <w:rFonts w:eastAsia="Verdana" w:cs="Times New Roman"/>
                <w:sz w:val="14"/>
              </w:rPr>
              <w:t>X</w:t>
            </w:r>
          </w:p>
        </w:tc>
        <w:tc>
          <w:tcPr>
            <w:tcW w:w="823" w:type="dxa"/>
          </w:tcPr>
          <w:p w14:paraId="27021BF7" w14:textId="77777777" w:rsidR="00334C8D" w:rsidRPr="00334C8D" w:rsidRDefault="00334C8D" w:rsidP="00334C8D">
            <w:pPr>
              <w:spacing w:before="0" w:after="0"/>
              <w:rPr>
                <w:rFonts w:eastAsia="Verdana" w:cs="Times New Roman"/>
                <w:sz w:val="14"/>
              </w:rPr>
            </w:pPr>
          </w:p>
        </w:tc>
      </w:tr>
      <w:tr w:rsidR="00334C8D" w:rsidRPr="00334C8D" w14:paraId="35B7FF1C" w14:textId="77777777" w:rsidTr="00A0644E">
        <w:trPr>
          <w:gridAfter w:val="1"/>
          <w:wAfter w:w="3685" w:type="dxa"/>
        </w:trPr>
        <w:tc>
          <w:tcPr>
            <w:tcW w:w="1361" w:type="dxa"/>
          </w:tcPr>
          <w:p w14:paraId="33AA70FC" w14:textId="77777777" w:rsidR="00334C8D" w:rsidRPr="00334C8D" w:rsidRDefault="00334C8D" w:rsidP="00334C8D">
            <w:pPr>
              <w:spacing w:before="0" w:after="0"/>
              <w:rPr>
                <w:rFonts w:eastAsia="Verdana" w:cs="Times New Roman"/>
                <w:sz w:val="14"/>
              </w:rPr>
            </w:pPr>
            <w:r w:rsidRPr="00334C8D">
              <w:rPr>
                <w:rFonts w:eastAsia="Verdana" w:cs="Times New Roman"/>
                <w:sz w:val="14"/>
              </w:rPr>
              <w:t>Mobil</w:t>
            </w:r>
          </w:p>
        </w:tc>
        <w:tc>
          <w:tcPr>
            <w:tcW w:w="2552" w:type="dxa"/>
          </w:tcPr>
          <w:p w14:paraId="2CBD387B" w14:textId="070A807C" w:rsidR="00334C8D" w:rsidRPr="00334C8D" w:rsidRDefault="005E163B" w:rsidP="00334C8D">
            <w:pPr>
              <w:spacing w:before="0" w:after="0"/>
              <w:rPr>
                <w:rFonts w:eastAsia="Verdana" w:cs="Times New Roman"/>
                <w:sz w:val="14"/>
              </w:rPr>
            </w:pPr>
            <w:r>
              <w:rPr>
                <w:rFonts w:eastAsia="Verdana" w:cs="Times New Roman"/>
                <w:sz w:val="14"/>
              </w:rPr>
              <w:t>+420 724 321 788</w:t>
            </w:r>
          </w:p>
        </w:tc>
        <w:tc>
          <w:tcPr>
            <w:tcW w:w="823" w:type="dxa"/>
          </w:tcPr>
          <w:p w14:paraId="722CA4B7" w14:textId="77777777" w:rsidR="00334C8D" w:rsidRPr="00334C8D" w:rsidRDefault="00334C8D" w:rsidP="00334C8D">
            <w:pPr>
              <w:spacing w:before="0" w:after="0"/>
              <w:rPr>
                <w:rFonts w:eastAsia="Verdana" w:cs="Times New Roman"/>
                <w:sz w:val="14"/>
              </w:rPr>
            </w:pPr>
          </w:p>
        </w:tc>
      </w:tr>
      <w:tr w:rsidR="00334C8D" w:rsidRPr="00334C8D" w14:paraId="549FFBF7" w14:textId="77777777" w:rsidTr="00A0644E">
        <w:trPr>
          <w:gridAfter w:val="1"/>
          <w:wAfter w:w="3685" w:type="dxa"/>
        </w:trPr>
        <w:tc>
          <w:tcPr>
            <w:tcW w:w="1361" w:type="dxa"/>
          </w:tcPr>
          <w:p w14:paraId="6EC2AE1C" w14:textId="77777777" w:rsidR="00334C8D" w:rsidRPr="00334C8D" w:rsidRDefault="00334C8D" w:rsidP="00334C8D">
            <w:pPr>
              <w:spacing w:before="0" w:after="0"/>
              <w:rPr>
                <w:rFonts w:eastAsia="Verdana" w:cs="Times New Roman"/>
                <w:sz w:val="14"/>
              </w:rPr>
            </w:pPr>
            <w:r w:rsidRPr="00334C8D">
              <w:rPr>
                <w:rFonts w:eastAsia="Verdana" w:cs="Times New Roman"/>
                <w:sz w:val="14"/>
              </w:rPr>
              <w:t>E-mail</w:t>
            </w:r>
          </w:p>
        </w:tc>
        <w:tc>
          <w:tcPr>
            <w:tcW w:w="2552" w:type="dxa"/>
          </w:tcPr>
          <w:p w14:paraId="3D9E5950" w14:textId="38EFD3B0" w:rsidR="00334C8D" w:rsidRPr="00334C8D" w:rsidRDefault="005E163B" w:rsidP="00334C8D">
            <w:pPr>
              <w:spacing w:before="0" w:after="0"/>
              <w:rPr>
                <w:rFonts w:eastAsia="Verdana" w:cs="Times New Roman"/>
                <w:sz w:val="14"/>
              </w:rPr>
            </w:pPr>
            <w:r>
              <w:rPr>
                <w:rFonts w:eastAsia="Verdana" w:cs="Times New Roman"/>
                <w:sz w:val="14"/>
              </w:rPr>
              <w:t>hlidkova@spravazeleznic.cz</w:t>
            </w:r>
          </w:p>
        </w:tc>
        <w:tc>
          <w:tcPr>
            <w:tcW w:w="823" w:type="dxa"/>
          </w:tcPr>
          <w:p w14:paraId="7ED536B0" w14:textId="77777777" w:rsidR="00334C8D" w:rsidRPr="00334C8D" w:rsidRDefault="00334C8D" w:rsidP="00334C8D">
            <w:pPr>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334C8D">
            <w:pPr>
              <w:spacing w:before="0" w:after="0"/>
              <w:rPr>
                <w:rFonts w:eastAsia="Verdana" w:cs="Times New Roman"/>
                <w:sz w:val="14"/>
              </w:rPr>
            </w:pPr>
          </w:p>
        </w:tc>
        <w:tc>
          <w:tcPr>
            <w:tcW w:w="2552" w:type="dxa"/>
          </w:tcPr>
          <w:p w14:paraId="38FB6C0D" w14:textId="77777777" w:rsidR="00334C8D" w:rsidRPr="00334C8D" w:rsidRDefault="00334C8D" w:rsidP="00334C8D">
            <w:pPr>
              <w:spacing w:before="0" w:after="0"/>
              <w:rPr>
                <w:rFonts w:eastAsia="Verdana" w:cs="Times New Roman"/>
                <w:sz w:val="14"/>
              </w:rPr>
            </w:pPr>
          </w:p>
        </w:tc>
        <w:tc>
          <w:tcPr>
            <w:tcW w:w="823" w:type="dxa"/>
          </w:tcPr>
          <w:p w14:paraId="206D1035" w14:textId="77777777" w:rsidR="00334C8D" w:rsidRPr="00334C8D" w:rsidRDefault="00334C8D" w:rsidP="00334C8D">
            <w:pPr>
              <w:spacing w:before="0" w:after="0"/>
              <w:rPr>
                <w:rFonts w:eastAsia="Verdana" w:cs="Times New Roman"/>
                <w:sz w:val="14"/>
              </w:rPr>
            </w:pPr>
          </w:p>
        </w:tc>
        <w:tc>
          <w:tcPr>
            <w:tcW w:w="3685" w:type="dxa"/>
          </w:tcPr>
          <w:p w14:paraId="131380CC" w14:textId="77777777" w:rsidR="00334C8D" w:rsidRPr="00334C8D" w:rsidRDefault="00334C8D" w:rsidP="00334C8D">
            <w:pPr>
              <w:spacing w:before="0" w:after="0"/>
              <w:rPr>
                <w:rFonts w:eastAsia="Verdana" w:cs="Times New Roman"/>
                <w:sz w:val="14"/>
              </w:rPr>
            </w:pPr>
          </w:p>
        </w:tc>
      </w:tr>
      <w:tr w:rsidR="00334C8D" w:rsidRPr="00334C8D" w14:paraId="6F639785" w14:textId="77777777" w:rsidTr="00A0644E">
        <w:tc>
          <w:tcPr>
            <w:tcW w:w="1361" w:type="dxa"/>
          </w:tcPr>
          <w:p w14:paraId="4616DB18" w14:textId="6398DB15" w:rsidR="00334C8D" w:rsidRPr="00334C8D" w:rsidRDefault="00334C8D" w:rsidP="00334C8D">
            <w:pPr>
              <w:spacing w:before="0" w:after="0"/>
              <w:rPr>
                <w:rFonts w:eastAsia="Verdana" w:cs="Times New Roman"/>
                <w:sz w:val="14"/>
              </w:rPr>
            </w:pPr>
          </w:p>
        </w:tc>
        <w:tc>
          <w:tcPr>
            <w:tcW w:w="2552" w:type="dxa"/>
          </w:tcPr>
          <w:p w14:paraId="75E00C0B" w14:textId="7A198DCA" w:rsidR="00334C8D" w:rsidRPr="00334C8D" w:rsidRDefault="00334C8D" w:rsidP="00334C8D">
            <w:pPr>
              <w:spacing w:before="0" w:after="0"/>
              <w:rPr>
                <w:rFonts w:eastAsia="Verdana" w:cs="Times New Roman"/>
                <w:sz w:val="14"/>
              </w:rPr>
            </w:pPr>
          </w:p>
        </w:tc>
        <w:tc>
          <w:tcPr>
            <w:tcW w:w="823" w:type="dxa"/>
          </w:tcPr>
          <w:p w14:paraId="2F3B0A84" w14:textId="77777777" w:rsidR="00334C8D" w:rsidRPr="00334C8D" w:rsidRDefault="00334C8D" w:rsidP="00334C8D">
            <w:pPr>
              <w:spacing w:before="0" w:after="0"/>
              <w:rPr>
                <w:rFonts w:eastAsia="Verdana" w:cs="Times New Roman"/>
                <w:sz w:val="14"/>
              </w:rPr>
            </w:pPr>
          </w:p>
        </w:tc>
        <w:tc>
          <w:tcPr>
            <w:tcW w:w="3685" w:type="dxa"/>
          </w:tcPr>
          <w:p w14:paraId="070F41FF" w14:textId="77777777" w:rsidR="00334C8D" w:rsidRPr="00334C8D" w:rsidRDefault="00334C8D" w:rsidP="00334C8D">
            <w:pPr>
              <w:spacing w:before="0" w:after="0"/>
              <w:rPr>
                <w:rFonts w:eastAsia="Verdana" w:cs="Times New Roman"/>
                <w:sz w:val="14"/>
              </w:rPr>
            </w:pPr>
          </w:p>
        </w:tc>
      </w:tr>
      <w:tr w:rsidR="00334C8D" w:rsidRPr="00334C8D" w14:paraId="661B66D9" w14:textId="77777777" w:rsidTr="00A0644E">
        <w:tc>
          <w:tcPr>
            <w:tcW w:w="1361" w:type="dxa"/>
          </w:tcPr>
          <w:p w14:paraId="4FE00371" w14:textId="77777777" w:rsidR="00334C8D" w:rsidRPr="00334C8D" w:rsidRDefault="00334C8D" w:rsidP="00334C8D">
            <w:pPr>
              <w:spacing w:before="0" w:after="0"/>
              <w:rPr>
                <w:rFonts w:eastAsia="Verdana" w:cs="Times New Roman"/>
                <w:sz w:val="14"/>
              </w:rPr>
            </w:pPr>
          </w:p>
        </w:tc>
        <w:tc>
          <w:tcPr>
            <w:tcW w:w="2552" w:type="dxa"/>
          </w:tcPr>
          <w:p w14:paraId="5FF0F013" w14:textId="77777777" w:rsidR="00334C8D" w:rsidRPr="00334C8D" w:rsidRDefault="00334C8D" w:rsidP="00334C8D">
            <w:pPr>
              <w:spacing w:before="0" w:after="0"/>
              <w:rPr>
                <w:rFonts w:eastAsia="Verdana" w:cs="Times New Roman"/>
                <w:sz w:val="14"/>
              </w:rPr>
            </w:pPr>
          </w:p>
        </w:tc>
        <w:tc>
          <w:tcPr>
            <w:tcW w:w="823" w:type="dxa"/>
          </w:tcPr>
          <w:p w14:paraId="3936E391" w14:textId="77777777" w:rsidR="00334C8D" w:rsidRPr="00334C8D" w:rsidRDefault="00334C8D" w:rsidP="00334C8D">
            <w:pPr>
              <w:spacing w:before="0" w:after="0"/>
              <w:rPr>
                <w:rFonts w:eastAsia="Verdana" w:cs="Times New Roman"/>
                <w:sz w:val="14"/>
              </w:rPr>
            </w:pPr>
          </w:p>
        </w:tc>
        <w:tc>
          <w:tcPr>
            <w:tcW w:w="3685" w:type="dxa"/>
          </w:tcPr>
          <w:p w14:paraId="09C50347" w14:textId="77777777" w:rsidR="00334C8D" w:rsidRPr="00334C8D" w:rsidRDefault="00334C8D" w:rsidP="00334C8D">
            <w:pPr>
              <w:spacing w:before="0" w:after="0"/>
              <w:rPr>
                <w:rFonts w:eastAsia="Verdana" w:cs="Times New Roman"/>
                <w:sz w:val="14"/>
              </w:rPr>
            </w:pPr>
          </w:p>
        </w:tc>
      </w:tr>
    </w:tbl>
    <w:p w14:paraId="44458B8B" w14:textId="77777777" w:rsidR="005D636E" w:rsidRPr="005D636E" w:rsidRDefault="005D636E" w:rsidP="005D636E">
      <w:pPr>
        <w:keepNext/>
        <w:keepLines/>
        <w:suppressAutoHyphens/>
        <w:spacing w:after="0" w:line="264" w:lineRule="auto"/>
        <w:outlineLvl w:val="0"/>
        <w:rPr>
          <w:rFonts w:eastAsia="Times New Roman" w:cs="Times New Roman"/>
          <w:b/>
          <w:noProof/>
          <w:color w:val="FF5200"/>
          <w:spacing w:val="-6"/>
          <w:sz w:val="36"/>
          <w:szCs w:val="36"/>
        </w:rPr>
      </w:pPr>
      <w:bookmarkStart w:id="0" w:name="_Toc130201641"/>
      <w:r w:rsidRPr="005D636E">
        <w:rPr>
          <w:rFonts w:eastAsia="Times New Roman" w:cs="Times New Roman"/>
          <w:b/>
          <w:noProof/>
          <w:color w:val="FF5200"/>
          <w:spacing w:val="-6"/>
          <w:sz w:val="36"/>
          <w:szCs w:val="36"/>
        </w:rPr>
        <w:t>ZADÁVACÍ DOKUMENTACE</w:t>
      </w:r>
      <w:bookmarkEnd w:id="0"/>
      <w:r w:rsidRPr="005D636E">
        <w:rPr>
          <w:rFonts w:eastAsia="Times New Roman" w:cs="Times New Roman"/>
          <w:b/>
          <w:noProof/>
          <w:color w:val="FF5200"/>
          <w:spacing w:val="-6"/>
          <w:sz w:val="36"/>
          <w:szCs w:val="36"/>
        </w:rPr>
        <w:t xml:space="preserve"> </w:t>
      </w:r>
    </w:p>
    <w:p w14:paraId="3B071EE0" w14:textId="30682A6F" w:rsidR="005D636E" w:rsidRPr="005D636E" w:rsidRDefault="005D636E" w:rsidP="008444FB">
      <w:pPr>
        <w:spacing w:after="0" w:line="264" w:lineRule="auto"/>
        <w:jc w:val="both"/>
        <w:rPr>
          <w:rFonts w:eastAsia="Verdana" w:cs="Times New Roman"/>
          <w:noProof/>
          <w:szCs w:val="18"/>
        </w:rPr>
      </w:pPr>
      <w:r w:rsidRPr="005D636E">
        <w:rPr>
          <w:rFonts w:eastAsia="Verdana" w:cs="Times New Roman"/>
          <w:noProof/>
          <w:szCs w:val="18"/>
        </w:rPr>
        <w:t xml:space="preserve">k nadlimitní </w:t>
      </w:r>
      <w:r w:rsidRPr="00575F55">
        <w:rPr>
          <w:rFonts w:eastAsia="Verdana" w:cs="Times New Roman"/>
          <w:noProof/>
          <w:szCs w:val="18"/>
        </w:rPr>
        <w:t>sektorové</w:t>
      </w:r>
      <w:r w:rsidRPr="005D636E">
        <w:rPr>
          <w:rFonts w:eastAsia="Verdana" w:cs="Times New Roman"/>
          <w:noProof/>
          <w:szCs w:val="18"/>
        </w:rPr>
        <w:t xml:space="preserve"> veřejné zakázce na </w:t>
      </w:r>
      <w:r w:rsidR="00FE1347" w:rsidRPr="00575F55">
        <w:rPr>
          <w:rFonts w:eastAsia="Verdana" w:cs="Times New Roman"/>
          <w:noProof/>
          <w:szCs w:val="18"/>
        </w:rPr>
        <w:t>stavební práce</w:t>
      </w:r>
      <w:r w:rsidRPr="005D636E">
        <w:rPr>
          <w:rFonts w:eastAsia="Verdana" w:cs="Times New Roman"/>
          <w:noProof/>
          <w:szCs w:val="18"/>
        </w:rPr>
        <w:t xml:space="preserve"> zadávané </w:t>
      </w:r>
      <w:r w:rsidR="00A31F78" w:rsidRPr="008A064D">
        <w:rPr>
          <w:rFonts w:eastAsia="Verdana" w:cs="Times New Roman"/>
          <w:noProof/>
          <w:szCs w:val="18"/>
        </w:rPr>
        <w:t>v jednacím řízení s</w:t>
      </w:r>
      <w:r w:rsidR="008444FB">
        <w:rPr>
          <w:rFonts w:eastAsia="Verdana" w:cs="Times New Roman"/>
          <w:noProof/>
          <w:szCs w:val="18"/>
        </w:rPr>
        <w:t> </w:t>
      </w:r>
      <w:r w:rsidR="00A31F78" w:rsidRPr="008A064D">
        <w:rPr>
          <w:rFonts w:eastAsia="Verdana" w:cs="Times New Roman"/>
          <w:noProof/>
          <w:szCs w:val="18"/>
        </w:rPr>
        <w:t>uveřejněním podle § 60 a § 161</w:t>
      </w:r>
      <w:r w:rsidR="00A31F78">
        <w:rPr>
          <w:rFonts w:eastAsia="Verdana" w:cs="Times New Roman"/>
          <w:noProof/>
          <w:szCs w:val="18"/>
        </w:rPr>
        <w:t xml:space="preserve"> zákona</w:t>
      </w:r>
      <w:r w:rsidR="00575F55">
        <w:rPr>
          <w:rFonts w:eastAsia="Verdana" w:cs="Times New Roman"/>
          <w:noProof/>
          <w:szCs w:val="18"/>
        </w:rPr>
        <w:t xml:space="preserve"> </w:t>
      </w:r>
      <w:r w:rsidRPr="005D636E">
        <w:rPr>
          <w:rFonts w:eastAsia="Verdana" w:cs="Times New Roman"/>
          <w:noProof/>
          <w:szCs w:val="18"/>
        </w:rPr>
        <w:t xml:space="preserve">č. 134/2016 Sb., o zadávání veřejných zakázek, ve znění pozdějších předpisů (dále jen </w:t>
      </w:r>
      <w:r w:rsidRPr="001F392A">
        <w:rPr>
          <w:rFonts w:eastAsia="Verdana" w:cs="Times New Roman"/>
          <w:b/>
          <w:i/>
          <w:noProof/>
          <w:szCs w:val="18"/>
        </w:rPr>
        <w:t>„ZZVZ“</w:t>
      </w:r>
      <w:r w:rsidRPr="005D636E">
        <w:rPr>
          <w:rFonts w:eastAsia="Verdana" w:cs="Times New Roman"/>
          <w:noProof/>
          <w:szCs w:val="18"/>
        </w:rPr>
        <w:t>), s názvem</w:t>
      </w:r>
    </w:p>
    <w:p w14:paraId="1B3846E0" w14:textId="418C266F" w:rsidR="005D636E" w:rsidRPr="005D636E" w:rsidRDefault="005D636E" w:rsidP="00575F55">
      <w:pPr>
        <w:keepNext/>
        <w:keepLines/>
        <w:spacing w:after="240" w:line="264" w:lineRule="auto"/>
        <w:jc w:val="both"/>
        <w:outlineLvl w:val="2"/>
        <w:rPr>
          <w:rFonts w:eastAsia="Times New Roman" w:cs="Times New Roman"/>
          <w:b/>
          <w:noProof/>
          <w:color w:val="00A1E0"/>
          <w:sz w:val="24"/>
          <w:szCs w:val="24"/>
        </w:rPr>
      </w:pPr>
      <w:r w:rsidRPr="005D636E">
        <w:rPr>
          <w:rFonts w:eastAsia="Times New Roman" w:cs="Times New Roman"/>
          <w:b/>
          <w:noProof/>
          <w:color w:val="00A1E0"/>
          <w:sz w:val="24"/>
          <w:szCs w:val="24"/>
        </w:rPr>
        <w:t>„</w:t>
      </w:r>
      <w:r w:rsidR="00575F55" w:rsidRPr="00575F55">
        <w:rPr>
          <w:rFonts w:eastAsia="Times New Roman" w:cs="Times New Roman"/>
          <w:b/>
          <w:noProof/>
          <w:color w:val="00A1E0"/>
          <w:sz w:val="24"/>
          <w:szCs w:val="24"/>
        </w:rPr>
        <w:t>ETCS státní hranice Německo – Dolní Žleb – Kralupy n. Vlt.</w:t>
      </w:r>
      <w:r w:rsidRPr="005D636E">
        <w:rPr>
          <w:rFonts w:eastAsia="Times New Roman" w:cs="Times New Roman"/>
          <w:b/>
          <w:noProof/>
          <w:color w:val="00A1E0"/>
          <w:sz w:val="24"/>
          <w:szCs w:val="24"/>
        </w:rPr>
        <w:t>“</w:t>
      </w:r>
    </w:p>
    <w:p w14:paraId="5903CE80" w14:textId="0C272797" w:rsidR="005D636E" w:rsidRPr="005D636E" w:rsidRDefault="005D636E" w:rsidP="005D636E">
      <w:pPr>
        <w:spacing w:after="240" w:line="264" w:lineRule="auto"/>
        <w:rPr>
          <w:rFonts w:eastAsia="Verdana" w:cs="Times New Roman"/>
          <w:szCs w:val="18"/>
        </w:rPr>
      </w:pPr>
      <w:r w:rsidRPr="005D636E">
        <w:rPr>
          <w:rFonts w:eastAsia="Verdana" w:cs="Times New Roman"/>
          <w:szCs w:val="18"/>
        </w:rPr>
        <w:t xml:space="preserve">(dále jen </w:t>
      </w:r>
      <w:r w:rsidRPr="001F392A">
        <w:rPr>
          <w:rFonts w:eastAsia="Verdana" w:cs="Times New Roman"/>
          <w:i/>
          <w:szCs w:val="18"/>
        </w:rPr>
        <w:t>„</w:t>
      </w:r>
      <w:r w:rsidRPr="001F392A">
        <w:rPr>
          <w:rFonts w:eastAsia="Verdana" w:cs="Times New Roman"/>
          <w:b/>
          <w:i/>
          <w:szCs w:val="18"/>
        </w:rPr>
        <w:t>Zadávací dokumentace</w:t>
      </w:r>
      <w:r w:rsidRPr="001F392A">
        <w:rPr>
          <w:rFonts w:eastAsia="Verdana" w:cs="Times New Roman"/>
          <w:i/>
          <w:szCs w:val="18"/>
        </w:rPr>
        <w:t>“</w:t>
      </w:r>
      <w:r w:rsidRPr="005D636E">
        <w:rPr>
          <w:rFonts w:eastAsia="Verdana" w:cs="Times New Roman"/>
          <w:szCs w:val="18"/>
        </w:rPr>
        <w:t xml:space="preserve"> nebo </w:t>
      </w:r>
      <w:r w:rsidRPr="001F392A">
        <w:rPr>
          <w:rFonts w:eastAsia="Verdana" w:cs="Times New Roman"/>
          <w:i/>
          <w:szCs w:val="18"/>
        </w:rPr>
        <w:t>„</w:t>
      </w:r>
      <w:r w:rsidRPr="001F392A">
        <w:rPr>
          <w:rFonts w:eastAsia="Verdana" w:cs="Times New Roman"/>
          <w:b/>
          <w:i/>
          <w:szCs w:val="18"/>
        </w:rPr>
        <w:t>ZD</w:t>
      </w:r>
      <w:r w:rsidRPr="001F392A">
        <w:rPr>
          <w:rFonts w:eastAsia="Verdana" w:cs="Times New Roman"/>
          <w:i/>
          <w:szCs w:val="18"/>
        </w:rPr>
        <w:t>“</w:t>
      </w:r>
      <w:r w:rsidRPr="005D636E">
        <w:rPr>
          <w:rFonts w:eastAsia="Verdana" w:cs="Times New Roman"/>
          <w:szCs w:val="18"/>
        </w:rPr>
        <w:t>)</w:t>
      </w:r>
    </w:p>
    <w:p w14:paraId="0215D726" w14:textId="77777777" w:rsidR="005D636E" w:rsidRPr="005D636E" w:rsidRDefault="005D636E" w:rsidP="005D636E">
      <w:pPr>
        <w:spacing w:after="240" w:line="264" w:lineRule="auto"/>
        <w:rPr>
          <w:rFonts w:eastAsia="Verdana" w:cs="Times New Roman"/>
          <w:szCs w:val="18"/>
        </w:rPr>
      </w:pPr>
    </w:p>
    <w:p w14:paraId="1AEB8DB2" w14:textId="2DF7723B" w:rsidR="005D636E" w:rsidRPr="005D636E" w:rsidRDefault="005D636E" w:rsidP="005D636E">
      <w:pPr>
        <w:tabs>
          <w:tab w:val="num" w:pos="709"/>
        </w:tabs>
        <w:spacing w:after="240" w:line="264" w:lineRule="auto"/>
        <w:ind w:left="482" w:hanging="340"/>
        <w:rPr>
          <w:rFonts w:eastAsia="Times New Roman" w:cs="Times New Roman"/>
          <w:b/>
          <w:iCs/>
          <w:szCs w:val="18"/>
        </w:rPr>
      </w:pPr>
      <w:r w:rsidRPr="005D636E">
        <w:rPr>
          <w:rFonts w:eastAsia="Times New Roman" w:cs="Times New Roman"/>
          <w:b/>
          <w:iCs/>
          <w:szCs w:val="18"/>
        </w:rPr>
        <w:t>Identifikační údaje Zadavatele a osoby zastupující Zadavatele</w:t>
      </w:r>
    </w:p>
    <w:p w14:paraId="59A7A4AE"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Název: </w:t>
      </w:r>
      <w:r w:rsidRPr="005D636E">
        <w:rPr>
          <w:rFonts w:eastAsia="Verdana" w:cs="Times New Roman"/>
          <w:noProof/>
          <w:szCs w:val="18"/>
        </w:rPr>
        <w:tab/>
      </w:r>
      <w:r w:rsidRPr="005D636E">
        <w:rPr>
          <w:rFonts w:eastAsia="Verdana" w:cs="Times New Roman"/>
          <w:noProof/>
          <w:szCs w:val="18"/>
        </w:rPr>
        <w:tab/>
      </w:r>
      <w:r w:rsidRPr="005D636E">
        <w:rPr>
          <w:rFonts w:eastAsia="Verdana" w:cs="Times New Roman"/>
          <w:b/>
          <w:noProof/>
          <w:szCs w:val="18"/>
        </w:rPr>
        <w:t>Správa železnic, státní organizace</w:t>
      </w:r>
    </w:p>
    <w:p w14:paraId="0F658ED7" w14:textId="77777777" w:rsidR="005D636E" w:rsidRPr="005D636E" w:rsidRDefault="005D636E" w:rsidP="005D636E">
      <w:pPr>
        <w:tabs>
          <w:tab w:val="left" w:pos="1361"/>
        </w:tabs>
        <w:spacing w:after="240" w:line="264" w:lineRule="auto"/>
        <w:ind w:left="1077"/>
        <w:jc w:val="both"/>
        <w:rPr>
          <w:rFonts w:eastAsia="Verdana" w:cs="Times New Roman"/>
          <w:noProof/>
          <w:szCs w:val="18"/>
        </w:rPr>
      </w:pPr>
      <w:r w:rsidRPr="005D636E">
        <w:rPr>
          <w:rFonts w:eastAsia="Verdana" w:cs="Times New Roman"/>
          <w:noProof/>
          <w:szCs w:val="18"/>
        </w:rPr>
        <w:t xml:space="preserve">Sídlo: </w:t>
      </w:r>
      <w:r w:rsidRPr="005D636E">
        <w:rPr>
          <w:rFonts w:eastAsia="Verdana" w:cs="Times New Roman"/>
          <w:noProof/>
          <w:szCs w:val="18"/>
        </w:rPr>
        <w:tab/>
      </w:r>
      <w:r w:rsidRPr="005D636E">
        <w:rPr>
          <w:rFonts w:eastAsia="Verdana" w:cs="Times New Roman"/>
          <w:noProof/>
          <w:szCs w:val="18"/>
        </w:rPr>
        <w:tab/>
        <w:t xml:space="preserve">Dlážděná 1003/7, Praha 1 – Nové Město, PSČ 110 00 </w:t>
      </w:r>
    </w:p>
    <w:p w14:paraId="46258999" w14:textId="77777777"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IČO: </w:t>
      </w:r>
      <w:r w:rsidRPr="005D636E">
        <w:rPr>
          <w:rFonts w:eastAsia="Verdana" w:cs="Times New Roman"/>
          <w:noProof/>
          <w:szCs w:val="18"/>
        </w:rPr>
        <w:tab/>
      </w:r>
      <w:r w:rsidRPr="005D636E">
        <w:rPr>
          <w:rFonts w:eastAsia="Verdana" w:cs="Times New Roman"/>
          <w:noProof/>
          <w:szCs w:val="18"/>
        </w:rPr>
        <w:tab/>
        <w:t>709 94 234</w:t>
      </w:r>
    </w:p>
    <w:p w14:paraId="291C94F7" w14:textId="12E91119" w:rsidR="005D636E" w:rsidRP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 xml:space="preserve">DIČ: </w:t>
      </w:r>
      <w:r w:rsidRPr="005D636E">
        <w:rPr>
          <w:rFonts w:eastAsia="Verdana" w:cs="Times New Roman"/>
          <w:noProof/>
          <w:szCs w:val="18"/>
        </w:rPr>
        <w:tab/>
      </w:r>
      <w:r w:rsidRPr="005D636E">
        <w:rPr>
          <w:rFonts w:eastAsia="Verdana" w:cs="Times New Roman"/>
          <w:noProof/>
          <w:szCs w:val="18"/>
        </w:rPr>
        <w:tab/>
        <w:t>CZ70994234</w:t>
      </w:r>
    </w:p>
    <w:p w14:paraId="488B8E2A" w14:textId="1241B2F8" w:rsidR="005D636E" w:rsidRDefault="005D636E" w:rsidP="005D636E">
      <w:pPr>
        <w:tabs>
          <w:tab w:val="left" w:pos="1361"/>
        </w:tabs>
        <w:spacing w:after="240" w:line="264" w:lineRule="auto"/>
        <w:ind w:left="1078"/>
        <w:jc w:val="both"/>
        <w:rPr>
          <w:rFonts w:eastAsia="Verdana" w:cs="Times New Roman"/>
          <w:noProof/>
          <w:szCs w:val="18"/>
        </w:rPr>
      </w:pPr>
      <w:r w:rsidRPr="005D636E">
        <w:rPr>
          <w:rFonts w:eastAsia="Verdana" w:cs="Times New Roman"/>
          <w:noProof/>
          <w:szCs w:val="18"/>
        </w:rPr>
        <w:t>Zapsaný v obchodním rejstříku vedeném Městským soudem v Praze oodílu A, vložce 48384</w:t>
      </w:r>
    </w:p>
    <w:p w14:paraId="7D7B8CA0" w14:textId="10357EE2" w:rsidR="00A72F44" w:rsidRPr="005D636E" w:rsidRDefault="00A72F44" w:rsidP="005D636E">
      <w:pPr>
        <w:tabs>
          <w:tab w:val="left" w:pos="1361"/>
        </w:tabs>
        <w:spacing w:after="240" w:line="264" w:lineRule="auto"/>
        <w:ind w:left="1078"/>
        <w:jc w:val="both"/>
        <w:rPr>
          <w:rFonts w:eastAsia="Verdana" w:cs="Times New Roman"/>
          <w:noProof/>
          <w:szCs w:val="18"/>
        </w:rPr>
      </w:pPr>
      <w:r w:rsidRPr="00A72F44">
        <w:rPr>
          <w:rFonts w:eastAsia="Verdana" w:cs="Times New Roman"/>
          <w:noProof/>
          <w:szCs w:val="18"/>
        </w:rPr>
        <w:t>Identifikátor datové schránky: uccchjm</w:t>
      </w:r>
    </w:p>
    <w:p w14:paraId="1B675A3A" w14:textId="77777777" w:rsidR="005E163B" w:rsidRDefault="005D636E" w:rsidP="00092971">
      <w:pPr>
        <w:tabs>
          <w:tab w:val="left" w:pos="1361"/>
        </w:tabs>
        <w:spacing w:before="0" w:after="0" w:line="264" w:lineRule="auto"/>
        <w:ind w:left="1078"/>
        <w:jc w:val="both"/>
        <w:rPr>
          <w:rFonts w:eastAsia="Verdana" w:cs="Times New Roman"/>
          <w:noProof/>
          <w:szCs w:val="18"/>
        </w:rPr>
      </w:pPr>
      <w:r w:rsidRPr="005D636E">
        <w:rPr>
          <w:rFonts w:eastAsia="Verdana" w:cs="Times New Roman"/>
          <w:noProof/>
          <w:szCs w:val="18"/>
        </w:rPr>
        <w:t xml:space="preserve">Zastoupen: </w:t>
      </w:r>
      <w:r w:rsidRPr="005D636E">
        <w:rPr>
          <w:rFonts w:eastAsia="Verdana" w:cs="Times New Roman"/>
          <w:noProof/>
          <w:szCs w:val="18"/>
        </w:rPr>
        <w:tab/>
      </w:r>
      <w:r w:rsidR="005E163B">
        <w:rPr>
          <w:rFonts w:eastAsia="Verdana" w:cs="Times New Roman"/>
          <w:noProof/>
          <w:szCs w:val="18"/>
        </w:rPr>
        <w:t xml:space="preserve">Ing. Mojmírem Nejezchlebem, </w:t>
      </w:r>
    </w:p>
    <w:p w14:paraId="20B22E40" w14:textId="55224827" w:rsidR="005E163B" w:rsidRDefault="005E163B" w:rsidP="00092971">
      <w:pPr>
        <w:tabs>
          <w:tab w:val="left" w:pos="1361"/>
        </w:tabs>
        <w:spacing w:before="0" w:after="0" w:line="264" w:lineRule="auto"/>
        <w:ind w:left="1078"/>
        <w:jc w:val="both"/>
        <w:rPr>
          <w:rFonts w:eastAsia="Times New Roman"/>
          <w:lang w:eastAsia="cs-CZ"/>
        </w:rPr>
      </w:pPr>
      <w:r>
        <w:rPr>
          <w:rFonts w:eastAsia="Verdana" w:cs="Times New Roman"/>
          <w:noProof/>
          <w:szCs w:val="18"/>
        </w:rPr>
        <w:tab/>
      </w:r>
      <w:r>
        <w:rPr>
          <w:rFonts w:eastAsia="Verdana" w:cs="Times New Roman"/>
          <w:noProof/>
          <w:szCs w:val="18"/>
        </w:rPr>
        <w:tab/>
      </w:r>
      <w:r>
        <w:rPr>
          <w:rFonts w:eastAsia="Verdana" w:cs="Times New Roman"/>
          <w:noProof/>
          <w:szCs w:val="18"/>
        </w:rPr>
        <w:tab/>
      </w:r>
      <w:r>
        <w:rPr>
          <w:rFonts w:eastAsia="Verdana" w:cs="Times New Roman"/>
          <w:noProof/>
          <w:szCs w:val="18"/>
        </w:rPr>
        <w:tab/>
        <w:t>náměstkem generálního ředitele pro modernizaci dráhy</w:t>
      </w:r>
    </w:p>
    <w:p w14:paraId="321F61F7" w14:textId="0BA5A961" w:rsidR="005E163B" w:rsidRDefault="005E163B" w:rsidP="00092971">
      <w:pPr>
        <w:tabs>
          <w:tab w:val="left" w:pos="1361"/>
        </w:tabs>
        <w:spacing w:before="0" w:after="0" w:line="264" w:lineRule="auto"/>
        <w:ind w:left="1078"/>
        <w:jc w:val="both"/>
        <w:rPr>
          <w:rFonts w:eastAsia="Times New Roman"/>
          <w:lang w:eastAsia="cs-CZ"/>
        </w:rPr>
      </w:pPr>
      <w:r>
        <w:rPr>
          <w:rFonts w:eastAsia="Times New Roman"/>
          <w:lang w:eastAsia="cs-CZ"/>
        </w:rPr>
        <w:tab/>
      </w:r>
      <w:r>
        <w:rPr>
          <w:rFonts w:eastAsia="Times New Roman"/>
          <w:lang w:eastAsia="cs-CZ"/>
        </w:rPr>
        <w:tab/>
      </w:r>
      <w:r>
        <w:rPr>
          <w:rFonts w:eastAsia="Times New Roman"/>
          <w:lang w:eastAsia="cs-CZ"/>
        </w:rPr>
        <w:tab/>
      </w:r>
      <w:r>
        <w:rPr>
          <w:rFonts w:eastAsia="Times New Roman"/>
          <w:lang w:eastAsia="cs-CZ"/>
        </w:rPr>
        <w:tab/>
        <w:t>na základě pověření č. 3314 ze dne 15.03.2023</w:t>
      </w:r>
    </w:p>
    <w:p w14:paraId="367010D3" w14:textId="47E36AF7" w:rsidR="00334C8D" w:rsidRDefault="005D636E" w:rsidP="005D636E">
      <w:pPr>
        <w:tabs>
          <w:tab w:val="left" w:pos="1361"/>
        </w:tabs>
        <w:spacing w:after="240" w:line="264" w:lineRule="auto"/>
        <w:ind w:left="1078"/>
        <w:jc w:val="both"/>
        <w:rPr>
          <w:rFonts w:eastAsia="Verdana" w:cs="Times New Roman"/>
          <w:color w:val="0563C1"/>
          <w:szCs w:val="18"/>
          <w:u w:val="single"/>
        </w:rPr>
      </w:pPr>
      <w:r w:rsidRPr="005D636E">
        <w:rPr>
          <w:rFonts w:eastAsia="Verdana" w:cs="Times New Roman"/>
          <w:noProof/>
          <w:szCs w:val="18"/>
        </w:rPr>
        <w:t xml:space="preserve">Profil Zadavatele: </w:t>
      </w:r>
      <w:r w:rsidRPr="005D636E">
        <w:rPr>
          <w:rFonts w:eastAsia="Verdana" w:cs="Times New Roman"/>
          <w:noProof/>
          <w:szCs w:val="18"/>
        </w:rPr>
        <w:tab/>
      </w:r>
      <w:hyperlink r:id="rId8" w:history="1">
        <w:r w:rsidRPr="005D636E">
          <w:rPr>
            <w:rFonts w:eastAsia="Verdana" w:cs="Times New Roman"/>
            <w:color w:val="0563C1"/>
            <w:szCs w:val="18"/>
            <w:u w:val="single"/>
          </w:rPr>
          <w:t>https://zakazky.</w:t>
        </w:r>
        <w:r w:rsidR="00AF1710">
          <w:rPr>
            <w:rFonts w:eastAsia="Verdana" w:cs="Times New Roman"/>
            <w:color w:val="0563C1"/>
            <w:szCs w:val="18"/>
            <w:u w:val="single"/>
          </w:rPr>
          <w:t>spravazeleznic</w:t>
        </w:r>
        <w:r w:rsidRPr="005D636E">
          <w:rPr>
            <w:rFonts w:eastAsia="Verdana" w:cs="Times New Roman"/>
            <w:color w:val="0563C1"/>
            <w:szCs w:val="18"/>
            <w:u w:val="single"/>
          </w:rPr>
          <w:t>.cz/</w:t>
        </w:r>
      </w:hyperlink>
    </w:p>
    <w:p w14:paraId="069BFB35" w14:textId="2B4D3C91" w:rsidR="00BE7894" w:rsidRPr="0042615E" w:rsidRDefault="001F392A" w:rsidP="00BE7894">
      <w:pPr>
        <w:tabs>
          <w:tab w:val="left" w:pos="1361"/>
        </w:tabs>
        <w:spacing w:after="240" w:line="264" w:lineRule="auto"/>
        <w:ind w:left="1078"/>
        <w:jc w:val="both"/>
        <w:rPr>
          <w:rFonts w:eastAsia="Verdana" w:cs="Times New Roman"/>
          <w:b/>
          <w:iCs/>
          <w:szCs w:val="18"/>
          <w:u w:val="single"/>
        </w:rPr>
      </w:pPr>
      <w:r w:rsidRPr="00FD043C">
        <w:rPr>
          <w:rFonts w:eastAsia="Verdana" w:cs="Times New Roman"/>
          <w:szCs w:val="18"/>
          <w:u w:val="single"/>
        </w:rPr>
        <w:t xml:space="preserve">(dále jen </w:t>
      </w:r>
      <w:r w:rsidRPr="00FD043C">
        <w:rPr>
          <w:rFonts w:eastAsia="Verdana" w:cs="Times New Roman"/>
          <w:b/>
          <w:i/>
          <w:szCs w:val="18"/>
          <w:u w:val="single"/>
        </w:rPr>
        <w:t>„Zadavatel“</w:t>
      </w:r>
      <w:r w:rsidR="0042615E" w:rsidRPr="0042615E">
        <w:rPr>
          <w:rFonts w:eastAsia="Verdana" w:cs="Times New Roman"/>
          <w:bCs/>
          <w:iCs/>
          <w:szCs w:val="18"/>
          <w:u w:val="single"/>
        </w:rPr>
        <w:t>)</w:t>
      </w:r>
    </w:p>
    <w:p w14:paraId="4AEEE13D" w14:textId="77777777" w:rsidR="00BE7894" w:rsidRDefault="00BE7894" w:rsidP="00BE7894">
      <w:pPr>
        <w:tabs>
          <w:tab w:val="left" w:pos="1361"/>
        </w:tabs>
        <w:spacing w:after="240" w:line="264" w:lineRule="auto"/>
        <w:ind w:left="1078"/>
        <w:jc w:val="both"/>
        <w:rPr>
          <w:rFonts w:eastAsia="Verdana" w:cs="Times New Roman"/>
          <w:szCs w:val="18"/>
          <w:u w:val="single"/>
        </w:rPr>
      </w:pPr>
    </w:p>
    <w:p w14:paraId="234570B8" w14:textId="2228E331" w:rsidR="00BE7894" w:rsidRPr="00BE7894" w:rsidRDefault="00BE7894" w:rsidP="00BE7894">
      <w:pPr>
        <w:pStyle w:val="Nadpisbezsl1-1"/>
        <w:spacing w:after="0"/>
      </w:pPr>
      <w:r w:rsidRPr="00626507">
        <w:rPr>
          <w:noProof/>
          <w:lang w:eastAsia="cs-CZ"/>
        </w:rPr>
        <w:drawing>
          <wp:inline distT="0" distB="0" distL="0" distR="0" wp14:anchorId="6953FB0F" wp14:editId="55D35673">
            <wp:extent cx="2660650" cy="558489"/>
            <wp:effectExtent l="0" t="0" r="0" b="0"/>
            <wp:docPr id="5" name="Obrázek 5"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91941" cy="586048"/>
                    </a:xfrm>
                    <a:prstGeom prst="rect">
                      <a:avLst/>
                    </a:prstGeom>
                    <a:noFill/>
                    <a:ln>
                      <a:noFill/>
                    </a:ln>
                  </pic:spPr>
                </pic:pic>
              </a:graphicData>
            </a:graphic>
          </wp:inline>
        </w:drawing>
      </w:r>
    </w:p>
    <w:p w14:paraId="32804716" w14:textId="77777777" w:rsidR="000304DF" w:rsidRDefault="000304DF">
      <w:pPr>
        <w:spacing w:before="0" w:after="200"/>
        <w:ind w:left="0"/>
        <w:rPr>
          <w:rFonts w:eastAsia="Times New Roman" w:cs="Times New Roman"/>
          <w:b/>
          <w:bCs/>
          <w:iCs/>
          <w:szCs w:val="18"/>
        </w:rPr>
      </w:pPr>
      <w:bookmarkStart w:id="1" w:name="_Toc523304445"/>
      <w:bookmarkStart w:id="2" w:name="_Toc6474818"/>
      <w:bookmarkStart w:id="3" w:name="_Toc523304909"/>
      <w:r>
        <w:br w:type="page"/>
      </w:r>
    </w:p>
    <w:p w14:paraId="1DC1224B" w14:textId="5306F3F5" w:rsidR="00151364" w:rsidRDefault="000C70DA">
      <w:pPr>
        <w:pStyle w:val="Obsah1"/>
        <w:rPr>
          <w:rFonts w:asciiTheme="minorHAnsi" w:eastAsiaTheme="minorEastAsia" w:hAnsiTheme="minorHAnsi"/>
          <w:noProof/>
          <w:sz w:val="22"/>
          <w:lang w:eastAsia="cs-CZ"/>
        </w:rPr>
      </w:pPr>
      <w:r>
        <w:lastRenderedPageBreak/>
        <w:fldChar w:fldCharType="begin"/>
      </w:r>
      <w:r>
        <w:instrText xml:space="preserve"> TOC \o "1-1" \h \z \u </w:instrText>
      </w:r>
      <w:r>
        <w:fldChar w:fldCharType="separate"/>
      </w:r>
      <w:hyperlink w:anchor="_Toc130201641" w:history="1">
        <w:r w:rsidR="00151364" w:rsidRPr="003671E6">
          <w:rPr>
            <w:rStyle w:val="Hypertextovodkaz"/>
            <w:rFonts w:eastAsia="Times New Roman" w:cs="Times New Roman"/>
            <w:b/>
            <w:noProof/>
            <w:spacing w:val="-6"/>
          </w:rPr>
          <w:t>ZADÁVACÍ DOKUMENTACE</w:t>
        </w:r>
        <w:r w:rsidR="00151364">
          <w:rPr>
            <w:noProof/>
            <w:webHidden/>
          </w:rPr>
          <w:tab/>
        </w:r>
        <w:r w:rsidR="00151364">
          <w:rPr>
            <w:noProof/>
            <w:webHidden/>
          </w:rPr>
          <w:fldChar w:fldCharType="begin"/>
        </w:r>
        <w:r w:rsidR="00151364">
          <w:rPr>
            <w:noProof/>
            <w:webHidden/>
          </w:rPr>
          <w:instrText xml:space="preserve"> PAGEREF _Toc130201641 \h </w:instrText>
        </w:r>
        <w:r w:rsidR="00151364">
          <w:rPr>
            <w:noProof/>
            <w:webHidden/>
          </w:rPr>
        </w:r>
        <w:r w:rsidR="00151364">
          <w:rPr>
            <w:noProof/>
            <w:webHidden/>
          </w:rPr>
          <w:fldChar w:fldCharType="separate"/>
        </w:r>
        <w:r w:rsidR="00F1337E">
          <w:rPr>
            <w:noProof/>
            <w:webHidden/>
          </w:rPr>
          <w:t>1</w:t>
        </w:r>
        <w:r w:rsidR="00151364">
          <w:rPr>
            <w:noProof/>
            <w:webHidden/>
          </w:rPr>
          <w:fldChar w:fldCharType="end"/>
        </w:r>
      </w:hyperlink>
    </w:p>
    <w:p w14:paraId="154D4B53" w14:textId="62C57B20" w:rsidR="00151364" w:rsidRDefault="00000000">
      <w:pPr>
        <w:pStyle w:val="Obsah1"/>
        <w:rPr>
          <w:rFonts w:asciiTheme="minorHAnsi" w:eastAsiaTheme="minorEastAsia" w:hAnsiTheme="minorHAnsi"/>
          <w:noProof/>
          <w:sz w:val="22"/>
          <w:lang w:eastAsia="cs-CZ"/>
        </w:rPr>
      </w:pPr>
      <w:hyperlink w:anchor="_Toc130201642" w:history="1">
        <w:r w:rsidR="00151364" w:rsidRPr="003671E6">
          <w:rPr>
            <w:rStyle w:val="Hypertextovodkaz"/>
            <w:noProof/>
          </w:rPr>
          <w:t>1. Informace o osobě, která zpracovala část Zadávací dokumentace</w:t>
        </w:r>
        <w:r w:rsidR="00151364">
          <w:rPr>
            <w:noProof/>
            <w:webHidden/>
          </w:rPr>
          <w:tab/>
        </w:r>
        <w:r w:rsidR="00151364">
          <w:rPr>
            <w:noProof/>
            <w:webHidden/>
          </w:rPr>
          <w:fldChar w:fldCharType="begin"/>
        </w:r>
        <w:r w:rsidR="00151364">
          <w:rPr>
            <w:noProof/>
            <w:webHidden/>
          </w:rPr>
          <w:instrText xml:space="preserve"> PAGEREF _Toc130201642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514F6BD8" w14:textId="10FCFA71" w:rsidR="00151364" w:rsidRDefault="00000000">
      <w:pPr>
        <w:pStyle w:val="Obsah1"/>
        <w:rPr>
          <w:rFonts w:asciiTheme="minorHAnsi" w:eastAsiaTheme="minorEastAsia" w:hAnsiTheme="minorHAnsi"/>
          <w:noProof/>
          <w:sz w:val="22"/>
          <w:lang w:eastAsia="cs-CZ"/>
        </w:rPr>
      </w:pPr>
      <w:hyperlink w:anchor="_Toc130201643" w:history="1">
        <w:r w:rsidR="00151364" w:rsidRPr="003671E6">
          <w:rPr>
            <w:rStyle w:val="Hypertextovodkaz"/>
            <w:noProof/>
          </w:rPr>
          <w:t>2. Informace o předběžné tržní konzultaci</w:t>
        </w:r>
        <w:r w:rsidR="00151364">
          <w:rPr>
            <w:noProof/>
            <w:webHidden/>
          </w:rPr>
          <w:tab/>
        </w:r>
        <w:r w:rsidR="00151364">
          <w:rPr>
            <w:noProof/>
            <w:webHidden/>
          </w:rPr>
          <w:fldChar w:fldCharType="begin"/>
        </w:r>
        <w:r w:rsidR="00151364">
          <w:rPr>
            <w:noProof/>
            <w:webHidden/>
          </w:rPr>
          <w:instrText xml:space="preserve"> PAGEREF _Toc130201643 \h </w:instrText>
        </w:r>
        <w:r w:rsidR="00151364">
          <w:rPr>
            <w:noProof/>
            <w:webHidden/>
          </w:rPr>
        </w:r>
        <w:r w:rsidR="00151364">
          <w:rPr>
            <w:noProof/>
            <w:webHidden/>
          </w:rPr>
          <w:fldChar w:fldCharType="separate"/>
        </w:r>
        <w:r w:rsidR="00F1337E">
          <w:rPr>
            <w:noProof/>
            <w:webHidden/>
          </w:rPr>
          <w:t>3</w:t>
        </w:r>
        <w:r w:rsidR="00151364">
          <w:rPr>
            <w:noProof/>
            <w:webHidden/>
          </w:rPr>
          <w:fldChar w:fldCharType="end"/>
        </w:r>
      </w:hyperlink>
    </w:p>
    <w:p w14:paraId="6EE91C40" w14:textId="06A41674" w:rsidR="00151364" w:rsidRDefault="00000000">
      <w:pPr>
        <w:pStyle w:val="Obsah1"/>
        <w:rPr>
          <w:rFonts w:asciiTheme="minorHAnsi" w:eastAsiaTheme="minorEastAsia" w:hAnsiTheme="minorHAnsi"/>
          <w:noProof/>
          <w:sz w:val="22"/>
          <w:lang w:eastAsia="cs-CZ"/>
        </w:rPr>
      </w:pPr>
      <w:hyperlink w:anchor="_Toc130201644" w:history="1">
        <w:r w:rsidR="00151364" w:rsidRPr="003671E6">
          <w:rPr>
            <w:rStyle w:val="Hypertextovodkaz"/>
            <w:noProof/>
          </w:rPr>
          <w:t>3. Druh veřejné zakázky a zadávacího řízení</w:t>
        </w:r>
        <w:r w:rsidR="00151364">
          <w:rPr>
            <w:noProof/>
            <w:webHidden/>
          </w:rPr>
          <w:tab/>
        </w:r>
        <w:r w:rsidR="00151364">
          <w:rPr>
            <w:noProof/>
            <w:webHidden/>
          </w:rPr>
          <w:fldChar w:fldCharType="begin"/>
        </w:r>
        <w:r w:rsidR="00151364">
          <w:rPr>
            <w:noProof/>
            <w:webHidden/>
          </w:rPr>
          <w:instrText xml:space="preserve"> PAGEREF _Toc130201644 \h </w:instrText>
        </w:r>
        <w:r w:rsidR="00151364">
          <w:rPr>
            <w:noProof/>
            <w:webHidden/>
          </w:rPr>
        </w:r>
        <w:r w:rsidR="00151364">
          <w:rPr>
            <w:noProof/>
            <w:webHidden/>
          </w:rPr>
          <w:fldChar w:fldCharType="separate"/>
        </w:r>
        <w:r w:rsidR="00F1337E">
          <w:rPr>
            <w:noProof/>
            <w:webHidden/>
          </w:rPr>
          <w:t>4</w:t>
        </w:r>
        <w:r w:rsidR="00151364">
          <w:rPr>
            <w:noProof/>
            <w:webHidden/>
          </w:rPr>
          <w:fldChar w:fldCharType="end"/>
        </w:r>
      </w:hyperlink>
    </w:p>
    <w:p w14:paraId="7FEDBAD5" w14:textId="197B338E" w:rsidR="00151364" w:rsidRDefault="00000000">
      <w:pPr>
        <w:pStyle w:val="Obsah1"/>
        <w:rPr>
          <w:rFonts w:asciiTheme="minorHAnsi" w:eastAsiaTheme="minorEastAsia" w:hAnsiTheme="minorHAnsi"/>
          <w:noProof/>
          <w:sz w:val="22"/>
          <w:lang w:eastAsia="cs-CZ"/>
        </w:rPr>
      </w:pPr>
      <w:hyperlink w:anchor="_Toc130201645" w:history="1">
        <w:r w:rsidR="00151364" w:rsidRPr="003671E6">
          <w:rPr>
            <w:rStyle w:val="Hypertextovodkaz"/>
            <w:noProof/>
          </w:rPr>
          <w:t>4. Účel a předmět veřejné zakázky</w:t>
        </w:r>
        <w:r w:rsidR="00151364">
          <w:rPr>
            <w:noProof/>
            <w:webHidden/>
          </w:rPr>
          <w:tab/>
        </w:r>
        <w:r w:rsidR="00151364">
          <w:rPr>
            <w:noProof/>
            <w:webHidden/>
          </w:rPr>
          <w:fldChar w:fldCharType="begin"/>
        </w:r>
        <w:r w:rsidR="00151364">
          <w:rPr>
            <w:noProof/>
            <w:webHidden/>
          </w:rPr>
          <w:instrText xml:space="preserve"> PAGEREF _Toc130201645 \h </w:instrText>
        </w:r>
        <w:r w:rsidR="00151364">
          <w:rPr>
            <w:noProof/>
            <w:webHidden/>
          </w:rPr>
        </w:r>
        <w:r w:rsidR="00151364">
          <w:rPr>
            <w:noProof/>
            <w:webHidden/>
          </w:rPr>
          <w:fldChar w:fldCharType="separate"/>
        </w:r>
        <w:r w:rsidR="00F1337E">
          <w:rPr>
            <w:noProof/>
            <w:webHidden/>
          </w:rPr>
          <w:t>5</w:t>
        </w:r>
        <w:r w:rsidR="00151364">
          <w:rPr>
            <w:noProof/>
            <w:webHidden/>
          </w:rPr>
          <w:fldChar w:fldCharType="end"/>
        </w:r>
      </w:hyperlink>
    </w:p>
    <w:p w14:paraId="5E2579AF" w14:textId="62392682" w:rsidR="00151364" w:rsidRDefault="00000000">
      <w:pPr>
        <w:pStyle w:val="Obsah1"/>
        <w:rPr>
          <w:rFonts w:asciiTheme="minorHAnsi" w:eastAsiaTheme="minorEastAsia" w:hAnsiTheme="minorHAnsi"/>
          <w:noProof/>
          <w:sz w:val="22"/>
          <w:lang w:eastAsia="cs-CZ"/>
        </w:rPr>
      </w:pPr>
      <w:hyperlink w:anchor="_Toc130201646" w:history="1">
        <w:r w:rsidR="00151364" w:rsidRPr="003671E6">
          <w:rPr>
            <w:rStyle w:val="Hypertextovodkaz"/>
            <w:noProof/>
          </w:rPr>
          <w:t>5. Součásti zadávací dokumentace</w:t>
        </w:r>
        <w:r w:rsidR="00151364">
          <w:rPr>
            <w:noProof/>
            <w:webHidden/>
          </w:rPr>
          <w:tab/>
        </w:r>
        <w:r w:rsidR="00151364">
          <w:rPr>
            <w:noProof/>
            <w:webHidden/>
          </w:rPr>
          <w:fldChar w:fldCharType="begin"/>
        </w:r>
        <w:r w:rsidR="00151364">
          <w:rPr>
            <w:noProof/>
            <w:webHidden/>
          </w:rPr>
          <w:instrText xml:space="preserve"> PAGEREF _Toc130201646 \h </w:instrText>
        </w:r>
        <w:r w:rsidR="00151364">
          <w:rPr>
            <w:noProof/>
            <w:webHidden/>
          </w:rPr>
        </w:r>
        <w:r w:rsidR="00151364">
          <w:rPr>
            <w:noProof/>
            <w:webHidden/>
          </w:rPr>
          <w:fldChar w:fldCharType="separate"/>
        </w:r>
        <w:r w:rsidR="00F1337E">
          <w:rPr>
            <w:noProof/>
            <w:webHidden/>
          </w:rPr>
          <w:t>8</w:t>
        </w:r>
        <w:r w:rsidR="00151364">
          <w:rPr>
            <w:noProof/>
            <w:webHidden/>
          </w:rPr>
          <w:fldChar w:fldCharType="end"/>
        </w:r>
      </w:hyperlink>
    </w:p>
    <w:p w14:paraId="5EBA1599" w14:textId="41616C95" w:rsidR="00151364" w:rsidRDefault="00000000">
      <w:pPr>
        <w:pStyle w:val="Obsah1"/>
        <w:rPr>
          <w:rFonts w:asciiTheme="minorHAnsi" w:eastAsiaTheme="minorEastAsia" w:hAnsiTheme="minorHAnsi"/>
          <w:noProof/>
          <w:sz w:val="22"/>
          <w:lang w:eastAsia="cs-CZ"/>
        </w:rPr>
      </w:pPr>
      <w:hyperlink w:anchor="_Toc130201647" w:history="1">
        <w:r w:rsidR="00151364" w:rsidRPr="003671E6">
          <w:rPr>
            <w:rStyle w:val="Hypertextovodkaz"/>
            <w:noProof/>
          </w:rPr>
          <w:t>6. Předpokládaná hodnota</w:t>
        </w:r>
        <w:r w:rsidR="00151364">
          <w:rPr>
            <w:noProof/>
            <w:webHidden/>
          </w:rPr>
          <w:tab/>
        </w:r>
        <w:r w:rsidR="00151364">
          <w:rPr>
            <w:noProof/>
            <w:webHidden/>
          </w:rPr>
          <w:fldChar w:fldCharType="begin"/>
        </w:r>
        <w:r w:rsidR="00151364">
          <w:rPr>
            <w:noProof/>
            <w:webHidden/>
          </w:rPr>
          <w:instrText xml:space="preserve"> PAGEREF _Toc130201647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23DB856C" w14:textId="7366F928" w:rsidR="00151364" w:rsidRDefault="00000000">
      <w:pPr>
        <w:pStyle w:val="Obsah1"/>
        <w:rPr>
          <w:rFonts w:asciiTheme="minorHAnsi" w:eastAsiaTheme="minorEastAsia" w:hAnsiTheme="minorHAnsi"/>
          <w:noProof/>
          <w:sz w:val="22"/>
          <w:lang w:eastAsia="cs-CZ"/>
        </w:rPr>
      </w:pPr>
      <w:hyperlink w:anchor="_Toc130201648" w:history="1">
        <w:r w:rsidR="00151364" w:rsidRPr="003671E6">
          <w:rPr>
            <w:rStyle w:val="Hypertextovodkaz"/>
            <w:rFonts w:eastAsia="Verdana"/>
            <w:noProof/>
          </w:rPr>
          <w:t>7. Doba plnění a místo plnění veřejné zakázky, prohlídka místa plnění</w:t>
        </w:r>
        <w:r w:rsidR="00151364">
          <w:rPr>
            <w:noProof/>
            <w:webHidden/>
          </w:rPr>
          <w:tab/>
        </w:r>
        <w:r w:rsidR="00151364">
          <w:rPr>
            <w:noProof/>
            <w:webHidden/>
          </w:rPr>
          <w:fldChar w:fldCharType="begin"/>
        </w:r>
        <w:r w:rsidR="00151364">
          <w:rPr>
            <w:noProof/>
            <w:webHidden/>
          </w:rPr>
          <w:instrText xml:space="preserve"> PAGEREF _Toc130201648 \h </w:instrText>
        </w:r>
        <w:r w:rsidR="00151364">
          <w:rPr>
            <w:noProof/>
            <w:webHidden/>
          </w:rPr>
        </w:r>
        <w:r w:rsidR="00151364">
          <w:rPr>
            <w:noProof/>
            <w:webHidden/>
          </w:rPr>
          <w:fldChar w:fldCharType="separate"/>
        </w:r>
        <w:r w:rsidR="00F1337E">
          <w:rPr>
            <w:noProof/>
            <w:webHidden/>
          </w:rPr>
          <w:t>9</w:t>
        </w:r>
        <w:r w:rsidR="00151364">
          <w:rPr>
            <w:noProof/>
            <w:webHidden/>
          </w:rPr>
          <w:fldChar w:fldCharType="end"/>
        </w:r>
      </w:hyperlink>
    </w:p>
    <w:p w14:paraId="379A36DC" w14:textId="6AACF53C" w:rsidR="00151364" w:rsidRDefault="00000000">
      <w:pPr>
        <w:pStyle w:val="Obsah1"/>
        <w:rPr>
          <w:rFonts w:asciiTheme="minorHAnsi" w:eastAsiaTheme="minorEastAsia" w:hAnsiTheme="minorHAnsi"/>
          <w:noProof/>
          <w:sz w:val="22"/>
          <w:lang w:eastAsia="cs-CZ"/>
        </w:rPr>
      </w:pPr>
      <w:hyperlink w:anchor="_Toc130201649" w:history="1">
        <w:r w:rsidR="00151364" w:rsidRPr="003671E6">
          <w:rPr>
            <w:rStyle w:val="Hypertextovodkaz"/>
            <w:noProof/>
          </w:rPr>
          <w:t>8. Sociálně a environmentálně odpovědné zadávání, inovace</w:t>
        </w:r>
        <w:r w:rsidR="00151364">
          <w:rPr>
            <w:noProof/>
            <w:webHidden/>
          </w:rPr>
          <w:tab/>
        </w:r>
        <w:r w:rsidR="00151364">
          <w:rPr>
            <w:noProof/>
            <w:webHidden/>
          </w:rPr>
          <w:fldChar w:fldCharType="begin"/>
        </w:r>
        <w:r w:rsidR="00151364">
          <w:rPr>
            <w:noProof/>
            <w:webHidden/>
          </w:rPr>
          <w:instrText xml:space="preserve"> PAGEREF _Toc130201649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3237595C" w14:textId="128AB3A6" w:rsidR="00151364" w:rsidRDefault="00000000">
      <w:pPr>
        <w:pStyle w:val="Obsah1"/>
        <w:rPr>
          <w:rFonts w:asciiTheme="minorHAnsi" w:eastAsiaTheme="minorEastAsia" w:hAnsiTheme="minorHAnsi"/>
          <w:noProof/>
          <w:sz w:val="22"/>
          <w:lang w:eastAsia="cs-CZ"/>
        </w:rPr>
      </w:pPr>
      <w:hyperlink w:anchor="_Toc130201650" w:history="1">
        <w:r w:rsidR="00151364" w:rsidRPr="003671E6">
          <w:rPr>
            <w:rStyle w:val="Hypertextovodkaz"/>
            <w:noProof/>
          </w:rPr>
          <w:t>9. Informace k průběhu jednacího řízení s uveřejněním</w:t>
        </w:r>
        <w:r w:rsidR="00151364">
          <w:rPr>
            <w:noProof/>
            <w:webHidden/>
          </w:rPr>
          <w:tab/>
        </w:r>
        <w:r w:rsidR="00151364">
          <w:rPr>
            <w:noProof/>
            <w:webHidden/>
          </w:rPr>
          <w:fldChar w:fldCharType="begin"/>
        </w:r>
        <w:r w:rsidR="00151364">
          <w:rPr>
            <w:noProof/>
            <w:webHidden/>
          </w:rPr>
          <w:instrText xml:space="preserve"> PAGEREF _Toc130201650 \h </w:instrText>
        </w:r>
        <w:r w:rsidR="00151364">
          <w:rPr>
            <w:noProof/>
            <w:webHidden/>
          </w:rPr>
        </w:r>
        <w:r w:rsidR="00151364">
          <w:rPr>
            <w:noProof/>
            <w:webHidden/>
          </w:rPr>
          <w:fldChar w:fldCharType="separate"/>
        </w:r>
        <w:r w:rsidR="00F1337E">
          <w:rPr>
            <w:noProof/>
            <w:webHidden/>
          </w:rPr>
          <w:t>10</w:t>
        </w:r>
        <w:r w:rsidR="00151364">
          <w:rPr>
            <w:noProof/>
            <w:webHidden/>
          </w:rPr>
          <w:fldChar w:fldCharType="end"/>
        </w:r>
      </w:hyperlink>
    </w:p>
    <w:p w14:paraId="106BE42F" w14:textId="0F040FD0" w:rsidR="00151364" w:rsidRDefault="00000000">
      <w:pPr>
        <w:pStyle w:val="Obsah1"/>
        <w:rPr>
          <w:rFonts w:asciiTheme="minorHAnsi" w:eastAsiaTheme="minorEastAsia" w:hAnsiTheme="minorHAnsi"/>
          <w:noProof/>
          <w:sz w:val="22"/>
          <w:lang w:eastAsia="cs-CZ"/>
        </w:rPr>
      </w:pPr>
      <w:hyperlink w:anchor="_Toc130201651" w:history="1">
        <w:r w:rsidR="00151364" w:rsidRPr="003671E6">
          <w:rPr>
            <w:rStyle w:val="Hypertextovodkaz"/>
            <w:noProof/>
          </w:rPr>
          <w:t>10. Požadavky Zadavatele na kvalifikaci dodavatelů</w:t>
        </w:r>
        <w:r w:rsidR="00151364">
          <w:rPr>
            <w:noProof/>
            <w:webHidden/>
          </w:rPr>
          <w:tab/>
        </w:r>
        <w:r w:rsidR="00151364">
          <w:rPr>
            <w:noProof/>
            <w:webHidden/>
          </w:rPr>
          <w:fldChar w:fldCharType="begin"/>
        </w:r>
        <w:r w:rsidR="00151364">
          <w:rPr>
            <w:noProof/>
            <w:webHidden/>
          </w:rPr>
          <w:instrText xml:space="preserve"> PAGEREF _Toc130201651 \h </w:instrText>
        </w:r>
        <w:r w:rsidR="00151364">
          <w:rPr>
            <w:noProof/>
            <w:webHidden/>
          </w:rPr>
        </w:r>
        <w:r w:rsidR="00151364">
          <w:rPr>
            <w:noProof/>
            <w:webHidden/>
          </w:rPr>
          <w:fldChar w:fldCharType="separate"/>
        </w:r>
        <w:r w:rsidR="00F1337E">
          <w:rPr>
            <w:noProof/>
            <w:webHidden/>
          </w:rPr>
          <w:t>12</w:t>
        </w:r>
        <w:r w:rsidR="00151364">
          <w:rPr>
            <w:noProof/>
            <w:webHidden/>
          </w:rPr>
          <w:fldChar w:fldCharType="end"/>
        </w:r>
      </w:hyperlink>
    </w:p>
    <w:p w14:paraId="161D96AD" w14:textId="04EE0617" w:rsidR="00151364" w:rsidRDefault="00000000">
      <w:pPr>
        <w:pStyle w:val="Obsah1"/>
        <w:rPr>
          <w:rFonts w:asciiTheme="minorHAnsi" w:eastAsiaTheme="minorEastAsia" w:hAnsiTheme="minorHAnsi"/>
          <w:noProof/>
          <w:sz w:val="22"/>
          <w:lang w:eastAsia="cs-CZ"/>
        </w:rPr>
      </w:pPr>
      <w:hyperlink w:anchor="_Toc130201652" w:history="1">
        <w:r w:rsidR="00151364" w:rsidRPr="003671E6">
          <w:rPr>
            <w:rStyle w:val="Hypertextovodkaz"/>
            <w:rFonts w:eastAsia="Verdana"/>
            <w:noProof/>
          </w:rPr>
          <w:t>11. Základní způsobilost dle § 74 a § 75 ZZVZ</w:t>
        </w:r>
        <w:r w:rsidR="00151364">
          <w:rPr>
            <w:noProof/>
            <w:webHidden/>
          </w:rPr>
          <w:tab/>
        </w:r>
        <w:r w:rsidR="00151364">
          <w:rPr>
            <w:noProof/>
            <w:webHidden/>
          </w:rPr>
          <w:fldChar w:fldCharType="begin"/>
        </w:r>
        <w:r w:rsidR="00151364">
          <w:rPr>
            <w:noProof/>
            <w:webHidden/>
          </w:rPr>
          <w:instrText xml:space="preserve"> PAGEREF _Toc130201652 \h </w:instrText>
        </w:r>
        <w:r w:rsidR="00151364">
          <w:rPr>
            <w:noProof/>
            <w:webHidden/>
          </w:rPr>
        </w:r>
        <w:r w:rsidR="00151364">
          <w:rPr>
            <w:noProof/>
            <w:webHidden/>
          </w:rPr>
          <w:fldChar w:fldCharType="separate"/>
        </w:r>
        <w:r w:rsidR="00F1337E">
          <w:rPr>
            <w:noProof/>
            <w:webHidden/>
          </w:rPr>
          <w:t>17</w:t>
        </w:r>
        <w:r w:rsidR="00151364">
          <w:rPr>
            <w:noProof/>
            <w:webHidden/>
          </w:rPr>
          <w:fldChar w:fldCharType="end"/>
        </w:r>
      </w:hyperlink>
    </w:p>
    <w:p w14:paraId="082A15C9" w14:textId="45B4E5DF" w:rsidR="00151364" w:rsidRDefault="00000000">
      <w:pPr>
        <w:pStyle w:val="Obsah1"/>
        <w:rPr>
          <w:rFonts w:asciiTheme="minorHAnsi" w:eastAsiaTheme="minorEastAsia" w:hAnsiTheme="minorHAnsi"/>
          <w:noProof/>
          <w:sz w:val="22"/>
          <w:lang w:eastAsia="cs-CZ"/>
        </w:rPr>
      </w:pPr>
      <w:hyperlink w:anchor="_Toc130201653" w:history="1">
        <w:r w:rsidR="00151364" w:rsidRPr="003671E6">
          <w:rPr>
            <w:rStyle w:val="Hypertextovodkaz"/>
            <w:rFonts w:eastAsia="Verdana"/>
            <w:noProof/>
          </w:rPr>
          <w:t>12. Profesní způsobilost dle § 77 ZZVZ</w:t>
        </w:r>
        <w:r w:rsidR="00151364">
          <w:rPr>
            <w:noProof/>
            <w:webHidden/>
          </w:rPr>
          <w:tab/>
        </w:r>
        <w:r w:rsidR="00151364">
          <w:rPr>
            <w:noProof/>
            <w:webHidden/>
          </w:rPr>
          <w:fldChar w:fldCharType="begin"/>
        </w:r>
        <w:r w:rsidR="00151364">
          <w:rPr>
            <w:noProof/>
            <w:webHidden/>
          </w:rPr>
          <w:instrText xml:space="preserve"> PAGEREF _Toc130201653 \h </w:instrText>
        </w:r>
        <w:r w:rsidR="00151364">
          <w:rPr>
            <w:noProof/>
            <w:webHidden/>
          </w:rPr>
        </w:r>
        <w:r w:rsidR="00151364">
          <w:rPr>
            <w:noProof/>
            <w:webHidden/>
          </w:rPr>
          <w:fldChar w:fldCharType="separate"/>
        </w:r>
        <w:r w:rsidR="00F1337E">
          <w:rPr>
            <w:noProof/>
            <w:webHidden/>
          </w:rPr>
          <w:t>19</w:t>
        </w:r>
        <w:r w:rsidR="00151364">
          <w:rPr>
            <w:noProof/>
            <w:webHidden/>
          </w:rPr>
          <w:fldChar w:fldCharType="end"/>
        </w:r>
      </w:hyperlink>
    </w:p>
    <w:p w14:paraId="51927691" w14:textId="5F2120A2" w:rsidR="00151364" w:rsidRDefault="00000000">
      <w:pPr>
        <w:pStyle w:val="Obsah1"/>
        <w:rPr>
          <w:rFonts w:asciiTheme="minorHAnsi" w:eastAsiaTheme="minorEastAsia" w:hAnsiTheme="minorHAnsi"/>
          <w:noProof/>
          <w:sz w:val="22"/>
          <w:lang w:eastAsia="cs-CZ"/>
        </w:rPr>
      </w:pPr>
      <w:hyperlink w:anchor="_Toc130201654" w:history="1">
        <w:r w:rsidR="00151364" w:rsidRPr="003671E6">
          <w:rPr>
            <w:rStyle w:val="Hypertextovodkaz"/>
            <w:rFonts w:eastAsia="Verdana"/>
            <w:noProof/>
          </w:rPr>
          <w:t>13. Ekonomická kvalifikace dle § 78 ZZVZ</w:t>
        </w:r>
        <w:r w:rsidR="00151364">
          <w:rPr>
            <w:noProof/>
            <w:webHidden/>
          </w:rPr>
          <w:tab/>
        </w:r>
        <w:r w:rsidR="00151364">
          <w:rPr>
            <w:noProof/>
            <w:webHidden/>
          </w:rPr>
          <w:fldChar w:fldCharType="begin"/>
        </w:r>
        <w:r w:rsidR="00151364">
          <w:rPr>
            <w:noProof/>
            <w:webHidden/>
          </w:rPr>
          <w:instrText xml:space="preserve"> PAGEREF _Toc130201654 \h </w:instrText>
        </w:r>
        <w:r w:rsidR="00151364">
          <w:rPr>
            <w:noProof/>
            <w:webHidden/>
          </w:rPr>
        </w:r>
        <w:r w:rsidR="00151364">
          <w:rPr>
            <w:noProof/>
            <w:webHidden/>
          </w:rPr>
          <w:fldChar w:fldCharType="separate"/>
        </w:r>
        <w:r w:rsidR="00F1337E">
          <w:rPr>
            <w:noProof/>
            <w:webHidden/>
          </w:rPr>
          <w:t>20</w:t>
        </w:r>
        <w:r w:rsidR="00151364">
          <w:rPr>
            <w:noProof/>
            <w:webHidden/>
          </w:rPr>
          <w:fldChar w:fldCharType="end"/>
        </w:r>
      </w:hyperlink>
    </w:p>
    <w:p w14:paraId="7ADB7B81" w14:textId="10B851A9" w:rsidR="00151364" w:rsidRDefault="00000000">
      <w:pPr>
        <w:pStyle w:val="Obsah1"/>
        <w:rPr>
          <w:rFonts w:asciiTheme="minorHAnsi" w:eastAsiaTheme="minorEastAsia" w:hAnsiTheme="minorHAnsi"/>
          <w:noProof/>
          <w:sz w:val="22"/>
          <w:lang w:eastAsia="cs-CZ"/>
        </w:rPr>
      </w:pPr>
      <w:hyperlink w:anchor="_Toc130201655" w:history="1">
        <w:r w:rsidR="00151364" w:rsidRPr="003671E6">
          <w:rPr>
            <w:rStyle w:val="Hypertextovodkaz"/>
            <w:rFonts w:eastAsia="Verdana"/>
            <w:noProof/>
          </w:rPr>
          <w:t>14. Technická kvalifikace dle § 79 ZZVZ</w:t>
        </w:r>
        <w:r w:rsidR="00151364">
          <w:rPr>
            <w:noProof/>
            <w:webHidden/>
          </w:rPr>
          <w:tab/>
        </w:r>
        <w:r w:rsidR="00151364">
          <w:rPr>
            <w:noProof/>
            <w:webHidden/>
          </w:rPr>
          <w:fldChar w:fldCharType="begin"/>
        </w:r>
        <w:r w:rsidR="00151364">
          <w:rPr>
            <w:noProof/>
            <w:webHidden/>
          </w:rPr>
          <w:instrText xml:space="preserve"> PAGEREF _Toc130201655 \h </w:instrText>
        </w:r>
        <w:r w:rsidR="00151364">
          <w:rPr>
            <w:noProof/>
            <w:webHidden/>
          </w:rPr>
        </w:r>
        <w:r w:rsidR="00151364">
          <w:rPr>
            <w:noProof/>
            <w:webHidden/>
          </w:rPr>
          <w:fldChar w:fldCharType="separate"/>
        </w:r>
        <w:r w:rsidR="00F1337E">
          <w:rPr>
            <w:noProof/>
            <w:webHidden/>
          </w:rPr>
          <w:t>21</w:t>
        </w:r>
        <w:r w:rsidR="00151364">
          <w:rPr>
            <w:noProof/>
            <w:webHidden/>
          </w:rPr>
          <w:fldChar w:fldCharType="end"/>
        </w:r>
      </w:hyperlink>
    </w:p>
    <w:p w14:paraId="511DF41B" w14:textId="3CFA3EE0" w:rsidR="00151364" w:rsidRDefault="00000000">
      <w:pPr>
        <w:pStyle w:val="Obsah1"/>
        <w:rPr>
          <w:rFonts w:asciiTheme="minorHAnsi" w:eastAsiaTheme="minorEastAsia" w:hAnsiTheme="minorHAnsi"/>
          <w:noProof/>
          <w:sz w:val="22"/>
          <w:lang w:eastAsia="cs-CZ"/>
        </w:rPr>
      </w:pPr>
      <w:hyperlink w:anchor="_Toc130201656" w:history="1">
        <w:r w:rsidR="00151364" w:rsidRPr="003671E6">
          <w:rPr>
            <w:rStyle w:val="Hypertextovodkaz"/>
            <w:noProof/>
          </w:rPr>
          <w:t>15. Požadavky Zadavatele na způsob zpracování nabídkové ceny</w:t>
        </w:r>
        <w:r w:rsidR="00151364">
          <w:rPr>
            <w:noProof/>
            <w:webHidden/>
          </w:rPr>
          <w:tab/>
        </w:r>
        <w:r w:rsidR="00151364">
          <w:rPr>
            <w:noProof/>
            <w:webHidden/>
          </w:rPr>
          <w:fldChar w:fldCharType="begin"/>
        </w:r>
        <w:r w:rsidR="00151364">
          <w:rPr>
            <w:noProof/>
            <w:webHidden/>
          </w:rPr>
          <w:instrText xml:space="preserve"> PAGEREF _Toc130201656 \h </w:instrText>
        </w:r>
        <w:r w:rsidR="00151364">
          <w:rPr>
            <w:noProof/>
            <w:webHidden/>
          </w:rPr>
        </w:r>
        <w:r w:rsidR="00151364">
          <w:rPr>
            <w:noProof/>
            <w:webHidden/>
          </w:rPr>
          <w:fldChar w:fldCharType="separate"/>
        </w:r>
        <w:r w:rsidR="00F1337E">
          <w:rPr>
            <w:noProof/>
            <w:webHidden/>
          </w:rPr>
          <w:t>32</w:t>
        </w:r>
        <w:r w:rsidR="00151364">
          <w:rPr>
            <w:noProof/>
            <w:webHidden/>
          </w:rPr>
          <w:fldChar w:fldCharType="end"/>
        </w:r>
      </w:hyperlink>
    </w:p>
    <w:p w14:paraId="052A8D8C" w14:textId="371E0F8B" w:rsidR="00151364" w:rsidRDefault="00000000">
      <w:pPr>
        <w:pStyle w:val="Obsah1"/>
        <w:rPr>
          <w:rFonts w:asciiTheme="minorHAnsi" w:eastAsiaTheme="minorEastAsia" w:hAnsiTheme="minorHAnsi"/>
          <w:noProof/>
          <w:sz w:val="22"/>
          <w:lang w:eastAsia="cs-CZ"/>
        </w:rPr>
      </w:pPr>
      <w:hyperlink w:anchor="_Toc130201657" w:history="1">
        <w:r w:rsidR="00151364" w:rsidRPr="003671E6">
          <w:rPr>
            <w:rStyle w:val="Hypertextovodkaz"/>
            <w:noProof/>
          </w:rPr>
          <w:t>16. Požadavky Zadavatele na formu a obsah žádosti o účast</w:t>
        </w:r>
        <w:r w:rsidR="00151364">
          <w:rPr>
            <w:noProof/>
            <w:webHidden/>
          </w:rPr>
          <w:tab/>
        </w:r>
        <w:r w:rsidR="00151364">
          <w:rPr>
            <w:noProof/>
            <w:webHidden/>
          </w:rPr>
          <w:fldChar w:fldCharType="begin"/>
        </w:r>
        <w:r w:rsidR="00151364">
          <w:rPr>
            <w:noProof/>
            <w:webHidden/>
          </w:rPr>
          <w:instrText xml:space="preserve"> PAGEREF _Toc130201657 \h </w:instrText>
        </w:r>
        <w:r w:rsidR="00151364">
          <w:rPr>
            <w:noProof/>
            <w:webHidden/>
          </w:rPr>
        </w:r>
        <w:r w:rsidR="00151364">
          <w:rPr>
            <w:noProof/>
            <w:webHidden/>
          </w:rPr>
          <w:fldChar w:fldCharType="separate"/>
        </w:r>
        <w:r w:rsidR="00F1337E">
          <w:rPr>
            <w:noProof/>
            <w:webHidden/>
          </w:rPr>
          <w:t>33</w:t>
        </w:r>
        <w:r w:rsidR="00151364">
          <w:rPr>
            <w:noProof/>
            <w:webHidden/>
          </w:rPr>
          <w:fldChar w:fldCharType="end"/>
        </w:r>
      </w:hyperlink>
    </w:p>
    <w:p w14:paraId="4C84F040" w14:textId="7273ABC5" w:rsidR="00151364" w:rsidRDefault="00000000">
      <w:pPr>
        <w:pStyle w:val="Obsah1"/>
        <w:rPr>
          <w:rFonts w:asciiTheme="minorHAnsi" w:eastAsiaTheme="minorEastAsia" w:hAnsiTheme="minorHAnsi"/>
          <w:noProof/>
          <w:sz w:val="22"/>
          <w:lang w:eastAsia="cs-CZ"/>
        </w:rPr>
      </w:pPr>
      <w:hyperlink w:anchor="_Toc130201658" w:history="1">
        <w:r w:rsidR="00151364" w:rsidRPr="003671E6">
          <w:rPr>
            <w:rStyle w:val="Hypertextovodkaz"/>
            <w:noProof/>
          </w:rPr>
          <w:t>17. Požadavky Zadavatele na zpracování předběžné nabídky a nabídky</w:t>
        </w:r>
        <w:r w:rsidR="00151364">
          <w:rPr>
            <w:noProof/>
            <w:webHidden/>
          </w:rPr>
          <w:tab/>
        </w:r>
        <w:r w:rsidR="00151364">
          <w:rPr>
            <w:noProof/>
            <w:webHidden/>
          </w:rPr>
          <w:fldChar w:fldCharType="begin"/>
        </w:r>
        <w:r w:rsidR="00151364">
          <w:rPr>
            <w:noProof/>
            <w:webHidden/>
          </w:rPr>
          <w:instrText xml:space="preserve"> PAGEREF _Toc130201658 \h </w:instrText>
        </w:r>
        <w:r w:rsidR="00151364">
          <w:rPr>
            <w:noProof/>
            <w:webHidden/>
          </w:rPr>
        </w:r>
        <w:r w:rsidR="00151364">
          <w:rPr>
            <w:noProof/>
            <w:webHidden/>
          </w:rPr>
          <w:fldChar w:fldCharType="separate"/>
        </w:r>
        <w:r w:rsidR="00F1337E">
          <w:rPr>
            <w:noProof/>
            <w:webHidden/>
          </w:rPr>
          <w:t>34</w:t>
        </w:r>
        <w:r w:rsidR="00151364">
          <w:rPr>
            <w:noProof/>
            <w:webHidden/>
          </w:rPr>
          <w:fldChar w:fldCharType="end"/>
        </w:r>
      </w:hyperlink>
    </w:p>
    <w:p w14:paraId="2301B087" w14:textId="552A855D" w:rsidR="00151364" w:rsidRDefault="00000000">
      <w:pPr>
        <w:pStyle w:val="Obsah1"/>
        <w:rPr>
          <w:rFonts w:asciiTheme="minorHAnsi" w:eastAsiaTheme="minorEastAsia" w:hAnsiTheme="minorHAnsi"/>
          <w:noProof/>
          <w:sz w:val="22"/>
          <w:lang w:eastAsia="cs-CZ"/>
        </w:rPr>
      </w:pPr>
      <w:hyperlink w:anchor="_Toc130201659" w:history="1">
        <w:r w:rsidR="00151364" w:rsidRPr="003671E6">
          <w:rPr>
            <w:rStyle w:val="Hypertextovodkaz"/>
            <w:noProof/>
          </w:rPr>
          <w:t>18. Jiné požadavky Zadavatele na plnění veřejné zakázky</w:t>
        </w:r>
        <w:r w:rsidR="00151364">
          <w:rPr>
            <w:noProof/>
            <w:webHidden/>
          </w:rPr>
          <w:tab/>
        </w:r>
        <w:r w:rsidR="00151364">
          <w:rPr>
            <w:noProof/>
            <w:webHidden/>
          </w:rPr>
          <w:fldChar w:fldCharType="begin"/>
        </w:r>
        <w:r w:rsidR="00151364">
          <w:rPr>
            <w:noProof/>
            <w:webHidden/>
          </w:rPr>
          <w:instrText xml:space="preserve"> PAGEREF _Toc130201659 \h </w:instrText>
        </w:r>
        <w:r w:rsidR="00151364">
          <w:rPr>
            <w:noProof/>
            <w:webHidden/>
          </w:rPr>
        </w:r>
        <w:r w:rsidR="00151364">
          <w:rPr>
            <w:noProof/>
            <w:webHidden/>
          </w:rPr>
          <w:fldChar w:fldCharType="separate"/>
        </w:r>
        <w:r w:rsidR="00F1337E">
          <w:rPr>
            <w:noProof/>
            <w:webHidden/>
          </w:rPr>
          <w:t>38</w:t>
        </w:r>
        <w:r w:rsidR="00151364">
          <w:rPr>
            <w:noProof/>
            <w:webHidden/>
          </w:rPr>
          <w:fldChar w:fldCharType="end"/>
        </w:r>
      </w:hyperlink>
    </w:p>
    <w:p w14:paraId="12DDE664" w14:textId="48496399" w:rsidR="00151364" w:rsidRDefault="00000000">
      <w:pPr>
        <w:pStyle w:val="Obsah1"/>
        <w:rPr>
          <w:rFonts w:asciiTheme="minorHAnsi" w:eastAsiaTheme="minorEastAsia" w:hAnsiTheme="minorHAnsi"/>
          <w:noProof/>
          <w:sz w:val="22"/>
          <w:lang w:eastAsia="cs-CZ"/>
        </w:rPr>
      </w:pPr>
      <w:hyperlink w:anchor="_Toc130201660" w:history="1">
        <w:r w:rsidR="00151364" w:rsidRPr="003671E6">
          <w:rPr>
            <w:rStyle w:val="Hypertextovodkaz"/>
            <w:rFonts w:eastAsia="Verdana"/>
            <w:noProof/>
          </w:rPr>
          <w:t>19. Varianty nabídky</w:t>
        </w:r>
        <w:r w:rsidR="00151364">
          <w:rPr>
            <w:noProof/>
            <w:webHidden/>
          </w:rPr>
          <w:tab/>
        </w:r>
        <w:r w:rsidR="00151364">
          <w:rPr>
            <w:noProof/>
            <w:webHidden/>
          </w:rPr>
          <w:fldChar w:fldCharType="begin"/>
        </w:r>
        <w:r w:rsidR="00151364">
          <w:rPr>
            <w:noProof/>
            <w:webHidden/>
          </w:rPr>
          <w:instrText xml:space="preserve"> PAGEREF _Toc130201660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65DC3868" w14:textId="0F9A5BFC" w:rsidR="00151364" w:rsidRDefault="00000000">
      <w:pPr>
        <w:pStyle w:val="Obsah1"/>
        <w:rPr>
          <w:rFonts w:asciiTheme="minorHAnsi" w:eastAsiaTheme="minorEastAsia" w:hAnsiTheme="minorHAnsi"/>
          <w:noProof/>
          <w:sz w:val="22"/>
          <w:lang w:eastAsia="cs-CZ"/>
        </w:rPr>
      </w:pPr>
      <w:hyperlink w:anchor="_Toc130201661" w:history="1">
        <w:r w:rsidR="00151364" w:rsidRPr="003671E6">
          <w:rPr>
            <w:rStyle w:val="Hypertextovodkaz"/>
            <w:noProof/>
          </w:rPr>
          <w:t>20. Závazný návrh smlouvy</w:t>
        </w:r>
        <w:r w:rsidR="00151364">
          <w:rPr>
            <w:noProof/>
            <w:webHidden/>
          </w:rPr>
          <w:tab/>
        </w:r>
        <w:r w:rsidR="00151364">
          <w:rPr>
            <w:noProof/>
            <w:webHidden/>
          </w:rPr>
          <w:fldChar w:fldCharType="begin"/>
        </w:r>
        <w:r w:rsidR="00151364">
          <w:rPr>
            <w:noProof/>
            <w:webHidden/>
          </w:rPr>
          <w:instrText xml:space="preserve"> PAGEREF _Toc130201661 \h </w:instrText>
        </w:r>
        <w:r w:rsidR="00151364">
          <w:rPr>
            <w:noProof/>
            <w:webHidden/>
          </w:rPr>
        </w:r>
        <w:r w:rsidR="00151364">
          <w:rPr>
            <w:noProof/>
            <w:webHidden/>
          </w:rPr>
          <w:fldChar w:fldCharType="separate"/>
        </w:r>
        <w:r w:rsidR="00F1337E">
          <w:rPr>
            <w:noProof/>
            <w:webHidden/>
          </w:rPr>
          <w:t>40</w:t>
        </w:r>
        <w:r w:rsidR="00151364">
          <w:rPr>
            <w:noProof/>
            <w:webHidden/>
          </w:rPr>
          <w:fldChar w:fldCharType="end"/>
        </w:r>
      </w:hyperlink>
    </w:p>
    <w:p w14:paraId="4C6CE2D2" w14:textId="5B95B219" w:rsidR="00151364" w:rsidRDefault="00000000">
      <w:pPr>
        <w:pStyle w:val="Obsah1"/>
        <w:rPr>
          <w:rFonts w:asciiTheme="minorHAnsi" w:eastAsiaTheme="minorEastAsia" w:hAnsiTheme="minorHAnsi"/>
          <w:noProof/>
          <w:sz w:val="22"/>
          <w:lang w:eastAsia="cs-CZ"/>
        </w:rPr>
      </w:pPr>
      <w:hyperlink w:anchor="_Toc130201662" w:history="1">
        <w:r w:rsidR="00151364" w:rsidRPr="003671E6">
          <w:rPr>
            <w:rStyle w:val="Hypertextovodkaz"/>
            <w:noProof/>
          </w:rPr>
          <w:t>21. Způsob hodnocení nabídek</w:t>
        </w:r>
        <w:r w:rsidR="00151364">
          <w:rPr>
            <w:noProof/>
            <w:webHidden/>
          </w:rPr>
          <w:tab/>
        </w:r>
        <w:r w:rsidR="00151364">
          <w:rPr>
            <w:noProof/>
            <w:webHidden/>
          </w:rPr>
          <w:fldChar w:fldCharType="begin"/>
        </w:r>
        <w:r w:rsidR="00151364">
          <w:rPr>
            <w:noProof/>
            <w:webHidden/>
          </w:rPr>
          <w:instrText xml:space="preserve"> PAGEREF _Toc130201662 \h </w:instrText>
        </w:r>
        <w:r w:rsidR="00151364">
          <w:rPr>
            <w:noProof/>
            <w:webHidden/>
          </w:rPr>
        </w:r>
        <w:r w:rsidR="00151364">
          <w:rPr>
            <w:noProof/>
            <w:webHidden/>
          </w:rPr>
          <w:fldChar w:fldCharType="separate"/>
        </w:r>
        <w:r w:rsidR="00F1337E">
          <w:rPr>
            <w:noProof/>
            <w:webHidden/>
          </w:rPr>
          <w:t>41</w:t>
        </w:r>
        <w:r w:rsidR="00151364">
          <w:rPr>
            <w:noProof/>
            <w:webHidden/>
          </w:rPr>
          <w:fldChar w:fldCharType="end"/>
        </w:r>
      </w:hyperlink>
    </w:p>
    <w:p w14:paraId="0846617E" w14:textId="3C636DB6" w:rsidR="00151364" w:rsidRDefault="00000000">
      <w:pPr>
        <w:pStyle w:val="Obsah1"/>
        <w:rPr>
          <w:rFonts w:asciiTheme="minorHAnsi" w:eastAsiaTheme="minorEastAsia" w:hAnsiTheme="minorHAnsi"/>
          <w:noProof/>
          <w:sz w:val="22"/>
          <w:lang w:eastAsia="cs-CZ"/>
        </w:rPr>
      </w:pPr>
      <w:hyperlink w:anchor="_Toc130201663" w:history="1">
        <w:r w:rsidR="00151364" w:rsidRPr="003671E6">
          <w:rPr>
            <w:rStyle w:val="Hypertextovodkaz"/>
            <w:noProof/>
          </w:rPr>
          <w:t>22. Zadávací dokumentace</w:t>
        </w:r>
        <w:r w:rsidR="00151364">
          <w:rPr>
            <w:noProof/>
            <w:webHidden/>
          </w:rPr>
          <w:tab/>
        </w:r>
        <w:r w:rsidR="00151364">
          <w:rPr>
            <w:noProof/>
            <w:webHidden/>
          </w:rPr>
          <w:fldChar w:fldCharType="begin"/>
        </w:r>
        <w:r w:rsidR="00151364">
          <w:rPr>
            <w:noProof/>
            <w:webHidden/>
          </w:rPr>
          <w:instrText xml:space="preserve"> PAGEREF _Toc130201663 \h </w:instrText>
        </w:r>
        <w:r w:rsidR="00151364">
          <w:rPr>
            <w:noProof/>
            <w:webHidden/>
          </w:rPr>
        </w:r>
        <w:r w:rsidR="00151364">
          <w:rPr>
            <w:noProof/>
            <w:webHidden/>
          </w:rPr>
          <w:fldChar w:fldCharType="separate"/>
        </w:r>
        <w:r w:rsidR="00F1337E">
          <w:rPr>
            <w:noProof/>
            <w:webHidden/>
          </w:rPr>
          <w:t>43</w:t>
        </w:r>
        <w:r w:rsidR="00151364">
          <w:rPr>
            <w:noProof/>
            <w:webHidden/>
          </w:rPr>
          <w:fldChar w:fldCharType="end"/>
        </w:r>
      </w:hyperlink>
    </w:p>
    <w:p w14:paraId="0F16D207" w14:textId="755878D8" w:rsidR="00151364" w:rsidRDefault="00000000">
      <w:pPr>
        <w:pStyle w:val="Obsah1"/>
        <w:rPr>
          <w:rFonts w:asciiTheme="minorHAnsi" w:eastAsiaTheme="minorEastAsia" w:hAnsiTheme="minorHAnsi"/>
          <w:noProof/>
          <w:sz w:val="22"/>
          <w:lang w:eastAsia="cs-CZ"/>
        </w:rPr>
      </w:pPr>
      <w:hyperlink w:anchor="_Toc130201664" w:history="1">
        <w:r w:rsidR="00151364" w:rsidRPr="003671E6">
          <w:rPr>
            <w:rStyle w:val="Hypertextovodkaz"/>
            <w:rFonts w:eastAsia="Verdana"/>
            <w:noProof/>
          </w:rPr>
          <w:t>23. Závaznost pokynů Zadavatele</w:t>
        </w:r>
        <w:r w:rsidR="00151364">
          <w:rPr>
            <w:noProof/>
            <w:webHidden/>
          </w:rPr>
          <w:tab/>
        </w:r>
        <w:r w:rsidR="00151364">
          <w:rPr>
            <w:noProof/>
            <w:webHidden/>
          </w:rPr>
          <w:fldChar w:fldCharType="begin"/>
        </w:r>
        <w:r w:rsidR="00151364">
          <w:rPr>
            <w:noProof/>
            <w:webHidden/>
          </w:rPr>
          <w:instrText xml:space="preserve"> PAGEREF _Toc130201664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7984134E" w14:textId="7A2A15CA" w:rsidR="00151364" w:rsidRDefault="00000000">
      <w:pPr>
        <w:pStyle w:val="Obsah1"/>
        <w:rPr>
          <w:rFonts w:asciiTheme="minorHAnsi" w:eastAsiaTheme="minorEastAsia" w:hAnsiTheme="minorHAnsi"/>
          <w:noProof/>
          <w:sz w:val="22"/>
          <w:lang w:eastAsia="cs-CZ"/>
        </w:rPr>
      </w:pPr>
      <w:hyperlink w:anchor="_Toc130201665" w:history="1">
        <w:r w:rsidR="00151364" w:rsidRPr="003671E6">
          <w:rPr>
            <w:rStyle w:val="Hypertextovodkaz"/>
            <w:noProof/>
          </w:rPr>
          <w:t>24. Komunikace mezi Zadavatelem a dodavatelem</w:t>
        </w:r>
        <w:r w:rsidR="00151364">
          <w:rPr>
            <w:noProof/>
            <w:webHidden/>
          </w:rPr>
          <w:tab/>
        </w:r>
        <w:r w:rsidR="00151364">
          <w:rPr>
            <w:noProof/>
            <w:webHidden/>
          </w:rPr>
          <w:fldChar w:fldCharType="begin"/>
        </w:r>
        <w:r w:rsidR="00151364">
          <w:rPr>
            <w:noProof/>
            <w:webHidden/>
          </w:rPr>
          <w:instrText xml:space="preserve"> PAGEREF _Toc130201665 \h </w:instrText>
        </w:r>
        <w:r w:rsidR="00151364">
          <w:rPr>
            <w:noProof/>
            <w:webHidden/>
          </w:rPr>
        </w:r>
        <w:r w:rsidR="00151364">
          <w:rPr>
            <w:noProof/>
            <w:webHidden/>
          </w:rPr>
          <w:fldChar w:fldCharType="separate"/>
        </w:r>
        <w:r w:rsidR="00F1337E">
          <w:rPr>
            <w:noProof/>
            <w:webHidden/>
          </w:rPr>
          <w:t>44</w:t>
        </w:r>
        <w:r w:rsidR="00151364">
          <w:rPr>
            <w:noProof/>
            <w:webHidden/>
          </w:rPr>
          <w:fldChar w:fldCharType="end"/>
        </w:r>
      </w:hyperlink>
    </w:p>
    <w:p w14:paraId="5AE5A373" w14:textId="1292597B" w:rsidR="00151364" w:rsidRDefault="00000000">
      <w:pPr>
        <w:pStyle w:val="Obsah1"/>
        <w:rPr>
          <w:rFonts w:asciiTheme="minorHAnsi" w:eastAsiaTheme="minorEastAsia" w:hAnsiTheme="minorHAnsi"/>
          <w:noProof/>
          <w:sz w:val="22"/>
          <w:lang w:eastAsia="cs-CZ"/>
        </w:rPr>
      </w:pPr>
      <w:hyperlink w:anchor="_Toc130201666" w:history="1">
        <w:r w:rsidR="00151364" w:rsidRPr="003671E6">
          <w:rPr>
            <w:rStyle w:val="Hypertextovodkaz"/>
            <w:noProof/>
          </w:rPr>
          <w:t>25. Informace pro dodavatele a podmínky pro uzavření smlouvy</w:t>
        </w:r>
        <w:r w:rsidR="00151364">
          <w:rPr>
            <w:noProof/>
            <w:webHidden/>
          </w:rPr>
          <w:tab/>
        </w:r>
        <w:r w:rsidR="00151364">
          <w:rPr>
            <w:noProof/>
            <w:webHidden/>
          </w:rPr>
          <w:fldChar w:fldCharType="begin"/>
        </w:r>
        <w:r w:rsidR="00151364">
          <w:rPr>
            <w:noProof/>
            <w:webHidden/>
          </w:rPr>
          <w:instrText xml:space="preserve"> PAGEREF _Toc130201666 \h </w:instrText>
        </w:r>
        <w:r w:rsidR="00151364">
          <w:rPr>
            <w:noProof/>
            <w:webHidden/>
          </w:rPr>
        </w:r>
        <w:r w:rsidR="00151364">
          <w:rPr>
            <w:noProof/>
            <w:webHidden/>
          </w:rPr>
          <w:fldChar w:fldCharType="separate"/>
        </w:r>
        <w:r w:rsidR="00F1337E">
          <w:rPr>
            <w:noProof/>
            <w:webHidden/>
          </w:rPr>
          <w:t>45</w:t>
        </w:r>
        <w:r w:rsidR="00151364">
          <w:rPr>
            <w:noProof/>
            <w:webHidden/>
          </w:rPr>
          <w:fldChar w:fldCharType="end"/>
        </w:r>
      </w:hyperlink>
    </w:p>
    <w:p w14:paraId="36BC6665" w14:textId="58638AE3" w:rsidR="00151364" w:rsidRDefault="00000000">
      <w:pPr>
        <w:pStyle w:val="Obsah1"/>
        <w:rPr>
          <w:rFonts w:asciiTheme="minorHAnsi" w:eastAsiaTheme="minorEastAsia" w:hAnsiTheme="minorHAnsi"/>
          <w:noProof/>
          <w:sz w:val="22"/>
          <w:lang w:eastAsia="cs-CZ"/>
        </w:rPr>
      </w:pPr>
      <w:hyperlink w:anchor="_Toc130201667" w:history="1">
        <w:r w:rsidR="00151364" w:rsidRPr="003671E6">
          <w:rPr>
            <w:rStyle w:val="Hypertextovodkaz"/>
            <w:noProof/>
          </w:rPr>
          <w:t>26. Registr smluv</w:t>
        </w:r>
        <w:r w:rsidR="00151364">
          <w:rPr>
            <w:noProof/>
            <w:webHidden/>
          </w:rPr>
          <w:tab/>
        </w:r>
        <w:r w:rsidR="00151364">
          <w:rPr>
            <w:noProof/>
            <w:webHidden/>
          </w:rPr>
          <w:fldChar w:fldCharType="begin"/>
        </w:r>
        <w:r w:rsidR="00151364">
          <w:rPr>
            <w:noProof/>
            <w:webHidden/>
          </w:rPr>
          <w:instrText xml:space="preserve"> PAGEREF _Toc130201667 \h </w:instrText>
        </w:r>
        <w:r w:rsidR="00151364">
          <w:rPr>
            <w:noProof/>
            <w:webHidden/>
          </w:rPr>
        </w:r>
        <w:r w:rsidR="00151364">
          <w:rPr>
            <w:noProof/>
            <w:webHidden/>
          </w:rPr>
          <w:fldChar w:fldCharType="separate"/>
        </w:r>
        <w:r w:rsidR="00F1337E">
          <w:rPr>
            <w:noProof/>
            <w:webHidden/>
          </w:rPr>
          <w:t>48</w:t>
        </w:r>
        <w:r w:rsidR="00151364">
          <w:rPr>
            <w:noProof/>
            <w:webHidden/>
          </w:rPr>
          <w:fldChar w:fldCharType="end"/>
        </w:r>
      </w:hyperlink>
    </w:p>
    <w:p w14:paraId="74B0EE94" w14:textId="7AFD8436" w:rsidR="00151364" w:rsidRDefault="00000000">
      <w:pPr>
        <w:pStyle w:val="Obsah1"/>
        <w:rPr>
          <w:rFonts w:asciiTheme="minorHAnsi" w:eastAsiaTheme="minorEastAsia" w:hAnsiTheme="minorHAnsi"/>
          <w:noProof/>
          <w:sz w:val="22"/>
          <w:lang w:eastAsia="cs-CZ"/>
        </w:rPr>
      </w:pPr>
      <w:hyperlink w:anchor="_Toc130201668" w:history="1">
        <w:r w:rsidR="00151364" w:rsidRPr="003671E6">
          <w:rPr>
            <w:rStyle w:val="Hypertextovodkaz"/>
            <w:rFonts w:eastAsia="Verdana"/>
            <w:noProof/>
          </w:rPr>
          <w:t>27. Střet zájmů dle zákona č. 159/2006 Sb., o střetu zájmů, ve znění pozdějších předpisů</w:t>
        </w:r>
        <w:r w:rsidR="00151364">
          <w:rPr>
            <w:noProof/>
            <w:webHidden/>
          </w:rPr>
          <w:tab/>
        </w:r>
        <w:r w:rsidR="00151364">
          <w:rPr>
            <w:noProof/>
            <w:webHidden/>
          </w:rPr>
          <w:fldChar w:fldCharType="begin"/>
        </w:r>
        <w:r w:rsidR="00151364">
          <w:rPr>
            <w:noProof/>
            <w:webHidden/>
          </w:rPr>
          <w:instrText xml:space="preserve"> PAGEREF _Toc130201668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42BDA551" w14:textId="697A1D6D" w:rsidR="00151364" w:rsidRDefault="00000000">
      <w:pPr>
        <w:pStyle w:val="Obsah1"/>
        <w:rPr>
          <w:rFonts w:asciiTheme="minorHAnsi" w:eastAsiaTheme="minorEastAsia" w:hAnsiTheme="minorHAnsi"/>
          <w:noProof/>
          <w:sz w:val="22"/>
          <w:lang w:eastAsia="cs-CZ"/>
        </w:rPr>
      </w:pPr>
      <w:hyperlink w:anchor="_Toc130201669" w:history="1">
        <w:r w:rsidR="00151364" w:rsidRPr="003671E6">
          <w:rPr>
            <w:rStyle w:val="Hypertextovodkaz"/>
            <w:noProof/>
          </w:rPr>
          <w:t>28. Další zadávací podmínky v návaznosti na mezinárodní sankce, zákaz zadání veřejné zakázky</w:t>
        </w:r>
        <w:r w:rsidR="00151364">
          <w:rPr>
            <w:noProof/>
            <w:webHidden/>
          </w:rPr>
          <w:tab/>
        </w:r>
        <w:r w:rsidR="00151364">
          <w:rPr>
            <w:noProof/>
            <w:webHidden/>
          </w:rPr>
          <w:fldChar w:fldCharType="begin"/>
        </w:r>
        <w:r w:rsidR="00151364">
          <w:rPr>
            <w:noProof/>
            <w:webHidden/>
          </w:rPr>
          <w:instrText xml:space="preserve"> PAGEREF _Toc130201669 \h </w:instrText>
        </w:r>
        <w:r w:rsidR="00151364">
          <w:rPr>
            <w:noProof/>
            <w:webHidden/>
          </w:rPr>
        </w:r>
        <w:r w:rsidR="00151364">
          <w:rPr>
            <w:noProof/>
            <w:webHidden/>
          </w:rPr>
          <w:fldChar w:fldCharType="separate"/>
        </w:r>
        <w:r w:rsidR="00F1337E">
          <w:rPr>
            <w:noProof/>
            <w:webHidden/>
          </w:rPr>
          <w:t>49</w:t>
        </w:r>
        <w:r w:rsidR="00151364">
          <w:rPr>
            <w:noProof/>
            <w:webHidden/>
          </w:rPr>
          <w:fldChar w:fldCharType="end"/>
        </w:r>
      </w:hyperlink>
    </w:p>
    <w:p w14:paraId="007BF084" w14:textId="2A51F1F0" w:rsidR="00151364" w:rsidRDefault="00000000">
      <w:pPr>
        <w:pStyle w:val="Obsah1"/>
        <w:rPr>
          <w:rFonts w:asciiTheme="minorHAnsi" w:eastAsiaTheme="minorEastAsia" w:hAnsiTheme="minorHAnsi"/>
          <w:noProof/>
          <w:sz w:val="22"/>
          <w:lang w:eastAsia="cs-CZ"/>
        </w:rPr>
      </w:pPr>
      <w:hyperlink w:anchor="_Toc130201670" w:history="1">
        <w:r w:rsidR="00151364" w:rsidRPr="003671E6">
          <w:rPr>
            <w:rStyle w:val="Hypertextovodkaz"/>
            <w:noProof/>
          </w:rPr>
          <w:t>29. Přílohy Zadávací dokumentace</w:t>
        </w:r>
        <w:r w:rsidR="00151364">
          <w:rPr>
            <w:noProof/>
            <w:webHidden/>
          </w:rPr>
          <w:tab/>
        </w:r>
        <w:r w:rsidR="00151364">
          <w:rPr>
            <w:noProof/>
            <w:webHidden/>
          </w:rPr>
          <w:fldChar w:fldCharType="begin"/>
        </w:r>
        <w:r w:rsidR="00151364">
          <w:rPr>
            <w:noProof/>
            <w:webHidden/>
          </w:rPr>
          <w:instrText xml:space="preserve"> PAGEREF _Toc130201670 \h </w:instrText>
        </w:r>
        <w:r w:rsidR="00151364">
          <w:rPr>
            <w:noProof/>
            <w:webHidden/>
          </w:rPr>
        </w:r>
        <w:r w:rsidR="00151364">
          <w:rPr>
            <w:noProof/>
            <w:webHidden/>
          </w:rPr>
          <w:fldChar w:fldCharType="separate"/>
        </w:r>
        <w:r w:rsidR="00F1337E">
          <w:rPr>
            <w:noProof/>
            <w:webHidden/>
          </w:rPr>
          <w:t>51</w:t>
        </w:r>
        <w:r w:rsidR="00151364">
          <w:rPr>
            <w:noProof/>
            <w:webHidden/>
          </w:rPr>
          <w:fldChar w:fldCharType="end"/>
        </w:r>
      </w:hyperlink>
    </w:p>
    <w:p w14:paraId="14F5E1E7" w14:textId="6E6C5D4F" w:rsidR="000C70DA" w:rsidRDefault="000C70DA">
      <w:pPr>
        <w:spacing w:before="0" w:after="200"/>
        <w:ind w:left="0"/>
        <w:rPr>
          <w:rFonts w:eastAsia="Times New Roman" w:cs="Times New Roman"/>
          <w:b/>
          <w:bCs/>
          <w:iCs/>
          <w:szCs w:val="18"/>
        </w:rPr>
      </w:pPr>
      <w:r>
        <w:fldChar w:fldCharType="end"/>
      </w:r>
      <w:r>
        <w:br w:type="page"/>
      </w:r>
    </w:p>
    <w:p w14:paraId="303024D4" w14:textId="18D8E040" w:rsidR="00F94856" w:rsidRDefault="00F94856" w:rsidP="00494D00">
      <w:pPr>
        <w:pStyle w:val="Normlnlnek"/>
      </w:pPr>
      <w:bookmarkStart w:id="4" w:name="_Toc130201642"/>
      <w:r>
        <w:lastRenderedPageBreak/>
        <w:t>Informace o osobě, která zpracovala část Zadávací dokumentace</w:t>
      </w:r>
      <w:bookmarkEnd w:id="4"/>
    </w:p>
    <w:p w14:paraId="3D848E7C" w14:textId="52D1CD85" w:rsidR="00F94856" w:rsidRDefault="00F94856" w:rsidP="00547602">
      <w:pPr>
        <w:pStyle w:val="Normlnodstavec"/>
        <w:numPr>
          <w:ilvl w:val="0"/>
          <w:numId w:val="0"/>
        </w:numPr>
        <w:spacing w:after="240"/>
        <w:jc w:val="both"/>
      </w:pPr>
      <w:r>
        <w:t xml:space="preserve">Zadavatel označuje následující části Zadávací dokumentace, na jejichž zpracování se podílela osoba odlišná od </w:t>
      </w:r>
      <w:r w:rsidR="003A44D9">
        <w:t>Zadavatele</w:t>
      </w:r>
      <w:r>
        <w:t>:</w:t>
      </w:r>
    </w:p>
    <w:tbl>
      <w:tblPr>
        <w:tblStyle w:val="Mkatabulky"/>
        <w:tblW w:w="0" w:type="auto"/>
        <w:tblLook w:val="04A0" w:firstRow="1" w:lastRow="0" w:firstColumn="1" w:lastColumn="0" w:noHBand="0" w:noVBand="1"/>
      </w:tblPr>
      <w:tblGrid>
        <w:gridCol w:w="4346"/>
        <w:gridCol w:w="4346"/>
      </w:tblGrid>
      <w:tr w:rsidR="00F94856" w14:paraId="3F2B7175" w14:textId="77777777" w:rsidTr="00F94856">
        <w:tc>
          <w:tcPr>
            <w:tcW w:w="4346" w:type="dxa"/>
          </w:tcPr>
          <w:p w14:paraId="1B504FA7" w14:textId="35D0405C" w:rsidR="00F94856" w:rsidRPr="00547602" w:rsidRDefault="00F94856" w:rsidP="00547602">
            <w:pPr>
              <w:pStyle w:val="Normlnodstavec"/>
              <w:numPr>
                <w:ilvl w:val="0"/>
                <w:numId w:val="0"/>
              </w:numPr>
              <w:jc w:val="center"/>
              <w:rPr>
                <w:b/>
              </w:rPr>
            </w:pPr>
            <w:r w:rsidRPr="00547602">
              <w:rPr>
                <w:b/>
              </w:rPr>
              <w:t>Část Zadávací dokumentace</w:t>
            </w:r>
          </w:p>
        </w:tc>
        <w:tc>
          <w:tcPr>
            <w:tcW w:w="4346" w:type="dxa"/>
          </w:tcPr>
          <w:p w14:paraId="730C6FD7" w14:textId="7A40579A" w:rsidR="00F94856" w:rsidRPr="00547602" w:rsidRDefault="00F94856" w:rsidP="00547602">
            <w:pPr>
              <w:pStyle w:val="Normlnodstavec"/>
              <w:numPr>
                <w:ilvl w:val="0"/>
                <w:numId w:val="0"/>
              </w:numPr>
              <w:jc w:val="center"/>
              <w:rPr>
                <w:b/>
              </w:rPr>
            </w:pPr>
            <w:r w:rsidRPr="00547602">
              <w:rPr>
                <w:b/>
              </w:rPr>
              <w:t>Identifikace osoby</w:t>
            </w:r>
          </w:p>
        </w:tc>
      </w:tr>
      <w:tr w:rsidR="00F94856" w14:paraId="07AE69FA" w14:textId="77777777" w:rsidTr="00327E40">
        <w:trPr>
          <w:trHeight w:val="1761"/>
        </w:trPr>
        <w:tc>
          <w:tcPr>
            <w:tcW w:w="4346" w:type="dxa"/>
            <w:vAlign w:val="center"/>
          </w:tcPr>
          <w:p w14:paraId="00AC7424" w14:textId="0D083817" w:rsidR="00F94856" w:rsidRPr="00547602" w:rsidRDefault="00BE7894" w:rsidP="00327E40">
            <w:pPr>
              <w:pStyle w:val="Normlnodstavec"/>
              <w:numPr>
                <w:ilvl w:val="0"/>
                <w:numId w:val="0"/>
              </w:numPr>
              <w:spacing w:before="0"/>
              <w:jc w:val="both"/>
              <w:rPr>
                <w:highlight w:val="green"/>
              </w:rPr>
            </w:pPr>
            <w:r w:rsidRPr="00BE7894">
              <w:t>Obecné podmínky</w:t>
            </w:r>
            <w:r>
              <w:t xml:space="preserve"> </w:t>
            </w:r>
            <w:r w:rsidR="00327E40">
              <w:t>–</w:t>
            </w:r>
            <w:r>
              <w:t xml:space="preserve"> </w:t>
            </w:r>
            <w:r w:rsidR="00327E40">
              <w:t>Smluvní podmínky pro dodávku technologických zařízení a projektování-výstavbu elektro- a strojně-technologického díla a pozemních a inženýrských staveb projektovaných zhotovitelem</w:t>
            </w:r>
          </w:p>
        </w:tc>
        <w:tc>
          <w:tcPr>
            <w:tcW w:w="4346" w:type="dxa"/>
            <w:vAlign w:val="center"/>
          </w:tcPr>
          <w:p w14:paraId="72F04C5C" w14:textId="165A3ACB" w:rsidR="00F94856" w:rsidRPr="00BE7894" w:rsidRDefault="00BE7894" w:rsidP="00327E40">
            <w:pPr>
              <w:pStyle w:val="Normlnodstavec"/>
              <w:numPr>
                <w:ilvl w:val="0"/>
                <w:numId w:val="0"/>
              </w:numPr>
              <w:spacing w:before="0"/>
              <w:jc w:val="both"/>
              <w:rPr>
                <w:iCs/>
                <w:highlight w:val="yellow"/>
              </w:rPr>
            </w:pPr>
            <w:r w:rsidRPr="00BE7894">
              <w:rPr>
                <w:iCs/>
              </w:rPr>
              <w:t>Mezinárodní federace konzultačních inženýrů (FIDIC), se sídlem World Trade Center II, PO Box 311, 29 route de Prés-Bois, CH-1215 Ženeva 15, Švýcarsko, překlad – Česká asociace konzultačních inženýrů (CACE), se sídlem Havlíčkovo nábřeží 38, 702 00 Ostrava</w:t>
            </w:r>
          </w:p>
        </w:tc>
      </w:tr>
      <w:tr w:rsidR="00F94856" w14:paraId="02C6808B" w14:textId="77777777" w:rsidTr="00327E40">
        <w:trPr>
          <w:trHeight w:val="1262"/>
        </w:trPr>
        <w:tc>
          <w:tcPr>
            <w:tcW w:w="4346" w:type="dxa"/>
            <w:vAlign w:val="center"/>
          </w:tcPr>
          <w:p w14:paraId="492440E9" w14:textId="54811B00" w:rsidR="00F94856" w:rsidRDefault="00327E40" w:rsidP="00327E40">
            <w:pPr>
              <w:pStyle w:val="Normlnodstavec"/>
              <w:numPr>
                <w:ilvl w:val="0"/>
                <w:numId w:val="0"/>
              </w:numPr>
              <w:spacing w:before="0"/>
              <w:jc w:val="both"/>
            </w:pPr>
            <w:r w:rsidRPr="00327E40">
              <w:t xml:space="preserve">Zjednodušená </w:t>
            </w:r>
            <w:r>
              <w:t xml:space="preserve">projektová </w:t>
            </w:r>
            <w:r w:rsidRPr="00327E40">
              <w:t xml:space="preserve">dokumentace </w:t>
            </w:r>
            <w:r>
              <w:t xml:space="preserve">stavby </w:t>
            </w:r>
            <w:r w:rsidRPr="00327E40">
              <w:t>ve</w:t>
            </w:r>
            <w:r>
              <w:t> </w:t>
            </w:r>
            <w:r w:rsidRPr="00327E40">
              <w:t>stadiu</w:t>
            </w:r>
            <w:r>
              <w:t> 2</w:t>
            </w:r>
          </w:p>
        </w:tc>
        <w:tc>
          <w:tcPr>
            <w:tcW w:w="4346" w:type="dxa"/>
            <w:vAlign w:val="center"/>
          </w:tcPr>
          <w:p w14:paraId="5352B326" w14:textId="67477841" w:rsidR="007A60F8" w:rsidRPr="007A60F8" w:rsidRDefault="007A60F8" w:rsidP="009F0E6E">
            <w:pPr>
              <w:spacing w:before="0" w:after="0"/>
              <w:ind w:left="0"/>
              <w:rPr>
                <w:color w:val="000000"/>
                <w:sz w:val="20"/>
                <w:szCs w:val="20"/>
              </w:rPr>
            </w:pPr>
            <w:r w:rsidRPr="007A60F8">
              <w:rPr>
                <w:color w:val="000000"/>
                <w:sz w:val="20"/>
                <w:szCs w:val="20"/>
              </w:rPr>
              <w:t>Sdružení: Společnost AFSAG ETCS</w:t>
            </w:r>
          </w:p>
          <w:p w14:paraId="4D70A6E5" w14:textId="77777777" w:rsidR="007A60F8" w:rsidRDefault="007A60F8" w:rsidP="009F0E6E">
            <w:pPr>
              <w:spacing w:before="0" w:after="0"/>
              <w:ind w:left="0"/>
              <w:rPr>
                <w:color w:val="000000"/>
                <w:sz w:val="20"/>
                <w:szCs w:val="20"/>
              </w:rPr>
            </w:pPr>
          </w:p>
          <w:p w14:paraId="3A710068" w14:textId="24A79E4D" w:rsidR="007A60F8" w:rsidRPr="007A60F8" w:rsidRDefault="007A60F8" w:rsidP="009F0E6E">
            <w:pPr>
              <w:spacing w:before="0" w:after="0"/>
              <w:ind w:left="0"/>
              <w:rPr>
                <w:color w:val="000000"/>
                <w:sz w:val="20"/>
                <w:szCs w:val="20"/>
              </w:rPr>
            </w:pPr>
            <w:r w:rsidRPr="007A60F8">
              <w:rPr>
                <w:color w:val="000000"/>
                <w:sz w:val="20"/>
                <w:szCs w:val="20"/>
              </w:rPr>
              <w:t>AFRY CZ s.r.o.</w:t>
            </w:r>
          </w:p>
          <w:p w14:paraId="790E6213" w14:textId="77777777" w:rsidR="007A60F8" w:rsidRPr="007A60F8" w:rsidRDefault="007A60F8" w:rsidP="009F0E6E">
            <w:pPr>
              <w:spacing w:before="0" w:after="0"/>
              <w:ind w:left="0"/>
              <w:rPr>
                <w:color w:val="000000"/>
                <w:sz w:val="20"/>
                <w:szCs w:val="20"/>
              </w:rPr>
            </w:pPr>
            <w:r w:rsidRPr="007A60F8">
              <w:rPr>
                <w:color w:val="000000"/>
                <w:sz w:val="20"/>
                <w:szCs w:val="20"/>
              </w:rPr>
              <w:t>Magistrů 1275/13</w:t>
            </w:r>
          </w:p>
          <w:p w14:paraId="37D562EC" w14:textId="77777777" w:rsidR="007A60F8" w:rsidRPr="007A60F8" w:rsidRDefault="007A60F8" w:rsidP="009F0E6E">
            <w:pPr>
              <w:spacing w:before="0" w:after="0"/>
              <w:ind w:left="0"/>
              <w:rPr>
                <w:color w:val="000000"/>
                <w:sz w:val="20"/>
                <w:szCs w:val="20"/>
              </w:rPr>
            </w:pPr>
            <w:r w:rsidRPr="007A60F8">
              <w:rPr>
                <w:color w:val="000000"/>
                <w:sz w:val="20"/>
                <w:szCs w:val="20"/>
              </w:rPr>
              <w:t>140 00 Praha 4</w:t>
            </w:r>
          </w:p>
          <w:p w14:paraId="1040C07E" w14:textId="29168771" w:rsidR="007A60F8" w:rsidRPr="007A60F8" w:rsidRDefault="007A60F8" w:rsidP="009F0E6E">
            <w:pPr>
              <w:spacing w:before="0" w:after="0"/>
              <w:ind w:left="0"/>
              <w:rPr>
                <w:color w:val="000000"/>
                <w:sz w:val="20"/>
                <w:szCs w:val="20"/>
              </w:rPr>
            </w:pPr>
            <w:r w:rsidRPr="007A60F8">
              <w:rPr>
                <w:color w:val="000000"/>
                <w:sz w:val="20"/>
                <w:szCs w:val="20"/>
              </w:rPr>
              <w:t>IČ</w:t>
            </w:r>
            <w:r w:rsidR="009F0E6E">
              <w:rPr>
                <w:color w:val="000000"/>
                <w:sz w:val="20"/>
                <w:szCs w:val="20"/>
              </w:rPr>
              <w:t>O</w:t>
            </w:r>
            <w:r w:rsidRPr="007A60F8">
              <w:rPr>
                <w:color w:val="000000"/>
                <w:sz w:val="20"/>
                <w:szCs w:val="20"/>
              </w:rPr>
              <w:t>: 45306605</w:t>
            </w:r>
          </w:p>
          <w:p w14:paraId="1F256390" w14:textId="77777777" w:rsidR="007A60F8" w:rsidRPr="007A60F8" w:rsidRDefault="007A60F8" w:rsidP="009F0E6E">
            <w:pPr>
              <w:spacing w:before="0" w:after="0"/>
              <w:ind w:left="0"/>
              <w:rPr>
                <w:color w:val="000000"/>
                <w:sz w:val="20"/>
                <w:szCs w:val="20"/>
              </w:rPr>
            </w:pPr>
          </w:p>
          <w:p w14:paraId="78695138" w14:textId="77777777" w:rsidR="007A60F8" w:rsidRPr="007A60F8" w:rsidRDefault="007A60F8" w:rsidP="009F0E6E">
            <w:pPr>
              <w:spacing w:before="0" w:after="0"/>
              <w:ind w:left="0"/>
              <w:rPr>
                <w:color w:val="000000"/>
                <w:sz w:val="20"/>
                <w:szCs w:val="20"/>
              </w:rPr>
            </w:pPr>
            <w:r w:rsidRPr="007A60F8">
              <w:rPr>
                <w:color w:val="000000"/>
                <w:sz w:val="20"/>
                <w:szCs w:val="20"/>
              </w:rPr>
              <w:t>SAGASTA s.r.o.</w:t>
            </w:r>
          </w:p>
          <w:p w14:paraId="7B5DBD3D" w14:textId="77777777" w:rsidR="007A60F8" w:rsidRPr="007A60F8" w:rsidRDefault="007A60F8" w:rsidP="009F0E6E">
            <w:pPr>
              <w:spacing w:before="0" w:after="0"/>
              <w:ind w:left="0"/>
              <w:rPr>
                <w:color w:val="000000"/>
                <w:sz w:val="20"/>
                <w:szCs w:val="20"/>
              </w:rPr>
            </w:pPr>
            <w:r w:rsidRPr="007A60F8">
              <w:rPr>
                <w:color w:val="000000"/>
                <w:sz w:val="20"/>
                <w:szCs w:val="20"/>
              </w:rPr>
              <w:t>Novodvorská 1010/14</w:t>
            </w:r>
          </w:p>
          <w:p w14:paraId="5631BC94" w14:textId="2730BCF7" w:rsidR="007A60F8" w:rsidRPr="007A60F8" w:rsidRDefault="007A60F8" w:rsidP="009F0E6E">
            <w:pPr>
              <w:spacing w:before="0" w:after="0"/>
              <w:ind w:left="0"/>
              <w:rPr>
                <w:color w:val="000000"/>
                <w:sz w:val="20"/>
                <w:szCs w:val="20"/>
              </w:rPr>
            </w:pPr>
            <w:r w:rsidRPr="007A60F8">
              <w:rPr>
                <w:color w:val="000000"/>
                <w:sz w:val="20"/>
                <w:szCs w:val="20"/>
              </w:rPr>
              <w:t>142 00 Praha 4 - Lhotka</w:t>
            </w:r>
          </w:p>
          <w:p w14:paraId="2516C069" w14:textId="77777777" w:rsidR="00F94856" w:rsidRDefault="007A60F8" w:rsidP="009F0E6E">
            <w:pPr>
              <w:pStyle w:val="Normlnodstavec"/>
              <w:numPr>
                <w:ilvl w:val="0"/>
                <w:numId w:val="0"/>
              </w:numPr>
              <w:spacing w:before="0"/>
              <w:jc w:val="both"/>
              <w:rPr>
                <w:ins w:id="5" w:author="Autor"/>
                <w:color w:val="000000"/>
                <w:sz w:val="20"/>
                <w:szCs w:val="20"/>
              </w:rPr>
            </w:pPr>
            <w:r w:rsidRPr="007A60F8">
              <w:rPr>
                <w:color w:val="000000"/>
                <w:sz w:val="20"/>
                <w:szCs w:val="20"/>
              </w:rPr>
              <w:t>IČO: 04598555</w:t>
            </w:r>
          </w:p>
          <w:p w14:paraId="3A8A7A00" w14:textId="77777777" w:rsidR="0096687D" w:rsidRDefault="0096687D" w:rsidP="009F0E6E">
            <w:pPr>
              <w:pStyle w:val="Normlnodstavec"/>
              <w:numPr>
                <w:ilvl w:val="0"/>
                <w:numId w:val="0"/>
              </w:numPr>
              <w:spacing w:before="0"/>
              <w:jc w:val="both"/>
              <w:rPr>
                <w:ins w:id="6" w:author="Autor"/>
                <w:color w:val="000000"/>
                <w:szCs w:val="20"/>
              </w:rPr>
            </w:pPr>
          </w:p>
          <w:p w14:paraId="17477517" w14:textId="023BB4F7" w:rsidR="0096687D" w:rsidRDefault="00A432F2" w:rsidP="009F0E6E">
            <w:pPr>
              <w:pStyle w:val="Normlnodstavec"/>
              <w:numPr>
                <w:ilvl w:val="0"/>
                <w:numId w:val="0"/>
              </w:numPr>
              <w:spacing w:before="0"/>
              <w:jc w:val="both"/>
              <w:rPr>
                <w:ins w:id="7" w:author="Autor"/>
                <w:color w:val="000000"/>
                <w:szCs w:val="20"/>
              </w:rPr>
            </w:pPr>
            <w:ins w:id="8" w:author="Autor">
              <w:r>
                <w:rPr>
                  <w:color w:val="000000"/>
                  <w:szCs w:val="20"/>
                </w:rPr>
                <w:t>U</w:t>
              </w:r>
              <w:r w:rsidR="0096687D">
                <w:rPr>
                  <w:color w:val="000000"/>
                  <w:szCs w:val="20"/>
                </w:rPr>
                <w:t xml:space="preserve">praveno v 12/23 </w:t>
              </w:r>
            </w:ins>
          </w:p>
          <w:p w14:paraId="19BB963D" w14:textId="6C4B13E7" w:rsidR="0096687D" w:rsidRDefault="0096687D" w:rsidP="009F0E6E">
            <w:pPr>
              <w:pStyle w:val="Normlnodstavec"/>
              <w:numPr>
                <w:ilvl w:val="0"/>
                <w:numId w:val="0"/>
              </w:numPr>
              <w:spacing w:before="0"/>
              <w:jc w:val="both"/>
              <w:rPr>
                <w:ins w:id="9" w:author="Autor"/>
                <w:color w:val="000000"/>
                <w:szCs w:val="20"/>
              </w:rPr>
            </w:pPr>
            <w:ins w:id="10" w:author="Autor">
              <w:r>
                <w:rPr>
                  <w:color w:val="000000"/>
                  <w:szCs w:val="20"/>
                </w:rPr>
                <w:t xml:space="preserve">Vectorama s.r.o. </w:t>
              </w:r>
            </w:ins>
          </w:p>
          <w:p w14:paraId="71F30808" w14:textId="77777777" w:rsidR="0096687D" w:rsidRDefault="0096687D" w:rsidP="009F0E6E">
            <w:pPr>
              <w:pStyle w:val="Normlnodstavec"/>
              <w:numPr>
                <w:ilvl w:val="0"/>
                <w:numId w:val="0"/>
              </w:numPr>
              <w:spacing w:before="0"/>
              <w:jc w:val="both"/>
              <w:rPr>
                <w:ins w:id="11" w:author="Autor"/>
              </w:rPr>
            </w:pPr>
            <w:ins w:id="12" w:author="Autor">
              <w:r w:rsidRPr="0096687D">
                <w:t xml:space="preserve">Nádražní 762/32, </w:t>
              </w:r>
            </w:ins>
          </w:p>
          <w:p w14:paraId="7ACCD0E1" w14:textId="77777777" w:rsidR="0096687D" w:rsidRDefault="0096687D" w:rsidP="009F0E6E">
            <w:pPr>
              <w:pStyle w:val="Normlnodstavec"/>
              <w:numPr>
                <w:ilvl w:val="0"/>
                <w:numId w:val="0"/>
              </w:numPr>
              <w:spacing w:before="0"/>
              <w:jc w:val="both"/>
              <w:rPr>
                <w:ins w:id="13" w:author="Autor"/>
              </w:rPr>
            </w:pPr>
            <w:ins w:id="14" w:author="Autor">
              <w:r w:rsidRPr="0096687D">
                <w:t xml:space="preserve">150 00 Praha 5 – Smíchov </w:t>
              </w:r>
            </w:ins>
          </w:p>
          <w:p w14:paraId="0EDB011D" w14:textId="63EFF3FA" w:rsidR="0096687D" w:rsidRDefault="0096687D" w:rsidP="009F0E6E">
            <w:pPr>
              <w:pStyle w:val="Normlnodstavec"/>
              <w:numPr>
                <w:ilvl w:val="0"/>
                <w:numId w:val="0"/>
              </w:numPr>
              <w:spacing w:before="0"/>
              <w:jc w:val="both"/>
            </w:pPr>
            <w:ins w:id="15" w:author="Autor">
              <w:r w:rsidRPr="0096687D">
                <w:t>IČ</w:t>
              </w:r>
              <w:r>
                <w:t>O</w:t>
              </w:r>
              <w:r w:rsidRPr="0096687D">
                <w:t>: 197 72 009</w:t>
              </w:r>
            </w:ins>
          </w:p>
        </w:tc>
      </w:tr>
    </w:tbl>
    <w:p w14:paraId="65C251B3" w14:textId="08E612A9" w:rsidR="00125D40" w:rsidRDefault="00125D40" w:rsidP="00494D00">
      <w:pPr>
        <w:pStyle w:val="Normlnlnek"/>
      </w:pPr>
      <w:bookmarkStart w:id="16" w:name="_Toc130201643"/>
      <w:r>
        <w:t>Informace o předběžné tržní konzultaci</w:t>
      </w:r>
      <w:bookmarkEnd w:id="16"/>
    </w:p>
    <w:p w14:paraId="6EDD56E7" w14:textId="1A8C3D7D" w:rsidR="00125D40" w:rsidRDefault="00125D40" w:rsidP="00125D40">
      <w:pPr>
        <w:pStyle w:val="Normlnodstavec"/>
        <w:numPr>
          <w:ilvl w:val="0"/>
          <w:numId w:val="0"/>
        </w:numPr>
        <w:spacing w:after="240"/>
        <w:jc w:val="both"/>
      </w:pPr>
      <w:r>
        <w:t xml:space="preserve">Zadavatel </w:t>
      </w:r>
      <w:r w:rsidR="003E50EE">
        <w:t xml:space="preserve">v souladu s § 33 ZZVZ realizoval před zahájením zadávacího řízení předběžnou tržní konzultaci. </w:t>
      </w:r>
    </w:p>
    <w:p w14:paraId="111FAA3F" w14:textId="40B8B40E" w:rsidR="003E50EE" w:rsidRDefault="003E50EE" w:rsidP="00B52143">
      <w:pPr>
        <w:pStyle w:val="Normlnodstavec"/>
        <w:ind w:left="567"/>
        <w:jc w:val="both"/>
      </w:pPr>
      <w:r>
        <w:t>Předběžné tržní konzultace se účastnili následující dodavatelé:</w:t>
      </w:r>
    </w:p>
    <w:p w14:paraId="08E04565" w14:textId="2483E88D" w:rsidR="003E50EE" w:rsidRPr="00327E40" w:rsidRDefault="00327E40" w:rsidP="00B52143">
      <w:pPr>
        <w:pStyle w:val="Normlnodstavec"/>
        <w:keepNext w:val="0"/>
        <w:numPr>
          <w:ilvl w:val="0"/>
          <w:numId w:val="8"/>
        </w:numPr>
        <w:spacing w:after="240"/>
        <w:ind w:left="714" w:hanging="357"/>
        <w:jc w:val="both"/>
      </w:pPr>
      <w:r w:rsidRPr="00327E40">
        <w:t>AŽD Praha s.r.o.</w:t>
      </w:r>
      <w:r w:rsidR="003E50EE" w:rsidRPr="00327E40">
        <w:t xml:space="preserve">, se sídlem </w:t>
      </w:r>
      <w:r w:rsidR="004A672D" w:rsidRPr="004A672D">
        <w:t>Žirovnická 3146/2, Záběhlice, 106 00 Praha 10</w:t>
      </w:r>
      <w:r w:rsidR="003E50EE" w:rsidRPr="00327E40">
        <w:t>, IČ</w:t>
      </w:r>
      <w:r w:rsidR="00547602" w:rsidRPr="00327E40">
        <w:t xml:space="preserve">: </w:t>
      </w:r>
      <w:r w:rsidR="004A672D" w:rsidRPr="004A672D">
        <w:t>48029483</w:t>
      </w:r>
      <w:r w:rsidR="003E50EE" w:rsidRPr="00327E40">
        <w:t>,</w:t>
      </w:r>
    </w:p>
    <w:p w14:paraId="68EDE3EE" w14:textId="737D363F" w:rsidR="003E50EE" w:rsidRDefault="00327E40" w:rsidP="00B52143">
      <w:pPr>
        <w:pStyle w:val="Normlnodstavec"/>
        <w:keepNext w:val="0"/>
        <w:numPr>
          <w:ilvl w:val="0"/>
          <w:numId w:val="8"/>
        </w:numPr>
        <w:spacing w:after="240"/>
        <w:ind w:left="714" w:hanging="357"/>
        <w:jc w:val="both"/>
      </w:pPr>
      <w:r w:rsidRPr="00327E40">
        <w:t>SUDOP PRAHA a.s.</w:t>
      </w:r>
      <w:r w:rsidR="003E50EE" w:rsidRPr="00327E40">
        <w:t xml:space="preserve">, se sídlem </w:t>
      </w:r>
      <w:r w:rsidR="004A672D" w:rsidRPr="004A672D">
        <w:t>Praha 3 - Žižkov, Olšanská 2643/1a, PSČ 13080</w:t>
      </w:r>
      <w:r w:rsidR="003E50EE" w:rsidRPr="00327E40">
        <w:t>, IČ</w:t>
      </w:r>
      <w:r w:rsidR="00547602" w:rsidRPr="00327E40">
        <w:t xml:space="preserve">: </w:t>
      </w:r>
      <w:r w:rsidR="004A672D" w:rsidRPr="004A672D">
        <w:t>25793349</w:t>
      </w:r>
      <w:r>
        <w:t>,</w:t>
      </w:r>
    </w:p>
    <w:p w14:paraId="06F5937E" w14:textId="4C3C6E25" w:rsidR="00327E40" w:rsidRDefault="00327E40" w:rsidP="00B52143">
      <w:pPr>
        <w:pStyle w:val="Normlnodstavec"/>
        <w:keepNext w:val="0"/>
        <w:numPr>
          <w:ilvl w:val="0"/>
          <w:numId w:val="8"/>
        </w:numPr>
        <w:spacing w:after="240"/>
        <w:ind w:left="714" w:hanging="357"/>
        <w:jc w:val="both"/>
      </w:pPr>
      <w:r w:rsidRPr="00327E40">
        <w:t>ARRIVA vlaky s.r.o.</w:t>
      </w:r>
      <w:r w:rsidR="004A672D">
        <w:t xml:space="preserve">, se sídlem </w:t>
      </w:r>
      <w:r w:rsidR="004A672D" w:rsidRPr="004A672D">
        <w:t>Křižíkova 148/34, Karlín, 186 00 Praha 8</w:t>
      </w:r>
      <w:r w:rsidR="004A672D">
        <w:t>, IČ:</w:t>
      </w:r>
      <w:r w:rsidR="004A672D" w:rsidRPr="004A672D">
        <w:t xml:space="preserve"> 28955196</w:t>
      </w:r>
      <w:r w:rsidR="004A672D">
        <w:t>,</w:t>
      </w:r>
    </w:p>
    <w:p w14:paraId="3A71AD3E" w14:textId="2A78F3AF" w:rsidR="00327E40" w:rsidRDefault="00327E40" w:rsidP="00B52143">
      <w:pPr>
        <w:pStyle w:val="Normlnodstavec"/>
        <w:keepNext w:val="0"/>
        <w:numPr>
          <w:ilvl w:val="0"/>
          <w:numId w:val="8"/>
        </w:numPr>
        <w:spacing w:after="240"/>
        <w:ind w:left="714" w:hanging="357"/>
        <w:jc w:val="both"/>
      </w:pPr>
      <w:r w:rsidRPr="00327E40">
        <w:t>Ústecký kraj</w:t>
      </w:r>
      <w:r w:rsidR="004A672D">
        <w:t xml:space="preserve">, se sídlem </w:t>
      </w:r>
      <w:r w:rsidR="004A672D" w:rsidRPr="004A672D">
        <w:t>Ústí nad Labem, 40001, Ústí nad Labem-centrum, Velká Hradební 3118/48</w:t>
      </w:r>
      <w:r w:rsidR="004A672D">
        <w:t xml:space="preserve">, IČ: </w:t>
      </w:r>
      <w:r w:rsidR="004A672D" w:rsidRPr="004A672D">
        <w:t>70892156</w:t>
      </w:r>
      <w:r w:rsidR="004A672D">
        <w:t>,</w:t>
      </w:r>
    </w:p>
    <w:p w14:paraId="2D0992B0" w14:textId="01B17361" w:rsidR="00327E40" w:rsidRDefault="00327E40" w:rsidP="00B52143">
      <w:pPr>
        <w:pStyle w:val="Normlnodstavec"/>
        <w:keepNext w:val="0"/>
        <w:numPr>
          <w:ilvl w:val="0"/>
          <w:numId w:val="8"/>
        </w:numPr>
        <w:spacing w:after="240"/>
        <w:ind w:left="714" w:hanging="357"/>
        <w:jc w:val="both"/>
      </w:pPr>
      <w:r>
        <w:t xml:space="preserve">ATE, s. r. o., se sídlem </w:t>
      </w:r>
      <w:r w:rsidRPr="00327E40">
        <w:t>Wolkerova 2425/14, 350 02 Cheb</w:t>
      </w:r>
      <w:r>
        <w:t xml:space="preserve">, IČ: </w:t>
      </w:r>
      <w:r w:rsidRPr="00327E40">
        <w:t>48360473</w:t>
      </w:r>
      <w:r w:rsidR="004A672D">
        <w:t>,</w:t>
      </w:r>
    </w:p>
    <w:p w14:paraId="0FA3F63B" w14:textId="5C1748B5" w:rsidR="004A672D" w:rsidRDefault="004A672D" w:rsidP="00B52143">
      <w:pPr>
        <w:pStyle w:val="Normlnodstavec"/>
        <w:keepNext w:val="0"/>
        <w:numPr>
          <w:ilvl w:val="0"/>
          <w:numId w:val="8"/>
        </w:numPr>
        <w:spacing w:after="240"/>
        <w:ind w:left="714" w:hanging="357"/>
        <w:jc w:val="both"/>
      </w:pPr>
      <w:r w:rsidRPr="004A672D">
        <w:t>MONZAS, spol. s r.o.</w:t>
      </w:r>
      <w:r>
        <w:t xml:space="preserve">, se sídlem </w:t>
      </w:r>
      <w:r w:rsidRPr="004A672D">
        <w:t>Blahoslavova 937/62, Ústí nad Labem-centrum, 400 01 Ústí nad Labem</w:t>
      </w:r>
      <w:r>
        <w:t xml:space="preserve">, IČ: </w:t>
      </w:r>
      <w:r w:rsidRPr="004A672D">
        <w:t>44222734</w:t>
      </w:r>
      <w:r>
        <w:t>,</w:t>
      </w:r>
    </w:p>
    <w:p w14:paraId="7C5B2B79" w14:textId="674DF092" w:rsidR="004A672D" w:rsidRDefault="004A672D" w:rsidP="00B52143">
      <w:pPr>
        <w:pStyle w:val="Normlnodstavec"/>
        <w:keepNext w:val="0"/>
        <w:numPr>
          <w:ilvl w:val="0"/>
          <w:numId w:val="8"/>
        </w:numPr>
        <w:spacing w:after="240"/>
        <w:ind w:left="714" w:hanging="357"/>
        <w:jc w:val="both"/>
      </w:pPr>
      <w:r w:rsidRPr="004A672D">
        <w:t>STARMON s.r.o.</w:t>
      </w:r>
      <w:r>
        <w:t>, se sídlem</w:t>
      </w:r>
      <w:r w:rsidRPr="004A672D">
        <w:t xml:space="preserve"> Průmyslová 1880, 565 01 Choceň</w:t>
      </w:r>
      <w:r>
        <w:t xml:space="preserve">, IČ: </w:t>
      </w:r>
      <w:r w:rsidRPr="004A672D">
        <w:t>49285751</w:t>
      </w:r>
      <w:r>
        <w:t>,</w:t>
      </w:r>
    </w:p>
    <w:p w14:paraId="363137AB" w14:textId="1D12DA3B" w:rsidR="004A672D" w:rsidRDefault="004A672D" w:rsidP="00B52143">
      <w:pPr>
        <w:pStyle w:val="Normlnodstavec"/>
        <w:keepNext w:val="0"/>
        <w:numPr>
          <w:ilvl w:val="0"/>
          <w:numId w:val="8"/>
        </w:numPr>
        <w:spacing w:after="240"/>
        <w:ind w:left="714" w:hanging="357"/>
        <w:jc w:val="both"/>
      </w:pPr>
      <w:r w:rsidRPr="004A672D">
        <w:lastRenderedPageBreak/>
        <w:t>SUDOP EU a.s.</w:t>
      </w:r>
      <w:r w:rsidR="00F205EA">
        <w:t xml:space="preserve">, se sídlem </w:t>
      </w:r>
      <w:r w:rsidR="00F205EA" w:rsidRPr="00F205EA">
        <w:t>Olšanská 2643/1a, Žižkov, 130 00 Praha 3</w:t>
      </w:r>
      <w:r w:rsidR="00F205EA">
        <w:t xml:space="preserve">, IČ: </w:t>
      </w:r>
      <w:r w:rsidR="00F205EA" w:rsidRPr="00F205EA">
        <w:t>05165024</w:t>
      </w:r>
      <w:r w:rsidR="00F205EA">
        <w:t>,</w:t>
      </w:r>
    </w:p>
    <w:p w14:paraId="06EEC87D" w14:textId="6A0FD8C0" w:rsidR="004A672D" w:rsidRDefault="004A672D" w:rsidP="00B52143">
      <w:pPr>
        <w:pStyle w:val="Normlnodstavec"/>
        <w:keepNext w:val="0"/>
        <w:numPr>
          <w:ilvl w:val="0"/>
          <w:numId w:val="8"/>
        </w:numPr>
        <w:spacing w:after="240"/>
        <w:ind w:left="714" w:hanging="357"/>
        <w:jc w:val="both"/>
      </w:pPr>
      <w:r w:rsidRPr="004A672D">
        <w:t>AFRY CZ s.r.o.</w:t>
      </w:r>
      <w:r w:rsidR="00F205EA">
        <w:t xml:space="preserve">, se sídlem </w:t>
      </w:r>
      <w:r w:rsidR="00F205EA" w:rsidRPr="00F205EA">
        <w:t>Magistrů 1275/13, Michle, 140 00 Praha 4</w:t>
      </w:r>
      <w:r w:rsidR="00F205EA">
        <w:t xml:space="preserve">, IČ: </w:t>
      </w:r>
      <w:r w:rsidR="00F205EA" w:rsidRPr="00F205EA">
        <w:t>45306605</w:t>
      </w:r>
      <w:r w:rsidR="00F205EA">
        <w:t>,</w:t>
      </w:r>
    </w:p>
    <w:p w14:paraId="4A03D0B9" w14:textId="3A82B47C" w:rsidR="004A672D" w:rsidRDefault="00F205EA" w:rsidP="00B52143">
      <w:pPr>
        <w:pStyle w:val="Normlnodstavec"/>
        <w:keepNext w:val="0"/>
        <w:numPr>
          <w:ilvl w:val="0"/>
          <w:numId w:val="8"/>
        </w:numPr>
        <w:spacing w:after="240"/>
        <w:ind w:left="714" w:hanging="357"/>
        <w:jc w:val="both"/>
      </w:pPr>
      <w:r w:rsidRPr="00F205EA">
        <w:t>Signal Projekt   s.r.o.</w:t>
      </w:r>
      <w:r>
        <w:t xml:space="preserve">, se sídlem Vídeňská 546/55, Štýřice, 639 00 Brno, IČ: </w:t>
      </w:r>
      <w:r w:rsidRPr="00F205EA">
        <w:t>25525441</w:t>
      </w:r>
      <w:r>
        <w:t>,</w:t>
      </w:r>
    </w:p>
    <w:p w14:paraId="1BC3B8A2" w14:textId="35D8A246" w:rsidR="004A672D" w:rsidRDefault="004A672D" w:rsidP="00B52143">
      <w:pPr>
        <w:pStyle w:val="Normlnodstavec"/>
        <w:keepNext w:val="0"/>
        <w:numPr>
          <w:ilvl w:val="0"/>
          <w:numId w:val="8"/>
        </w:numPr>
        <w:spacing w:after="240"/>
        <w:ind w:left="714" w:hanging="357"/>
        <w:jc w:val="both"/>
      </w:pPr>
      <w:r w:rsidRPr="004A672D">
        <w:t>SUDOP BRNO, spol. s r.o.</w:t>
      </w:r>
      <w:r w:rsidR="00F205EA">
        <w:t xml:space="preserve">, se sídlem </w:t>
      </w:r>
      <w:r w:rsidR="00F205EA" w:rsidRPr="00F205EA">
        <w:t>Kounicova 688/26, Veveří, 602 00 Brno</w:t>
      </w:r>
      <w:r w:rsidR="00F205EA">
        <w:t xml:space="preserve">, IČ: </w:t>
      </w:r>
      <w:r w:rsidR="00F205EA" w:rsidRPr="00F205EA">
        <w:t>44960417</w:t>
      </w:r>
      <w:r w:rsidR="00F205EA">
        <w:t>,</w:t>
      </w:r>
    </w:p>
    <w:p w14:paraId="61B36450" w14:textId="62262B9D" w:rsidR="004A672D" w:rsidRDefault="004A672D" w:rsidP="00B52143">
      <w:pPr>
        <w:pStyle w:val="Normlnodstavec"/>
        <w:keepNext w:val="0"/>
        <w:numPr>
          <w:ilvl w:val="0"/>
          <w:numId w:val="8"/>
        </w:numPr>
        <w:spacing w:after="240"/>
        <w:ind w:left="714" w:hanging="357"/>
        <w:jc w:val="both"/>
      </w:pPr>
      <w:r w:rsidRPr="004A672D">
        <w:t>SAGASTA s.r.o.</w:t>
      </w:r>
      <w:r w:rsidR="00F205EA">
        <w:t xml:space="preserve">, se sídlem </w:t>
      </w:r>
      <w:r w:rsidR="00F205EA" w:rsidRPr="00F205EA">
        <w:t>Novodvorská 1010/14, Lhotka, 142 00 Praha 4</w:t>
      </w:r>
      <w:r w:rsidR="00F205EA">
        <w:t xml:space="preserve">, IČ: </w:t>
      </w:r>
      <w:r w:rsidR="00F205EA" w:rsidRPr="00F205EA">
        <w:t>04598555</w:t>
      </w:r>
      <w:r w:rsidR="00F205EA">
        <w:t>,</w:t>
      </w:r>
    </w:p>
    <w:p w14:paraId="10F40045" w14:textId="570F04B3" w:rsidR="004A672D" w:rsidRDefault="004A672D" w:rsidP="00B52143">
      <w:pPr>
        <w:pStyle w:val="Normlnodstavec"/>
        <w:keepNext w:val="0"/>
        <w:numPr>
          <w:ilvl w:val="0"/>
          <w:numId w:val="8"/>
        </w:numPr>
        <w:spacing w:after="240"/>
        <w:ind w:left="714" w:hanging="357"/>
        <w:jc w:val="both"/>
      </w:pPr>
      <w:r w:rsidRPr="004A672D">
        <w:t>EFACEC PRAHA s.r.o.</w:t>
      </w:r>
      <w:r w:rsidR="00F205EA">
        <w:t xml:space="preserve">, se sídlem </w:t>
      </w:r>
      <w:r w:rsidR="00F205EA" w:rsidRPr="00F205EA">
        <w:t>U Špejcharu 503, 252 67 Tuchoměřice</w:t>
      </w:r>
      <w:r w:rsidR="00F205EA">
        <w:t xml:space="preserve">, IČ: </w:t>
      </w:r>
      <w:r w:rsidR="00F205EA" w:rsidRPr="00F205EA">
        <w:t>27410323</w:t>
      </w:r>
      <w:r w:rsidR="00F205EA">
        <w:t>,</w:t>
      </w:r>
    </w:p>
    <w:p w14:paraId="62EC0F5E" w14:textId="67C45B74" w:rsidR="004A672D" w:rsidRDefault="004A672D" w:rsidP="00B52143">
      <w:pPr>
        <w:pStyle w:val="Normlnodstavec"/>
        <w:keepNext w:val="0"/>
        <w:numPr>
          <w:ilvl w:val="0"/>
          <w:numId w:val="8"/>
        </w:numPr>
        <w:spacing w:after="240"/>
        <w:ind w:left="714" w:hanging="357"/>
        <w:jc w:val="both"/>
      </w:pPr>
      <w:r w:rsidRPr="004A672D">
        <w:t>Metrostav a.s.</w:t>
      </w:r>
      <w:r w:rsidR="00F205EA">
        <w:t xml:space="preserve">, se sídlem </w:t>
      </w:r>
      <w:r w:rsidR="00F205EA" w:rsidRPr="00F205EA">
        <w:t>Koželužská 2450/4, Libeň, 180 00 Praha 8</w:t>
      </w:r>
      <w:r w:rsidR="00F205EA">
        <w:t xml:space="preserve">, IČ: </w:t>
      </w:r>
      <w:r w:rsidR="00F205EA" w:rsidRPr="00F205EA">
        <w:t>00014915</w:t>
      </w:r>
      <w:r w:rsidR="00F205EA">
        <w:t>,</w:t>
      </w:r>
    </w:p>
    <w:p w14:paraId="644C40DD" w14:textId="77777777" w:rsidR="00662069" w:rsidRDefault="00662069" w:rsidP="00B52143">
      <w:pPr>
        <w:pStyle w:val="Normlnodstavec"/>
        <w:keepNext w:val="0"/>
        <w:numPr>
          <w:ilvl w:val="0"/>
          <w:numId w:val="8"/>
        </w:numPr>
        <w:spacing w:after="240"/>
        <w:ind w:left="714" w:hanging="357"/>
        <w:jc w:val="both"/>
      </w:pPr>
      <w:r w:rsidRPr="004A672D">
        <w:t>Alstom</w:t>
      </w:r>
      <w:r>
        <w:t xml:space="preserve">, </w:t>
      </w:r>
      <w:r w:rsidRPr="0074562D">
        <w:t>48 rue Albert Dhalenne, 93400 Saint-Ouen-sur-Seine</w:t>
      </w:r>
      <w:r>
        <w:t xml:space="preserve">, </w:t>
      </w:r>
      <w:r w:rsidRPr="0074562D">
        <w:t>Francouzská republika</w:t>
      </w:r>
      <w:r>
        <w:t>,</w:t>
      </w:r>
    </w:p>
    <w:p w14:paraId="5C61514C" w14:textId="77777777" w:rsidR="00662069" w:rsidRDefault="00662069" w:rsidP="00B52143">
      <w:pPr>
        <w:pStyle w:val="Normlnodstavec"/>
        <w:keepNext w:val="0"/>
        <w:numPr>
          <w:ilvl w:val="0"/>
          <w:numId w:val="8"/>
        </w:numPr>
        <w:spacing w:after="240"/>
        <w:ind w:left="714" w:hanging="357"/>
        <w:jc w:val="both"/>
      </w:pPr>
      <w:r w:rsidRPr="004A672D">
        <w:t>Siemens Mobility</w:t>
      </w:r>
      <w:r>
        <w:t xml:space="preserve">, se sídlem </w:t>
      </w:r>
      <w:r w:rsidRPr="009E7578">
        <w:t>Siemensova 2715/1, Stodůlky, 155 00 Praha 5</w:t>
      </w:r>
      <w:r>
        <w:t xml:space="preserve">, IČ: </w:t>
      </w:r>
      <w:r w:rsidRPr="009E7578">
        <w:t>06931995</w:t>
      </w:r>
      <w:r>
        <w:t>,</w:t>
      </w:r>
    </w:p>
    <w:p w14:paraId="1C78C9D9" w14:textId="77777777" w:rsidR="00662069" w:rsidRDefault="00662069" w:rsidP="00B52143">
      <w:pPr>
        <w:pStyle w:val="Normlnodstavec"/>
        <w:keepNext w:val="0"/>
        <w:numPr>
          <w:ilvl w:val="0"/>
          <w:numId w:val="8"/>
        </w:numPr>
        <w:spacing w:after="240"/>
        <w:ind w:left="714" w:hanging="357"/>
        <w:jc w:val="both"/>
      </w:pPr>
      <w:r w:rsidRPr="004A672D">
        <w:t xml:space="preserve">Siemens </w:t>
      </w:r>
      <w:r w:rsidRPr="009E7578">
        <w:t xml:space="preserve">Mobility </w:t>
      </w:r>
      <w:r w:rsidRPr="004A672D">
        <w:t>AG</w:t>
      </w:r>
      <w:r>
        <w:t xml:space="preserve">, se sídlem Hammerweg 1, CH-8304 Wallisellen, </w:t>
      </w:r>
      <w:r w:rsidRPr="009E7578">
        <w:t>Švýcarská konfederace</w:t>
      </w:r>
      <w:r>
        <w:t>,</w:t>
      </w:r>
    </w:p>
    <w:p w14:paraId="60E43943" w14:textId="77777777" w:rsidR="00662069" w:rsidRDefault="00662069" w:rsidP="00B52143">
      <w:pPr>
        <w:pStyle w:val="Normlnodstavec"/>
        <w:keepNext w:val="0"/>
        <w:numPr>
          <w:ilvl w:val="0"/>
          <w:numId w:val="8"/>
        </w:numPr>
        <w:spacing w:after="240"/>
        <w:ind w:left="714" w:hanging="357"/>
        <w:jc w:val="both"/>
      </w:pPr>
      <w:r w:rsidRPr="004A672D">
        <w:t>CAF Signalling</w:t>
      </w:r>
      <w:r>
        <w:t xml:space="preserve">, se sídlem </w:t>
      </w:r>
      <w:r w:rsidRPr="0074562D">
        <w:t>Av. de la Industria, 51, 28108 Alcobendas, Madrid,</w:t>
      </w:r>
      <w:r>
        <w:t xml:space="preserve"> </w:t>
      </w:r>
      <w:r w:rsidRPr="0074562D">
        <w:t>Španělské království</w:t>
      </w:r>
      <w:r>
        <w:t>,</w:t>
      </w:r>
    </w:p>
    <w:p w14:paraId="2E75985B" w14:textId="77777777" w:rsidR="00662069" w:rsidRDefault="00662069" w:rsidP="00B52143">
      <w:pPr>
        <w:pStyle w:val="Normlnodstavec"/>
        <w:keepNext w:val="0"/>
        <w:numPr>
          <w:ilvl w:val="0"/>
          <w:numId w:val="8"/>
        </w:numPr>
        <w:spacing w:after="240"/>
        <w:ind w:left="714" w:hanging="357"/>
        <w:jc w:val="both"/>
      </w:pPr>
      <w:r w:rsidRPr="004A672D">
        <w:t>Schweizer Electronic</w:t>
      </w:r>
      <w:r>
        <w:t xml:space="preserve"> AG, se sídlem </w:t>
      </w:r>
      <w:r w:rsidRPr="0074562D">
        <w:t>Industriestrasse 3, CH-6260 Reiden</w:t>
      </w:r>
      <w:r>
        <w:t xml:space="preserve">, </w:t>
      </w:r>
      <w:r w:rsidRPr="009E7578">
        <w:t>Švýcarská konfederace</w:t>
      </w:r>
      <w:r>
        <w:t>,</w:t>
      </w:r>
    </w:p>
    <w:p w14:paraId="7062ACCD" w14:textId="77777777" w:rsidR="00662069" w:rsidRDefault="00662069" w:rsidP="00B52143">
      <w:pPr>
        <w:pStyle w:val="Normlnodstavec"/>
        <w:keepNext w:val="0"/>
        <w:numPr>
          <w:ilvl w:val="0"/>
          <w:numId w:val="8"/>
        </w:numPr>
        <w:spacing w:after="240"/>
        <w:ind w:left="714" w:hanging="357"/>
        <w:jc w:val="both"/>
      </w:pPr>
      <w:r w:rsidRPr="004A672D">
        <w:t>KOMBU</w:t>
      </w:r>
      <w:r>
        <w:t xml:space="preserve">D, se sídlem </w:t>
      </w:r>
      <w:r w:rsidRPr="009E7578">
        <w:t>ul. Wrocławska 10, 26-600 Radom</w:t>
      </w:r>
      <w:r>
        <w:t xml:space="preserve">, </w:t>
      </w:r>
      <w:r w:rsidRPr="009E7578">
        <w:t>Polská republika</w:t>
      </w:r>
      <w:r>
        <w:t>,</w:t>
      </w:r>
      <w:r w:rsidRPr="009E7578">
        <w:t xml:space="preserve"> NIP: 796-169-95-65</w:t>
      </w:r>
      <w:r>
        <w:t>,</w:t>
      </w:r>
    </w:p>
    <w:p w14:paraId="148C3B32" w14:textId="77777777" w:rsidR="00662069" w:rsidRDefault="00662069" w:rsidP="00B52143">
      <w:pPr>
        <w:pStyle w:val="Normlnodstavec"/>
        <w:keepNext w:val="0"/>
        <w:numPr>
          <w:ilvl w:val="0"/>
          <w:numId w:val="8"/>
        </w:numPr>
        <w:spacing w:after="240"/>
        <w:ind w:left="714" w:hanging="357"/>
        <w:jc w:val="both"/>
      </w:pPr>
      <w:r w:rsidRPr="004A672D">
        <w:t>ECM</w:t>
      </w:r>
      <w:r>
        <w:t xml:space="preserve">, se sídlem </w:t>
      </w:r>
      <w:r w:rsidRPr="009E7578">
        <w:t>Via IV Novembre 29,51034, Serravalle</w:t>
      </w:r>
      <w:r>
        <w:t xml:space="preserve">, </w:t>
      </w:r>
      <w:r w:rsidRPr="009E7578">
        <w:t xml:space="preserve">Pistoiese, Pistoia, </w:t>
      </w:r>
      <w:r w:rsidRPr="0074562D">
        <w:t>Italská republika</w:t>
      </w:r>
      <w:r>
        <w:t>,</w:t>
      </w:r>
    </w:p>
    <w:p w14:paraId="48DC90AF" w14:textId="56B09E69" w:rsidR="00294C35" w:rsidRDefault="00662069" w:rsidP="00B52143">
      <w:pPr>
        <w:pStyle w:val="Normlnodstavec"/>
        <w:keepNext w:val="0"/>
        <w:numPr>
          <w:ilvl w:val="0"/>
          <w:numId w:val="8"/>
        </w:numPr>
        <w:spacing w:after="240"/>
        <w:ind w:left="714" w:hanging="357"/>
        <w:jc w:val="both"/>
      </w:pPr>
      <w:r>
        <w:t xml:space="preserve">Siemens Aktiengesellschaft, se sídlem Werner-von-Siemens-Straße, 1 80333 Mnichov, </w:t>
      </w:r>
      <w:r w:rsidRPr="0074562D">
        <w:t>Spolková republika Německo</w:t>
      </w:r>
      <w:r>
        <w:t>.</w:t>
      </w:r>
    </w:p>
    <w:p w14:paraId="7EA4DC01" w14:textId="7D668CF8" w:rsidR="003E50EE" w:rsidRDefault="003E50EE" w:rsidP="00B52143">
      <w:pPr>
        <w:pStyle w:val="Normlnodstavec"/>
        <w:ind w:left="567"/>
        <w:jc w:val="both"/>
      </w:pPr>
      <w:r>
        <w:t>Informace o předmětu a výsledku předběžné tržní konzultace</w:t>
      </w:r>
    </w:p>
    <w:p w14:paraId="7FD7B6E2" w14:textId="32835655" w:rsidR="003E50EE" w:rsidRPr="005228E3" w:rsidRDefault="003E50EE" w:rsidP="00B52143">
      <w:pPr>
        <w:pStyle w:val="Normlnodstavec"/>
        <w:keepNext w:val="0"/>
        <w:numPr>
          <w:ilvl w:val="0"/>
          <w:numId w:val="0"/>
        </w:numPr>
        <w:jc w:val="both"/>
      </w:pPr>
      <w:r w:rsidRPr="005228E3">
        <w:t>Zadavatel seznámil dodavatele se svým záměrem realizovat veřejnou zakázku a s cílem, jehož má být prostřednictvím plnění veřejné zakázky dosaženo.</w:t>
      </w:r>
    </w:p>
    <w:p w14:paraId="2F5375A3" w14:textId="420AF639" w:rsidR="00602109" w:rsidRDefault="00602109" w:rsidP="00B52143">
      <w:pPr>
        <w:pStyle w:val="Normlnodstavec"/>
        <w:keepNext w:val="0"/>
        <w:numPr>
          <w:ilvl w:val="0"/>
          <w:numId w:val="0"/>
        </w:numPr>
        <w:jc w:val="both"/>
      </w:pPr>
      <w:r>
        <w:t>Z</w:t>
      </w:r>
      <w:r w:rsidRPr="00602109">
        <w:t xml:space="preserve">adavatel v rámci </w:t>
      </w:r>
      <w:r>
        <w:t xml:space="preserve">přípravy </w:t>
      </w:r>
      <w:r w:rsidRPr="00602109">
        <w:t xml:space="preserve">zadávacích podmínek veřejné zakázky </w:t>
      </w:r>
      <w:r w:rsidR="00BE4032">
        <w:t xml:space="preserve">přímo </w:t>
      </w:r>
      <w:r>
        <w:t xml:space="preserve">nevyužil žádnou </w:t>
      </w:r>
      <w:r w:rsidRPr="00602109">
        <w:t xml:space="preserve">z informací získaných v rámci </w:t>
      </w:r>
      <w:r>
        <w:t>předběžné tržní konzultace od jejích účastníků</w:t>
      </w:r>
      <w:r w:rsidR="00BE4032">
        <w:t>, pouze v návaznosti na dotazy účastníků upřasnil v některých ohledech technickou specifikaci obsaženou ve zjednodušené dokumentaci ve stadiu 2, jak je uvedeno ve shrnutí průběhu předběžné tržní konzultace</w:t>
      </w:r>
      <w:r w:rsidRPr="00602109">
        <w:t>.</w:t>
      </w:r>
    </w:p>
    <w:p w14:paraId="3DF47998" w14:textId="0F81A379" w:rsidR="00125D40" w:rsidRPr="005228E3" w:rsidRDefault="000A6800" w:rsidP="00B52143">
      <w:pPr>
        <w:pStyle w:val="Normlnodstavec"/>
        <w:keepNext w:val="0"/>
        <w:numPr>
          <w:ilvl w:val="0"/>
          <w:numId w:val="0"/>
        </w:numPr>
        <w:jc w:val="both"/>
        <w:rPr>
          <w:i/>
        </w:rPr>
      </w:pPr>
      <w:r w:rsidRPr="005228E3">
        <w:t xml:space="preserve">Shrnutí průběhu předběžné </w:t>
      </w:r>
      <w:r w:rsidR="004775EC" w:rsidRPr="005228E3">
        <w:t xml:space="preserve">tržní konzultace tvoří </w:t>
      </w:r>
      <w:r w:rsidR="004775EC" w:rsidRPr="005228E3">
        <w:rPr>
          <w:b/>
        </w:rPr>
        <w:t xml:space="preserve">přílohu </w:t>
      </w:r>
      <w:r w:rsidR="00D40182">
        <w:rPr>
          <w:b/>
        </w:rPr>
        <w:t xml:space="preserve">č. 17 </w:t>
      </w:r>
      <w:r w:rsidR="004775EC" w:rsidRPr="005228E3">
        <w:t>této Zadávací dokumentace.</w:t>
      </w:r>
    </w:p>
    <w:p w14:paraId="04424EF0" w14:textId="623B1368" w:rsidR="005D636E" w:rsidRPr="005D636E" w:rsidRDefault="005D636E" w:rsidP="00547602">
      <w:pPr>
        <w:pStyle w:val="Normlnlnek"/>
        <w:jc w:val="both"/>
      </w:pPr>
      <w:bookmarkStart w:id="17" w:name="_Toc130201644"/>
      <w:r w:rsidRPr="005D636E">
        <w:lastRenderedPageBreak/>
        <w:t>Druh veřejné zakázky</w:t>
      </w:r>
      <w:bookmarkEnd w:id="1"/>
      <w:bookmarkEnd w:id="2"/>
      <w:bookmarkEnd w:id="3"/>
      <w:r w:rsidRPr="005D636E">
        <w:t xml:space="preserve"> a zadávacího řízení</w:t>
      </w:r>
      <w:bookmarkEnd w:id="17"/>
    </w:p>
    <w:p w14:paraId="7EDB1052" w14:textId="3A60F61D" w:rsidR="005D636E" w:rsidRPr="005D636E" w:rsidRDefault="005D636E" w:rsidP="00B52143">
      <w:pPr>
        <w:pStyle w:val="Normlnodstavec"/>
        <w:keepNext w:val="0"/>
        <w:ind w:left="567"/>
        <w:jc w:val="both"/>
      </w:pPr>
      <w:r w:rsidRPr="005D636E">
        <w:t>Hlavní předmět veřejné zakázky ve smyslu § 15 ZZVZ odpovídá veřejné zakázce na</w:t>
      </w:r>
      <w:r w:rsidR="00C30C85">
        <w:t> </w:t>
      </w:r>
      <w:r w:rsidR="008239E8" w:rsidRPr="00C30C85">
        <w:t>stavební práce</w:t>
      </w:r>
      <w:r w:rsidR="008239E8">
        <w:t xml:space="preserve"> a ve smyslu § 14 odst. 3 písm. c) ZZVZ je předmětem této veřejné zakázky rovněž poskytnutí souvisejících projektových činností a služeb údržby, servisu a rozvoje</w:t>
      </w:r>
      <w:r w:rsidRPr="005D636E">
        <w:t>.</w:t>
      </w:r>
    </w:p>
    <w:p w14:paraId="350E1067" w14:textId="2E33ECA5" w:rsidR="005D636E" w:rsidRPr="009808BE" w:rsidRDefault="005D636E" w:rsidP="00B52143">
      <w:pPr>
        <w:pStyle w:val="Normlnodstavec"/>
        <w:keepNext w:val="0"/>
        <w:ind w:left="567"/>
        <w:jc w:val="both"/>
      </w:pPr>
      <w:r w:rsidRPr="005D636E">
        <w:t xml:space="preserve">Zadavatel zadává veřejnou zakázku v souvislosti s výkonem své relevantní </w:t>
      </w:r>
      <w:r w:rsidR="00106DBF">
        <w:fldChar w:fldCharType="begin"/>
      </w:r>
      <w:r w:rsidR="00106DBF">
        <w:instrText xml:space="preserve"> REF dodávky \h </w:instrText>
      </w:r>
      <w:r w:rsidR="009808BE">
        <w:instrText xml:space="preserve"> \* MERGEFORMAT </w:instrText>
      </w:r>
      <w:r w:rsidR="00106DBF">
        <w:fldChar w:fldCharType="end"/>
      </w:r>
      <w:r w:rsidR="00106DBF">
        <w:fldChar w:fldCharType="begin"/>
      </w:r>
      <w:r w:rsidR="00106DBF">
        <w:instrText xml:space="preserve"> REF dodávky </w:instrText>
      </w:r>
      <w:r w:rsidR="009808BE">
        <w:instrText xml:space="preserve"> \* MERGEFORMAT </w:instrText>
      </w:r>
      <w:r w:rsidR="00106DBF">
        <w:fldChar w:fldCharType="end"/>
      </w:r>
      <w:r w:rsidRPr="005D636E">
        <w:t>činnosti ve smyslu § 153 odst. 1. písm. f) ZZVZ. Jedná se proto o</w:t>
      </w:r>
      <w:bookmarkStart w:id="18" w:name="dodávky"/>
      <w:bookmarkEnd w:id="18"/>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00106DBF" w:rsidRPr="00547602">
        <w:rPr>
          <w:b/>
        </w:rPr>
        <w:fldChar w:fldCharType="begin"/>
      </w:r>
      <w:r w:rsidR="00106DBF" w:rsidRPr="00547602">
        <w:rPr>
          <w:b/>
        </w:rPr>
        <w:instrText xml:space="preserve"> REF dodávky \h </w:instrText>
      </w:r>
      <w:r w:rsidR="009808BE" w:rsidRPr="00547602">
        <w:rPr>
          <w:b/>
        </w:rPr>
        <w:instrText xml:space="preserve"> \* MERGEFORMAT </w:instrText>
      </w:r>
      <w:r w:rsidR="00106DBF" w:rsidRPr="00547602">
        <w:rPr>
          <w:b/>
        </w:rPr>
      </w:r>
      <w:r w:rsidR="00106DBF" w:rsidRPr="00547602">
        <w:rPr>
          <w:b/>
        </w:rPr>
        <w:fldChar w:fldCharType="end"/>
      </w:r>
      <w:r w:rsidRPr="00547602">
        <w:rPr>
          <w:b/>
        </w:rPr>
        <w:t xml:space="preserve"> sektorovou veřejnou zakázku</w:t>
      </w:r>
      <w:r w:rsidRPr="009808BE">
        <w:t xml:space="preserve">. </w:t>
      </w:r>
    </w:p>
    <w:p w14:paraId="77980792" w14:textId="58A470FC" w:rsidR="005D636E" w:rsidRPr="005D636E" w:rsidRDefault="005D636E" w:rsidP="00B52143">
      <w:pPr>
        <w:pStyle w:val="Normlnodstavec"/>
        <w:keepNext w:val="0"/>
        <w:ind w:left="567"/>
        <w:jc w:val="both"/>
      </w:pPr>
      <w:r w:rsidRPr="005D636E">
        <w:t xml:space="preserve">Veřejná zakázka je v souladu s § </w:t>
      </w:r>
      <w:r w:rsidR="00A31F78">
        <w:t>60</w:t>
      </w:r>
      <w:r w:rsidRPr="005D636E">
        <w:t xml:space="preserve"> a násl. ZZVZ </w:t>
      </w:r>
      <w:r w:rsidR="003D606E">
        <w:t xml:space="preserve">ve spojení s § 161 ZZVZ </w:t>
      </w:r>
      <w:r w:rsidRPr="005D636E">
        <w:t xml:space="preserve">zadávána jako nadlimitní </w:t>
      </w:r>
      <w:r w:rsidRPr="00C30C85">
        <w:t>sektorová</w:t>
      </w:r>
      <w:r w:rsidRPr="005D636E">
        <w:t xml:space="preserve"> veřejná zakázka na</w:t>
      </w:r>
      <w:r w:rsidR="00BF35C5">
        <w:t xml:space="preserve"> </w:t>
      </w:r>
      <w:r w:rsidR="00575F55">
        <w:t>stavební práce</w:t>
      </w:r>
      <w:r w:rsidR="00C75D1D" w:rsidRPr="00C75D1D">
        <w:t xml:space="preserve"> </w:t>
      </w:r>
      <w:r w:rsidRPr="005D636E">
        <w:t>v </w:t>
      </w:r>
      <w:r w:rsidR="00A31F78" w:rsidRPr="00547602">
        <w:rPr>
          <w:rFonts w:cs="Times New Roman"/>
          <w:b/>
          <w:szCs w:val="18"/>
        </w:rPr>
        <w:t>jednacím řízení s</w:t>
      </w:r>
      <w:r w:rsidR="00520704">
        <w:rPr>
          <w:rFonts w:cs="Times New Roman"/>
          <w:b/>
          <w:szCs w:val="18"/>
        </w:rPr>
        <w:t> </w:t>
      </w:r>
      <w:r w:rsidR="00A31F78" w:rsidRPr="00547602">
        <w:rPr>
          <w:rFonts w:cs="Times New Roman"/>
          <w:b/>
          <w:szCs w:val="18"/>
        </w:rPr>
        <w:t>uveřejněním</w:t>
      </w:r>
      <w:r w:rsidRPr="005D636E">
        <w:rPr>
          <w:b/>
        </w:rPr>
        <w:t xml:space="preserve"> </w:t>
      </w:r>
      <w:r w:rsidRPr="005D636E">
        <w:t xml:space="preserve">ve smyslu § 3 písm. </w:t>
      </w:r>
      <w:r w:rsidR="00A31F78">
        <w:t>d</w:t>
      </w:r>
      <w:r w:rsidRPr="005D636E">
        <w:t xml:space="preserve">) ZZVZ.  </w:t>
      </w:r>
    </w:p>
    <w:p w14:paraId="1E2F907B" w14:textId="0F646CCD" w:rsidR="00944FBA" w:rsidRPr="005D636E" w:rsidRDefault="005D636E" w:rsidP="00547602">
      <w:pPr>
        <w:pStyle w:val="Normlnlnek"/>
        <w:jc w:val="both"/>
      </w:pPr>
      <w:bookmarkStart w:id="19" w:name="_Toc130201645"/>
      <w:r w:rsidRPr="005D636E">
        <w:t xml:space="preserve">Účel </w:t>
      </w:r>
      <w:r w:rsidR="00944FBA">
        <w:t>a p</w:t>
      </w:r>
      <w:r w:rsidR="00944FBA" w:rsidRPr="005D636E">
        <w:t>ředmět veřejné zakázky</w:t>
      </w:r>
      <w:bookmarkEnd w:id="19"/>
    </w:p>
    <w:p w14:paraId="4BF76B95" w14:textId="0F8F5602" w:rsidR="0042615E" w:rsidRDefault="00944FBA" w:rsidP="00B52143">
      <w:pPr>
        <w:pStyle w:val="Normlnodstavec"/>
        <w:keepNext w:val="0"/>
        <w:ind w:left="567"/>
        <w:jc w:val="both"/>
        <w:rPr>
          <w:rFonts w:eastAsia="Times New Roman"/>
          <w:lang w:eastAsia="cs-CZ"/>
        </w:rPr>
      </w:pPr>
      <w:r>
        <w:t xml:space="preserve">Účelem veřejné zakázky je </w:t>
      </w:r>
      <w:r w:rsidR="00C30C85" w:rsidRPr="00C30C85">
        <w:rPr>
          <w:rFonts w:eastAsia="Times New Roman"/>
          <w:lang w:eastAsia="cs-CZ"/>
        </w:rPr>
        <w:t>vybudování traťové části systému ETCS L2</w:t>
      </w:r>
      <w:r w:rsidR="00525C45">
        <w:rPr>
          <w:rFonts w:eastAsia="Times New Roman"/>
          <w:lang w:eastAsia="cs-CZ"/>
        </w:rPr>
        <w:t xml:space="preserve"> a </w:t>
      </w:r>
      <w:r w:rsidR="00525C45" w:rsidRPr="00525C45">
        <w:rPr>
          <w:rFonts w:eastAsia="Times New Roman"/>
          <w:lang w:eastAsia="cs-CZ"/>
        </w:rPr>
        <w:t>zajištění servisu, údržby a rozvoje dodaného díla</w:t>
      </w:r>
      <w:r w:rsidR="00525C45">
        <w:rPr>
          <w:rFonts w:eastAsia="Times New Roman"/>
          <w:lang w:eastAsia="cs-CZ"/>
        </w:rPr>
        <w:t>.</w:t>
      </w:r>
      <w:r w:rsidR="00525C45" w:rsidRPr="00525C45">
        <w:t xml:space="preserve"> </w:t>
      </w:r>
      <w:r w:rsidR="00525C45" w:rsidRPr="00525C45">
        <w:rPr>
          <w:rFonts w:eastAsia="Times New Roman"/>
          <w:lang w:eastAsia="cs-CZ"/>
        </w:rPr>
        <w:t>Za účelem plnění veřejné zakázky bud</w:t>
      </w:r>
      <w:r w:rsidR="00525C45">
        <w:rPr>
          <w:rFonts w:eastAsia="Times New Roman"/>
          <w:lang w:eastAsia="cs-CZ"/>
        </w:rPr>
        <w:t>ou</w:t>
      </w:r>
      <w:r w:rsidR="00525C45" w:rsidRPr="00525C45">
        <w:rPr>
          <w:rFonts w:eastAsia="Times New Roman"/>
          <w:lang w:eastAsia="cs-CZ"/>
        </w:rPr>
        <w:t xml:space="preserve"> na</w:t>
      </w:r>
      <w:r w:rsidR="00525C45">
        <w:rPr>
          <w:rFonts w:eastAsia="Times New Roman"/>
          <w:lang w:eastAsia="cs-CZ"/>
        </w:rPr>
        <w:t> </w:t>
      </w:r>
      <w:r w:rsidR="00525C45" w:rsidRPr="00525C45">
        <w:rPr>
          <w:rFonts w:eastAsia="Times New Roman"/>
          <w:lang w:eastAsia="cs-CZ"/>
        </w:rPr>
        <w:t>základě tohoto zadávacího řízení uzavřen</w:t>
      </w:r>
      <w:r w:rsidR="00525C45">
        <w:rPr>
          <w:rFonts w:eastAsia="Times New Roman"/>
          <w:lang w:eastAsia="cs-CZ"/>
        </w:rPr>
        <w:t>y s jedním vybraným dodavatelem</w:t>
      </w:r>
      <w:r w:rsidR="00525C45" w:rsidRPr="00525C45">
        <w:rPr>
          <w:rFonts w:eastAsia="Times New Roman"/>
          <w:lang w:eastAsia="cs-CZ"/>
        </w:rPr>
        <w:t xml:space="preserve"> </w:t>
      </w:r>
      <w:r w:rsidR="00FC11B7">
        <w:rPr>
          <w:rFonts w:eastAsia="Times New Roman"/>
          <w:lang w:eastAsia="cs-CZ"/>
        </w:rPr>
        <w:t xml:space="preserve">tři </w:t>
      </w:r>
      <w:r w:rsidR="007D1403">
        <w:rPr>
          <w:rFonts w:eastAsia="Times New Roman"/>
          <w:lang w:eastAsia="cs-CZ"/>
        </w:rPr>
        <w:t xml:space="preserve">smlouvy, </w:t>
      </w:r>
      <w:r w:rsidR="0042615E">
        <w:rPr>
          <w:rFonts w:eastAsia="Times New Roman"/>
          <w:lang w:eastAsia="cs-CZ"/>
        </w:rPr>
        <w:t xml:space="preserve">které budou společně </w:t>
      </w:r>
      <w:r w:rsidR="0042615E" w:rsidRPr="00525C45">
        <w:rPr>
          <w:rFonts w:eastAsia="Times New Roman"/>
          <w:lang w:eastAsia="cs-CZ"/>
        </w:rPr>
        <w:t xml:space="preserve">pokrývat plnění celého předmětu </w:t>
      </w:r>
      <w:r w:rsidR="0042615E">
        <w:rPr>
          <w:rFonts w:eastAsia="Times New Roman"/>
          <w:lang w:eastAsia="cs-CZ"/>
        </w:rPr>
        <w:t xml:space="preserve">této </w:t>
      </w:r>
      <w:r w:rsidR="0042615E" w:rsidRPr="00525C45">
        <w:rPr>
          <w:rFonts w:eastAsia="Times New Roman"/>
          <w:lang w:eastAsia="cs-CZ"/>
        </w:rPr>
        <w:t>veřejné zakázky</w:t>
      </w:r>
      <w:r w:rsidR="0042615E">
        <w:rPr>
          <w:rFonts w:eastAsia="Times New Roman"/>
          <w:lang w:eastAsia="cs-CZ"/>
        </w:rPr>
        <w:t xml:space="preserve">, </w:t>
      </w:r>
      <w:r w:rsidR="007D1403">
        <w:rPr>
          <w:rFonts w:eastAsia="Times New Roman"/>
          <w:lang w:eastAsia="cs-CZ"/>
        </w:rPr>
        <w:t>a to</w:t>
      </w:r>
      <w:r w:rsidR="0042615E">
        <w:rPr>
          <w:rFonts w:eastAsia="Times New Roman"/>
          <w:lang w:eastAsia="cs-CZ"/>
        </w:rPr>
        <w:t>:</w:t>
      </w:r>
      <w:r w:rsidR="007D1403">
        <w:rPr>
          <w:rFonts w:eastAsia="Times New Roman"/>
          <w:lang w:eastAsia="cs-CZ"/>
        </w:rPr>
        <w:t xml:space="preserve"> </w:t>
      </w:r>
    </w:p>
    <w:p w14:paraId="19628494" w14:textId="08E344A6" w:rsidR="0042615E" w:rsidRDefault="00525C45"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Pr="00525C45">
        <w:rPr>
          <w:rFonts w:eastAsia="Times New Roman"/>
          <w:lang w:eastAsia="cs-CZ"/>
        </w:rPr>
        <w:t xml:space="preserve">mlouva </w:t>
      </w:r>
      <w:r>
        <w:rPr>
          <w:rFonts w:eastAsia="Times New Roman"/>
          <w:lang w:eastAsia="cs-CZ"/>
        </w:rPr>
        <w:t>o dílo</w:t>
      </w:r>
      <w:r w:rsidR="0042615E">
        <w:rPr>
          <w:rFonts w:eastAsia="Times New Roman"/>
          <w:lang w:eastAsia="cs-CZ"/>
        </w:rPr>
        <w:t>,</w:t>
      </w:r>
      <w:r>
        <w:rPr>
          <w:rFonts w:eastAsia="Times New Roman"/>
          <w:lang w:eastAsia="cs-CZ"/>
        </w:rPr>
        <w:t xml:space="preserve"> </w:t>
      </w:r>
      <w:bookmarkStart w:id="20" w:name="_Hlk124096748"/>
      <w:r w:rsidR="0042615E">
        <w:rPr>
          <w:rFonts w:eastAsia="Times New Roman"/>
          <w:lang w:eastAsia="cs-CZ"/>
        </w:rPr>
        <w:t xml:space="preserve">jejímž předmětem bude </w:t>
      </w:r>
      <w:r w:rsidR="0042615E" w:rsidRPr="0042615E">
        <w:rPr>
          <w:rFonts w:eastAsia="Times New Roman"/>
          <w:lang w:eastAsia="cs-CZ"/>
        </w:rPr>
        <w:t>vypracování projektové dokumentace a</w:t>
      </w:r>
      <w:r w:rsidR="0042615E">
        <w:rPr>
          <w:rFonts w:eastAsia="Times New Roman"/>
          <w:lang w:eastAsia="cs-CZ"/>
        </w:rPr>
        <w:t> </w:t>
      </w:r>
      <w:r w:rsidR="0042615E" w:rsidRPr="0042615E">
        <w:rPr>
          <w:rFonts w:eastAsia="Times New Roman"/>
          <w:lang w:eastAsia="cs-CZ"/>
        </w:rPr>
        <w:t>následné zhotovení díla „ETCS státní hranice Německo – Dolní Žleb – Kralupy n. Vlt.“</w:t>
      </w:r>
      <w:r w:rsidR="0042615E">
        <w:rPr>
          <w:rFonts w:eastAsia="Times New Roman"/>
          <w:lang w:eastAsia="cs-CZ"/>
        </w:rPr>
        <w:t xml:space="preserve"> (dále také jen </w:t>
      </w:r>
      <w:r w:rsidR="0042615E" w:rsidRPr="0042615E">
        <w:rPr>
          <w:rFonts w:eastAsia="Times New Roman"/>
          <w:b/>
          <w:bCs w:val="0"/>
          <w:lang w:eastAsia="cs-CZ"/>
        </w:rPr>
        <w:t>„Smlouva o dílo“</w:t>
      </w:r>
      <w:r w:rsidR="0042615E">
        <w:rPr>
          <w:rFonts w:eastAsia="Times New Roman"/>
          <w:lang w:eastAsia="cs-CZ"/>
        </w:rPr>
        <w:t>),</w:t>
      </w:r>
    </w:p>
    <w:p w14:paraId="49CC6EE2" w14:textId="13AB6994" w:rsidR="0042615E" w:rsidRDefault="007D1403"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s</w:t>
      </w:r>
      <w:r w:rsidR="00525C45">
        <w:rPr>
          <w:rFonts w:eastAsia="Times New Roman"/>
          <w:lang w:eastAsia="cs-CZ"/>
        </w:rPr>
        <w:t xml:space="preserve">mlouva o </w:t>
      </w:r>
      <w:r w:rsidR="00525C45" w:rsidRPr="00525C45">
        <w:rPr>
          <w:rFonts w:eastAsia="Times New Roman"/>
          <w:lang w:eastAsia="cs-CZ"/>
        </w:rPr>
        <w:t>poskytování služeb zajištění údržby, servisu a</w:t>
      </w:r>
      <w:r>
        <w:rPr>
          <w:rFonts w:eastAsia="Times New Roman"/>
          <w:lang w:eastAsia="cs-CZ"/>
        </w:rPr>
        <w:t> </w:t>
      </w:r>
      <w:r w:rsidR="00525C45" w:rsidRPr="00525C45">
        <w:rPr>
          <w:rFonts w:eastAsia="Times New Roman"/>
          <w:lang w:eastAsia="cs-CZ"/>
        </w:rPr>
        <w:t>rozvoje</w:t>
      </w:r>
      <w:bookmarkEnd w:id="20"/>
      <w:r w:rsidR="0042615E">
        <w:rPr>
          <w:rFonts w:eastAsia="Times New Roman"/>
          <w:lang w:eastAsia="cs-CZ"/>
        </w:rPr>
        <w:t xml:space="preserve">, týkající se </w:t>
      </w:r>
      <w:r w:rsidR="0042615E" w:rsidRPr="0042615E">
        <w:rPr>
          <w:rFonts w:eastAsia="Times New Roman"/>
          <w:lang w:eastAsia="cs-CZ"/>
        </w:rPr>
        <w:t>všech zabezpečovacích zařízení a všech návazných zařízení, která mají SW rozhraní se</w:t>
      </w:r>
      <w:r w:rsidR="0042615E">
        <w:rPr>
          <w:rFonts w:eastAsia="Times New Roman"/>
          <w:lang w:eastAsia="cs-CZ"/>
        </w:rPr>
        <w:t> </w:t>
      </w:r>
      <w:r w:rsidR="0042615E" w:rsidRPr="0042615E">
        <w:rPr>
          <w:rFonts w:eastAsia="Times New Roman"/>
          <w:lang w:eastAsia="cs-CZ"/>
        </w:rPr>
        <w:t xml:space="preserve">zabezpečovacím zařízením, dodaných v rámci </w:t>
      </w:r>
      <w:r w:rsidR="0042615E">
        <w:rPr>
          <w:rFonts w:eastAsia="Times New Roman"/>
          <w:lang w:eastAsia="cs-CZ"/>
        </w:rPr>
        <w:t>plnění smlouvy o dílo</w:t>
      </w:r>
      <w:r w:rsidR="002F12E2">
        <w:rPr>
          <w:rFonts w:eastAsia="Times New Roman"/>
          <w:lang w:eastAsia="cs-CZ"/>
        </w:rPr>
        <w:t xml:space="preserve">, na která se nevztahuje </w:t>
      </w:r>
      <w:r w:rsidR="002F12E2" w:rsidRPr="00C715C2">
        <w:rPr>
          <w:rFonts w:eastAsia="Times New Roman"/>
          <w:lang w:eastAsia="cs-CZ"/>
        </w:rPr>
        <w:t>Smlouva o poskytování služeb pro provozní aplikaci</w:t>
      </w:r>
      <w:r w:rsidR="002F12E2">
        <w:rPr>
          <w:rFonts w:eastAsia="Times New Roman"/>
          <w:b/>
          <w:bCs w:val="0"/>
          <w:lang w:eastAsia="cs-CZ"/>
        </w:rPr>
        <w:t xml:space="preserve"> </w:t>
      </w:r>
      <w:r w:rsidR="00D25F4E">
        <w:rPr>
          <w:rFonts w:eastAsia="Times New Roman"/>
          <w:lang w:eastAsia="cs-CZ"/>
        </w:rPr>
        <w:t xml:space="preserve">(dále jen </w:t>
      </w:r>
      <w:r w:rsidR="00D25F4E" w:rsidRPr="00D25F4E">
        <w:rPr>
          <w:rFonts w:eastAsia="Times New Roman"/>
          <w:b/>
          <w:bCs w:val="0"/>
          <w:lang w:eastAsia="cs-CZ"/>
        </w:rPr>
        <w:t xml:space="preserve">„Smlouva o poskytování služeb </w:t>
      </w:r>
      <w:r w:rsidR="00D25F4E">
        <w:rPr>
          <w:rFonts w:eastAsia="Times New Roman"/>
          <w:b/>
          <w:bCs w:val="0"/>
          <w:lang w:eastAsia="cs-CZ"/>
        </w:rPr>
        <w:t xml:space="preserve">pro </w:t>
      </w:r>
      <w:r w:rsidR="00D25F4E" w:rsidRPr="00D25F4E">
        <w:rPr>
          <w:rFonts w:eastAsia="Times New Roman"/>
          <w:b/>
          <w:bCs w:val="0"/>
          <w:lang w:eastAsia="cs-CZ"/>
        </w:rPr>
        <w:t>ETCS“</w:t>
      </w:r>
      <w:r w:rsidR="00D25F4E">
        <w:rPr>
          <w:rFonts w:eastAsia="Times New Roman"/>
          <w:lang w:eastAsia="cs-CZ"/>
        </w:rPr>
        <w:t>)</w:t>
      </w:r>
      <w:r w:rsidR="00525C45">
        <w:rPr>
          <w:rFonts w:eastAsia="Times New Roman"/>
          <w:lang w:eastAsia="cs-CZ"/>
        </w:rPr>
        <w:t xml:space="preserve">, </w:t>
      </w:r>
      <w:r w:rsidR="0042615E">
        <w:rPr>
          <w:rFonts w:eastAsia="Times New Roman"/>
          <w:lang w:eastAsia="cs-CZ"/>
        </w:rPr>
        <w:t xml:space="preserve">a </w:t>
      </w:r>
    </w:p>
    <w:p w14:paraId="4202CF96" w14:textId="17B5C49C" w:rsidR="00525C45" w:rsidRDefault="0042615E" w:rsidP="0042615E">
      <w:pPr>
        <w:pStyle w:val="Normlnodstavec"/>
        <w:numPr>
          <w:ilvl w:val="0"/>
          <w:numId w:val="40"/>
        </w:numPr>
        <w:tabs>
          <w:tab w:val="clear" w:pos="1361"/>
          <w:tab w:val="left" w:pos="1134"/>
        </w:tabs>
        <w:spacing w:before="0" w:line="240" w:lineRule="auto"/>
        <w:ind w:left="1134" w:hanging="283"/>
        <w:jc w:val="both"/>
        <w:rPr>
          <w:rFonts w:eastAsia="Times New Roman"/>
          <w:lang w:eastAsia="cs-CZ"/>
        </w:rPr>
      </w:pPr>
      <w:r>
        <w:rPr>
          <w:rFonts w:eastAsia="Times New Roman"/>
          <w:lang w:eastAsia="cs-CZ"/>
        </w:rPr>
        <w:t xml:space="preserve">smlouva o </w:t>
      </w:r>
      <w:r w:rsidRPr="0042615E">
        <w:rPr>
          <w:rFonts w:eastAsia="Times New Roman"/>
          <w:lang w:eastAsia="cs-CZ"/>
        </w:rPr>
        <w:t xml:space="preserve">údržbě, provozu a rozvoji </w:t>
      </w:r>
      <w:r>
        <w:rPr>
          <w:rFonts w:eastAsia="Times New Roman"/>
          <w:lang w:eastAsia="cs-CZ"/>
        </w:rPr>
        <w:t>provozní aplikac</w:t>
      </w:r>
      <w:r w:rsidR="001A28CD">
        <w:rPr>
          <w:rFonts w:eastAsia="Times New Roman"/>
          <w:lang w:eastAsia="cs-CZ"/>
        </w:rPr>
        <w:t>e</w:t>
      </w:r>
      <w:r w:rsidR="00D25F4E">
        <w:rPr>
          <w:rFonts w:eastAsia="Times New Roman"/>
          <w:lang w:eastAsia="cs-CZ"/>
        </w:rPr>
        <w:t xml:space="preserve"> (dále </w:t>
      </w:r>
      <w:r w:rsidR="00C715C2">
        <w:rPr>
          <w:rFonts w:eastAsia="Times New Roman"/>
          <w:lang w:eastAsia="cs-CZ"/>
        </w:rPr>
        <w:t xml:space="preserve">a výše </w:t>
      </w:r>
      <w:r w:rsidR="00D25F4E">
        <w:rPr>
          <w:rFonts w:eastAsia="Times New Roman"/>
          <w:lang w:eastAsia="cs-CZ"/>
        </w:rPr>
        <w:t xml:space="preserve">jen </w:t>
      </w:r>
      <w:r w:rsidR="00D25F4E" w:rsidRPr="00D25F4E">
        <w:rPr>
          <w:rFonts w:eastAsia="Times New Roman"/>
          <w:b/>
          <w:bCs w:val="0"/>
          <w:lang w:eastAsia="cs-CZ"/>
        </w:rPr>
        <w:t>„Smlouva o</w:t>
      </w:r>
      <w:r w:rsidR="00D25F4E">
        <w:rPr>
          <w:rFonts w:eastAsia="Times New Roman"/>
          <w:b/>
          <w:bCs w:val="0"/>
          <w:lang w:eastAsia="cs-CZ"/>
        </w:rPr>
        <w:t> </w:t>
      </w:r>
      <w:r w:rsidR="00D25F4E" w:rsidRPr="00D25F4E">
        <w:rPr>
          <w:rFonts w:eastAsia="Times New Roman"/>
          <w:b/>
          <w:bCs w:val="0"/>
          <w:lang w:eastAsia="cs-CZ"/>
        </w:rPr>
        <w:t xml:space="preserve">poskytování služeb </w:t>
      </w:r>
      <w:r w:rsidR="00D25F4E">
        <w:rPr>
          <w:rFonts w:eastAsia="Times New Roman"/>
          <w:b/>
          <w:bCs w:val="0"/>
          <w:lang w:eastAsia="cs-CZ"/>
        </w:rPr>
        <w:t>pro provozní aplikac</w:t>
      </w:r>
      <w:r w:rsidR="001A28CD">
        <w:rPr>
          <w:rFonts w:eastAsia="Times New Roman"/>
          <w:b/>
          <w:bCs w:val="0"/>
          <w:lang w:eastAsia="cs-CZ"/>
        </w:rPr>
        <w:t>i</w:t>
      </w:r>
      <w:r w:rsidR="00D25F4E" w:rsidRPr="00D25F4E">
        <w:rPr>
          <w:rFonts w:eastAsia="Times New Roman"/>
          <w:b/>
          <w:bCs w:val="0"/>
          <w:lang w:eastAsia="cs-CZ"/>
        </w:rPr>
        <w:t>“</w:t>
      </w:r>
      <w:r w:rsidR="00D25F4E">
        <w:rPr>
          <w:rFonts w:eastAsia="Times New Roman"/>
          <w:lang w:eastAsia="cs-CZ"/>
        </w:rPr>
        <w:t>)</w:t>
      </w:r>
      <w:r w:rsidR="00525C45" w:rsidRPr="00525C45">
        <w:rPr>
          <w:rFonts w:eastAsia="Times New Roman"/>
          <w:lang w:eastAsia="cs-CZ"/>
        </w:rPr>
        <w:t>.</w:t>
      </w:r>
    </w:p>
    <w:p w14:paraId="40D8A22A" w14:textId="1D4AF08C" w:rsidR="00C30C85" w:rsidRPr="00C30C85" w:rsidRDefault="00525C45" w:rsidP="00B52143">
      <w:pPr>
        <w:pStyle w:val="Normlnodstavec"/>
        <w:keepNext w:val="0"/>
        <w:ind w:left="567"/>
        <w:jc w:val="both"/>
        <w:rPr>
          <w:rFonts w:eastAsia="Times New Roman"/>
          <w:lang w:eastAsia="cs-CZ"/>
        </w:rPr>
      </w:pPr>
      <w:r>
        <w:rPr>
          <w:rFonts w:eastAsia="Times New Roman"/>
          <w:lang w:eastAsia="cs-CZ"/>
        </w:rPr>
        <w:t>V</w:t>
      </w:r>
      <w:r w:rsidRPr="00525C45">
        <w:rPr>
          <w:rFonts w:eastAsia="Times New Roman"/>
          <w:lang w:eastAsia="cs-CZ"/>
        </w:rPr>
        <w:t>ybudování traťové části systému ETCS L2</w:t>
      </w:r>
      <w:r>
        <w:rPr>
          <w:rFonts w:eastAsia="Times New Roman"/>
          <w:lang w:eastAsia="cs-CZ"/>
        </w:rPr>
        <w:t xml:space="preserve"> </w:t>
      </w:r>
      <w:r w:rsidR="00C30C85" w:rsidRPr="00C30C85">
        <w:rPr>
          <w:rFonts w:eastAsia="Times New Roman"/>
          <w:lang w:eastAsia="cs-CZ"/>
        </w:rPr>
        <w:t>je nezbytným předpokladem pro:</w:t>
      </w:r>
    </w:p>
    <w:p w14:paraId="51D20AEF"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zvýšení úrovně bezpečnosti železničního provozu,</w:t>
      </w:r>
    </w:p>
    <w:p w14:paraId="01FA5F53"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optimalizaci podmínek pro řízení železničního provozu,</w:t>
      </w:r>
    </w:p>
    <w:p w14:paraId="7D27A739" w14:textId="77777777" w:rsidR="00C30C85" w:rsidRPr="00C30C85" w:rsidRDefault="00C30C85" w:rsidP="0042615E">
      <w:pPr>
        <w:pStyle w:val="Normlnodstavec"/>
        <w:numPr>
          <w:ilvl w:val="0"/>
          <w:numId w:val="0"/>
        </w:numPr>
        <w:spacing w:before="0"/>
        <w:ind w:left="1134" w:hanging="283"/>
        <w:rPr>
          <w:rFonts w:eastAsia="Times New Roman"/>
          <w:lang w:eastAsia="cs-CZ"/>
        </w:rPr>
      </w:pPr>
      <w:r w:rsidRPr="00C30C85">
        <w:rPr>
          <w:rFonts w:eastAsia="Times New Roman"/>
          <w:lang w:eastAsia="cs-CZ"/>
        </w:rPr>
        <w:t>•</w:t>
      </w:r>
      <w:r w:rsidRPr="00C30C85">
        <w:rPr>
          <w:rFonts w:eastAsia="Times New Roman"/>
          <w:lang w:eastAsia="cs-CZ"/>
        </w:rPr>
        <w:tab/>
        <w:t>posilování a rozvíjení moderních způsobů řízení – ERTMS,</w:t>
      </w:r>
    </w:p>
    <w:p w14:paraId="75473F20" w14:textId="38E47990" w:rsidR="00C30C85" w:rsidRPr="00C30C85" w:rsidRDefault="00C30C85" w:rsidP="0042615E">
      <w:pPr>
        <w:pStyle w:val="Normlnodstavec"/>
        <w:numPr>
          <w:ilvl w:val="0"/>
          <w:numId w:val="0"/>
        </w:numPr>
        <w:spacing w:before="0"/>
        <w:ind w:left="1134" w:hanging="283"/>
        <w:jc w:val="both"/>
        <w:rPr>
          <w:rFonts w:eastAsia="Times New Roman"/>
          <w:lang w:eastAsia="cs-CZ"/>
        </w:rPr>
      </w:pPr>
      <w:r w:rsidRPr="00C30C85">
        <w:rPr>
          <w:rFonts w:eastAsia="Times New Roman"/>
          <w:lang w:eastAsia="cs-CZ"/>
        </w:rPr>
        <w:t>•</w:t>
      </w:r>
      <w:r w:rsidRPr="00C30C85">
        <w:rPr>
          <w:rFonts w:eastAsia="Times New Roman"/>
          <w:lang w:eastAsia="cs-CZ"/>
        </w:rPr>
        <w:tab/>
        <w:t>začlenění do systému evropských železnic s dopravní infrastrukturou splňující</w:t>
      </w:r>
      <w:r>
        <w:rPr>
          <w:rFonts w:eastAsia="Times New Roman"/>
          <w:lang w:eastAsia="cs-CZ"/>
        </w:rPr>
        <w:t xml:space="preserve"> </w:t>
      </w:r>
      <w:r w:rsidRPr="00C30C85">
        <w:rPr>
          <w:rFonts w:eastAsia="Times New Roman"/>
          <w:lang w:eastAsia="cs-CZ"/>
        </w:rPr>
        <w:t>Směrnice EU pro dosažení interoperability na tratích evropského železničního systému, rozšiřování tranzitní dopravy a s tím související konkurenceschopností vůči dálkové silniční a letecké dopravě.</w:t>
      </w:r>
    </w:p>
    <w:p w14:paraId="5C98C758" w14:textId="77777777" w:rsidR="0042615E" w:rsidRDefault="0042615E" w:rsidP="0042615E">
      <w:pPr>
        <w:pStyle w:val="Normlnodstavec"/>
        <w:numPr>
          <w:ilvl w:val="0"/>
          <w:numId w:val="0"/>
        </w:numPr>
        <w:spacing w:before="0"/>
        <w:ind w:left="568"/>
        <w:jc w:val="both"/>
        <w:rPr>
          <w:rFonts w:eastAsia="Times New Roman"/>
          <w:lang w:eastAsia="cs-CZ"/>
        </w:rPr>
      </w:pPr>
    </w:p>
    <w:p w14:paraId="21C68365" w14:textId="051352E8" w:rsidR="00944FBA" w:rsidDel="00F518C9" w:rsidRDefault="00C30C85" w:rsidP="0042615E">
      <w:pPr>
        <w:pStyle w:val="Normlnodstavec"/>
        <w:numPr>
          <w:ilvl w:val="0"/>
          <w:numId w:val="0"/>
        </w:numPr>
        <w:spacing w:before="0"/>
        <w:ind w:left="568"/>
        <w:jc w:val="both"/>
        <w:rPr>
          <w:del w:id="21" w:author="Autor"/>
          <w:rFonts w:eastAsia="Times New Roman"/>
          <w:lang w:eastAsia="cs-CZ"/>
        </w:rPr>
      </w:pPr>
      <w:del w:id="22" w:author="Autor">
        <w:r w:rsidRPr="00C30C85" w:rsidDel="00F518C9">
          <w:rPr>
            <w:rFonts w:eastAsia="Times New Roman"/>
            <w:lang w:eastAsia="cs-CZ"/>
          </w:rPr>
          <w:delText>Dalším cílem veřejné zakázky je úprava stacionární části digitálního rádiového systému GSM-R.</w:delText>
        </w:r>
      </w:del>
    </w:p>
    <w:p w14:paraId="35C78C16" w14:textId="77777777" w:rsidR="00736CBB" w:rsidRPr="00DA5E52" w:rsidRDefault="00944FBA" w:rsidP="00B52143">
      <w:pPr>
        <w:pStyle w:val="Normlnodstavec"/>
        <w:keepNext w:val="0"/>
        <w:ind w:left="567"/>
        <w:jc w:val="both"/>
      </w:pPr>
      <w:r>
        <w:t xml:space="preserve">Předmětem veřejné zakázky </w:t>
      </w:r>
      <w:r w:rsidR="00DA5E52" w:rsidRPr="00DA5E52">
        <w:rPr>
          <w:bCs w:val="0"/>
        </w:rPr>
        <w:t>je vypracování projektové dokumentace a následn</w:t>
      </w:r>
      <w:r w:rsidR="00DA5E52">
        <w:rPr>
          <w:bCs w:val="0"/>
        </w:rPr>
        <w:t>é</w:t>
      </w:r>
      <w:r w:rsidR="00DA5E52" w:rsidRPr="00DA5E52">
        <w:rPr>
          <w:bCs w:val="0"/>
        </w:rPr>
        <w:t xml:space="preserve"> </w:t>
      </w:r>
      <w:r w:rsidR="00DA5E52">
        <w:rPr>
          <w:bCs w:val="0"/>
        </w:rPr>
        <w:t>zhotovení díla „</w:t>
      </w:r>
      <w:r w:rsidR="00DA5E52" w:rsidRPr="00DA5E52">
        <w:rPr>
          <w:bCs w:val="0"/>
        </w:rPr>
        <w:t>ETCS státní hranice Německo – Dolní Žleb – Kralupy n. Vlt.</w:t>
      </w:r>
      <w:r w:rsidR="00DA5E52">
        <w:rPr>
          <w:bCs w:val="0"/>
        </w:rPr>
        <w:t>“,</w:t>
      </w:r>
      <w:r w:rsidR="00DA5E52" w:rsidRPr="00DA5E52">
        <w:rPr>
          <w:bCs w:val="0"/>
        </w:rPr>
        <w:t xml:space="preserve"> přičemž </w:t>
      </w:r>
      <w:r w:rsidR="00DA5E52">
        <w:rPr>
          <w:bCs w:val="0"/>
        </w:rPr>
        <w:t>dílo</w:t>
      </w:r>
      <w:r w:rsidR="00DA5E52" w:rsidRPr="00DA5E52">
        <w:rPr>
          <w:bCs w:val="0"/>
        </w:rPr>
        <w:t xml:space="preserve"> bude realizován</w:t>
      </w:r>
      <w:r w:rsidR="00DA5E52">
        <w:rPr>
          <w:bCs w:val="0"/>
        </w:rPr>
        <w:t>o</w:t>
      </w:r>
      <w:r w:rsidR="00DA5E52" w:rsidRPr="00DA5E52">
        <w:rPr>
          <w:bCs w:val="0"/>
        </w:rPr>
        <w:t xml:space="preserve"> </w:t>
      </w:r>
      <w:r w:rsidR="00525C45">
        <w:rPr>
          <w:bCs w:val="0"/>
        </w:rPr>
        <w:t xml:space="preserve">na základě uzavřené Smlouvy o dílo, a to </w:t>
      </w:r>
      <w:r w:rsidR="00DA5E52" w:rsidRPr="00DA5E52">
        <w:rPr>
          <w:bCs w:val="0"/>
        </w:rPr>
        <w:t xml:space="preserve">dle </w:t>
      </w:r>
      <w:r w:rsidR="00DA5E52">
        <w:rPr>
          <w:bCs w:val="0"/>
        </w:rPr>
        <w:t>s</w:t>
      </w:r>
      <w:r w:rsidR="00DA5E52" w:rsidRPr="00DA5E52">
        <w:rPr>
          <w:bCs w:val="0"/>
        </w:rPr>
        <w:t>mluvní</w:t>
      </w:r>
      <w:r w:rsidR="00DA5E52">
        <w:rPr>
          <w:bCs w:val="0"/>
        </w:rPr>
        <w:t>ch</w:t>
      </w:r>
      <w:r w:rsidR="00DA5E52" w:rsidRPr="00DA5E52">
        <w:rPr>
          <w:bCs w:val="0"/>
        </w:rPr>
        <w:t xml:space="preserve"> podmín</w:t>
      </w:r>
      <w:r w:rsidR="00DA5E52">
        <w:rPr>
          <w:bCs w:val="0"/>
        </w:rPr>
        <w:t>ek FIDIC</w:t>
      </w:r>
      <w:r w:rsidR="00DA5E52" w:rsidRPr="00DA5E52">
        <w:rPr>
          <w:bCs w:val="0"/>
        </w:rPr>
        <w:t xml:space="preserve"> </w:t>
      </w:r>
      <w:r w:rsidR="00DA5E52">
        <w:rPr>
          <w:bCs w:val="0"/>
        </w:rPr>
        <w:t>„</w:t>
      </w:r>
      <w:r w:rsidR="00DA5E52" w:rsidRPr="00DA5E52">
        <w:rPr>
          <w:bCs w:val="0"/>
        </w:rPr>
        <w:t>žlutá kniha</w:t>
      </w:r>
      <w:r w:rsidR="00DA5E52">
        <w:rPr>
          <w:bCs w:val="0"/>
        </w:rPr>
        <w:t>“ – obecné podmínky</w:t>
      </w:r>
      <w:r w:rsidR="00DA5E52" w:rsidRPr="00DA5E52">
        <w:rPr>
          <w:bCs w:val="0"/>
        </w:rPr>
        <w:t xml:space="preserve"> pro dodávku technologických zařízení a projektování-výstavbu elektro- a strojně-technologického díla a pozemních a inženýrských staveb projektovaných zhotovitelem</w:t>
      </w:r>
      <w:r w:rsidR="00DA5E52">
        <w:rPr>
          <w:bCs w:val="0"/>
        </w:rPr>
        <w:t>, není-li dále uvedeno jinak.</w:t>
      </w:r>
      <w:r w:rsidR="00736CBB">
        <w:rPr>
          <w:bCs w:val="0"/>
        </w:rPr>
        <w:t xml:space="preserve"> Dílo</w:t>
      </w:r>
      <w:r w:rsidR="00736CBB">
        <w:t xml:space="preserve"> je zadáváno v režimu BIM</w:t>
      </w:r>
      <w:r w:rsidR="00736CBB" w:rsidRPr="000D74D8">
        <w:t xml:space="preserve"> (Building Information Modeling).</w:t>
      </w:r>
    </w:p>
    <w:p w14:paraId="5ACF9D6B" w14:textId="31FE17DA" w:rsidR="00DA5E52" w:rsidRPr="000C70DA" w:rsidRDefault="00C30C85" w:rsidP="000C70DA">
      <w:pPr>
        <w:jc w:val="both"/>
        <w:rPr>
          <w:b/>
          <w:bCs/>
          <w:szCs w:val="18"/>
        </w:rPr>
      </w:pPr>
      <w:r w:rsidRPr="000C70DA">
        <w:rPr>
          <w:szCs w:val="18"/>
        </w:rPr>
        <w:t xml:space="preserve">Předmětem této veřejné zakázky je </w:t>
      </w:r>
      <w:r w:rsidR="00DA5E52" w:rsidRPr="000C70DA">
        <w:rPr>
          <w:szCs w:val="18"/>
        </w:rPr>
        <w:t>tedy</w:t>
      </w:r>
      <w:r w:rsidRPr="000C70DA">
        <w:rPr>
          <w:szCs w:val="18"/>
        </w:rPr>
        <w:t xml:space="preserve"> poskytnutí projektových činností</w:t>
      </w:r>
      <w:r w:rsidR="00DA5E52" w:rsidRPr="000C70DA">
        <w:rPr>
          <w:szCs w:val="18"/>
        </w:rPr>
        <w:t xml:space="preserve"> souvisejících s realizací samotného díla</w:t>
      </w:r>
      <w:r w:rsidRPr="000C70DA">
        <w:rPr>
          <w:szCs w:val="18"/>
        </w:rPr>
        <w:t xml:space="preserve">, a to zpracování projektové dokumentace stavby. Projektovou dokumentací stavby se rozumí projektová dokumentace stavby dle interního předpisu </w:t>
      </w:r>
      <w:bookmarkStart w:id="23" w:name="_Hlk124871616"/>
      <w:r w:rsidR="003A44D9">
        <w:rPr>
          <w:szCs w:val="18"/>
        </w:rPr>
        <w:t>Z</w:t>
      </w:r>
      <w:r w:rsidR="003A44D9" w:rsidRPr="000C70DA">
        <w:rPr>
          <w:szCs w:val="18"/>
        </w:rPr>
        <w:t xml:space="preserve">adavatele </w:t>
      </w:r>
      <w:r w:rsidRPr="000C70DA">
        <w:rPr>
          <w:szCs w:val="18"/>
        </w:rPr>
        <w:t xml:space="preserve">směrnice SŽ SM011 Dokumentace staveb Správy železnic, státní organizace </w:t>
      </w:r>
      <w:bookmarkEnd w:id="23"/>
      <w:r w:rsidRPr="000C70DA">
        <w:rPr>
          <w:szCs w:val="18"/>
        </w:rPr>
        <w:lastRenderedPageBreak/>
        <w:t>a</w:t>
      </w:r>
      <w:r w:rsidR="00DA5E52" w:rsidRPr="000C70DA">
        <w:rPr>
          <w:szCs w:val="18"/>
        </w:rPr>
        <w:t> </w:t>
      </w:r>
      <w:r w:rsidRPr="000C70DA">
        <w:rPr>
          <w:szCs w:val="18"/>
        </w:rPr>
        <w:t xml:space="preserve">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w:t>
      </w:r>
      <w:r w:rsidR="008239E8">
        <w:rPr>
          <w:szCs w:val="18"/>
        </w:rPr>
        <w:t>této Z</w:t>
      </w:r>
      <w:r w:rsidRPr="000C70DA">
        <w:rPr>
          <w:szCs w:val="18"/>
        </w:rPr>
        <w:t>adávací dokumentace.</w:t>
      </w:r>
    </w:p>
    <w:p w14:paraId="12E36165" w14:textId="4C1A6F4B" w:rsidR="00C30C85" w:rsidRPr="00C30C85" w:rsidRDefault="00C30C85" w:rsidP="00DA5E52">
      <w:pPr>
        <w:spacing w:before="0" w:after="0"/>
        <w:jc w:val="both"/>
      </w:pPr>
      <w:r w:rsidRPr="00C30C85">
        <w:t>Projektová dokumentace bude určovat hmotové, materiálové, stavebnětechnické, technologické, dispoziční a provozní vlastnosti díla a jakost zohledňující vliv stavby na</w:t>
      </w:r>
      <w:r w:rsidR="00DA5E52">
        <w:t> </w:t>
      </w:r>
      <w:r w:rsidRPr="00C30C85">
        <w:t>životní prostředí a umožňovat vyhotovení soupisu prací s výkazem výměr, podrobného položkového rozpočtu jednotlivých objektů stavební části (SO) a objektů technických a</w:t>
      </w:r>
      <w:r w:rsidR="00DA5E52">
        <w:t> </w:t>
      </w:r>
      <w:r w:rsidRPr="00C30C85">
        <w:t>technologických zařízení (PS) a souhrnný rozpočet jako podklad pro dílčí fakturaci v</w:t>
      </w:r>
      <w:r w:rsidR="00DA5E52">
        <w:t> </w:t>
      </w:r>
      <w:r w:rsidRPr="00C30C85">
        <w:t xml:space="preserve">průběhu realizace stavby. Projektová dokumentace bude respektovat </w:t>
      </w:r>
      <w:r w:rsidR="00142A98" w:rsidRPr="00142A98">
        <w:t xml:space="preserve">zjednodušenou projektovou dokumentaci ve stadiu 2, která je součástí zadávací </w:t>
      </w:r>
      <w:r w:rsidR="00142A98">
        <w:t>dokumentace</w:t>
      </w:r>
      <w:r w:rsidRPr="00C30C85">
        <w:t>.</w:t>
      </w:r>
      <w:r w:rsidR="00DA5E52">
        <w:t xml:space="preserve"> </w:t>
      </w:r>
      <w:r w:rsidRPr="00C30C85">
        <w:t xml:space="preserve">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w:t>
      </w:r>
      <w:r w:rsidR="003A44D9">
        <w:t>Zadavatele</w:t>
      </w:r>
      <w:r w:rsidRPr="00C30C85">
        <w:t xml:space="preserve">. Součástí činnosti </w:t>
      </w:r>
      <w:r w:rsidR="00D25F4E">
        <w:t>dodavatele</w:t>
      </w:r>
      <w:r w:rsidR="00D25F4E" w:rsidRPr="00C30C85">
        <w:t xml:space="preserve"> </w:t>
      </w:r>
      <w:r w:rsidRPr="00C30C85">
        <w:t xml:space="preserve">je i výkon autorského dozoru, kterým </w:t>
      </w:r>
      <w:r w:rsidR="00D25F4E">
        <w:t>dodavatel</w:t>
      </w:r>
      <w:r w:rsidR="00D25F4E" w:rsidRPr="00C30C85">
        <w:t xml:space="preserve"> </w:t>
      </w:r>
      <w:r w:rsidRPr="00C30C85">
        <w:t>zajistí soulad provádění stavby s ověřenou a projednanou projektovou dokumentací ve</w:t>
      </w:r>
      <w:r w:rsidR="00DA5E52">
        <w:t> </w:t>
      </w:r>
      <w:r w:rsidRPr="00C30C85">
        <w:t>smyslu zákona č. 183/2006 Sb., stavební zákon, ve znění pozdějších předpisů.</w:t>
      </w:r>
    </w:p>
    <w:p w14:paraId="52CBE771" w14:textId="77777777" w:rsidR="00DA5E52" w:rsidRDefault="00DA5E52" w:rsidP="00DA5E52">
      <w:pPr>
        <w:spacing w:before="0" w:after="0"/>
        <w:jc w:val="both"/>
      </w:pPr>
    </w:p>
    <w:p w14:paraId="381C1B56" w14:textId="6B4243BB" w:rsidR="00C30C85" w:rsidRPr="00C30C85" w:rsidRDefault="00C30C85" w:rsidP="00DA5E52">
      <w:pPr>
        <w:spacing w:before="0" w:after="0"/>
        <w:jc w:val="both"/>
      </w:pPr>
      <w:r w:rsidRPr="00C30C85">
        <w:t>Zhotovitel v rámci zpracování projektové dokumentace zajistí zpracování podkladů pro realizaci stavby v potřebném množství a podobě. Zhotovitel stavby zajistí zpracování žádostí o potřebná územní, stavební či společná povolení a zajistí vydání územního, stavebního, nebo společného povolení, nebo oznámení ve zkráceném řízení</w:t>
      </w:r>
      <w:r w:rsidR="00B755C2">
        <w:t xml:space="preserve">, případně zajistí vydání jiných povolení, rozhodnutí či oznámení, které budou nezbytné dle příslušných právních předpisů za účelem realizace díla. Zadavatel upozorňuje, že pokud uvádí v této zadávací dokumentaci </w:t>
      </w:r>
      <w:r w:rsidR="00B755C2" w:rsidRPr="00B755C2">
        <w:t>zákon č. 183/2006 Sb., stavební zákon, ve znění pozdějších předpisů</w:t>
      </w:r>
      <w:r w:rsidR="00B755C2">
        <w:t>, má na mysli i případné právní předpisy, které tento zákon v budoucnu nahradí</w:t>
      </w:r>
      <w:r w:rsidRPr="00C30C85">
        <w:t>.</w:t>
      </w:r>
    </w:p>
    <w:p w14:paraId="07772A03" w14:textId="77777777" w:rsidR="00DA5E52" w:rsidRDefault="00DA5E52" w:rsidP="00DA5E52">
      <w:pPr>
        <w:spacing w:before="0" w:after="0"/>
        <w:jc w:val="both"/>
      </w:pPr>
    </w:p>
    <w:p w14:paraId="29517C33" w14:textId="3E4CA390" w:rsidR="00C30C85" w:rsidRDefault="00C30C85" w:rsidP="00DA5E52">
      <w:pPr>
        <w:spacing w:before="0" w:after="0"/>
        <w:jc w:val="both"/>
      </w:pPr>
      <w:r w:rsidRPr="00C30C85">
        <w:t xml:space="preserve">Dále je předmětem </w:t>
      </w:r>
      <w:r w:rsidR="005B54CE">
        <w:t xml:space="preserve">této veřejné zakázky </w:t>
      </w:r>
      <w:r w:rsidRPr="00C30C85">
        <w:t xml:space="preserve">zhotovení </w:t>
      </w:r>
      <w:r w:rsidR="005B54CE">
        <w:t>d</w:t>
      </w:r>
      <w:r w:rsidRPr="00C30C85">
        <w:t xml:space="preserve">íla dle schválené </w:t>
      </w:r>
      <w:r w:rsidR="005B54CE">
        <w:t>p</w:t>
      </w:r>
      <w:r w:rsidRPr="00C30C85">
        <w:t>rojektové dokumentace a pravomocného stavebního povolení</w:t>
      </w:r>
      <w:r w:rsidR="005B54CE">
        <w:t>, případně obdobného rozhodnutí</w:t>
      </w:r>
      <w:r w:rsidRPr="00C30C85">
        <w:t xml:space="preserve">. Součástí </w:t>
      </w:r>
      <w:r w:rsidR="005B54CE">
        <w:t>d</w:t>
      </w:r>
      <w:r w:rsidRPr="00C30C85">
        <w:t xml:space="preserve">íla je mimo jiné otestování, certifikace a získání veškerých podkladů pro uvedení stavby do provozu podle platných právních předpisů ČR a EU a podle interních předpisů </w:t>
      </w:r>
      <w:r w:rsidR="003A44D9">
        <w:t>Zadavatele</w:t>
      </w:r>
      <w:r w:rsidR="003A44D9" w:rsidRPr="00C30C85">
        <w:t xml:space="preserve"> </w:t>
      </w:r>
      <w:r w:rsidRPr="00C30C85">
        <w:t>pro provoz traťové části systému ETCS L2, která musí být interoperabilní a</w:t>
      </w:r>
      <w:r w:rsidR="005B54CE">
        <w:t> </w:t>
      </w:r>
      <w:r w:rsidRPr="00C30C85">
        <w:t>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r w:rsidR="00005AE6">
        <w:t xml:space="preserve"> dle Nařízení Komise</w:t>
      </w:r>
      <w:r w:rsidR="00005AE6" w:rsidRPr="00005AE6">
        <w:t xml:space="preserve"> (EU) 2016/919 ze dne 27. května 2016 o technické specifikaci pro interoperabilitu týkající se subsystémů „Řízení a zabezpečení“ železničního systému v</w:t>
      </w:r>
      <w:r w:rsidR="00005AE6">
        <w:t> </w:t>
      </w:r>
      <w:r w:rsidR="00005AE6" w:rsidRPr="00005AE6">
        <w:t>Evropské unii ve znění dle Prováděcího nařízení Komise (EU) 2019/776, Prováděcího nařízení Komise (EU) 2020/387 a Prováděcího nařízení komise (EU) 2020/420</w:t>
      </w:r>
      <w:r w:rsidRPr="00C30C85">
        <w:t>.</w:t>
      </w:r>
    </w:p>
    <w:p w14:paraId="4AC28F7B" w14:textId="25072DAA" w:rsidR="006C1322" w:rsidRDefault="006C1322" w:rsidP="00DA5E52">
      <w:pPr>
        <w:spacing w:before="0" w:after="0"/>
        <w:jc w:val="both"/>
      </w:pPr>
    </w:p>
    <w:p w14:paraId="1F6F8D47" w14:textId="676118EE" w:rsidR="006C1322" w:rsidRPr="00C30C85" w:rsidRDefault="006C1322" w:rsidP="00DA5E52">
      <w:pPr>
        <w:spacing w:before="0" w:after="0"/>
        <w:jc w:val="both"/>
      </w:pPr>
      <w:r>
        <w:t xml:space="preserve">Zadavatel dále upozorňuje, že povinností vybraného dodavatele bude využít pro realizaci díla pouze pozemky, </w:t>
      </w:r>
      <w:bookmarkStart w:id="24" w:name="_Hlk127210992"/>
      <w:r>
        <w:t xml:space="preserve">které jsou ve vlastnictví Zadavatele nebo které je Zadavatel oprávněn za daným účelem užívat na základě jiného právního důvodu, </w:t>
      </w:r>
      <w:r w:rsidR="001A0D6D">
        <w:t xml:space="preserve">jejichž seznam je uveden v příloze č. 18 této Zadávací dokumentace, </w:t>
      </w:r>
      <w:bookmarkEnd w:id="24"/>
      <w:r>
        <w:t>není-li ve smlouvě uvedeno jinak.</w:t>
      </w:r>
    </w:p>
    <w:p w14:paraId="36D749C3" w14:textId="0970D1F6" w:rsidR="00525C45" w:rsidRPr="00525C45" w:rsidRDefault="00525C45" w:rsidP="00B52143">
      <w:pPr>
        <w:pStyle w:val="Normlnodstavec"/>
        <w:keepNext w:val="0"/>
        <w:ind w:left="567"/>
        <w:jc w:val="both"/>
      </w:pPr>
      <w:r w:rsidRPr="00525C45">
        <w:t>Účelem veřejné zakázky je také zajištění provozuschopnosti dodaného díla v dalším období v rozsahu stanoveném zadávací dokumentací, tj. zejména zajištění servisu, údržby a rozvoje dodaného díla</w:t>
      </w:r>
      <w:r>
        <w:t xml:space="preserve">, a to na základě Smlouvy </w:t>
      </w:r>
      <w:r>
        <w:rPr>
          <w:rFonts w:eastAsia="Times New Roman"/>
          <w:lang w:eastAsia="cs-CZ"/>
        </w:rPr>
        <w:t xml:space="preserve">o </w:t>
      </w:r>
      <w:r w:rsidRPr="00525C45">
        <w:rPr>
          <w:rFonts w:eastAsia="Times New Roman"/>
          <w:lang w:eastAsia="cs-CZ"/>
        </w:rPr>
        <w:t xml:space="preserve">poskytování služeb </w:t>
      </w:r>
      <w:r w:rsidR="00FB0145">
        <w:rPr>
          <w:rFonts w:eastAsia="Times New Roman"/>
          <w:lang w:eastAsia="cs-CZ"/>
        </w:rPr>
        <w:t>pro ETCS a Smlouvy o poskytování služeb pro provozní aplikac</w:t>
      </w:r>
      <w:r w:rsidR="001A28CD">
        <w:rPr>
          <w:rFonts w:eastAsia="Times New Roman"/>
          <w:lang w:eastAsia="cs-CZ"/>
        </w:rPr>
        <w:t>i</w:t>
      </w:r>
      <w:r w:rsidRPr="00525C45">
        <w:t>.</w:t>
      </w:r>
    </w:p>
    <w:p w14:paraId="0AD59C5F" w14:textId="4ED0777F" w:rsidR="00967B4B" w:rsidRDefault="00967B4B" w:rsidP="00967B4B">
      <w:pPr>
        <w:spacing w:before="0" w:after="0"/>
        <w:ind w:left="0"/>
      </w:pPr>
    </w:p>
    <w:p w14:paraId="63FD1005" w14:textId="307379D7" w:rsidR="005D041F" w:rsidRDefault="005D041F" w:rsidP="005D041F">
      <w:pPr>
        <w:spacing w:before="0" w:after="0"/>
        <w:jc w:val="both"/>
      </w:pPr>
      <w:r>
        <w:lastRenderedPageBreak/>
        <w:t>Předmětem</w:t>
      </w:r>
      <w:r w:rsidR="00525C45">
        <w:t xml:space="preserve"> </w:t>
      </w:r>
      <w:r>
        <w:t xml:space="preserve">této veřejné zakázky je </w:t>
      </w:r>
      <w:r w:rsidR="00525C45">
        <w:t>tedy i</w:t>
      </w:r>
      <w:r>
        <w:t xml:space="preserve"> poskytování </w:t>
      </w:r>
      <w:r w:rsidRPr="005D041F">
        <w:t>požadovan</w:t>
      </w:r>
      <w:r>
        <w:t>ých služeb</w:t>
      </w:r>
      <w:r w:rsidRPr="005D041F">
        <w:t xml:space="preserve"> údržby, servisu a rozvoje</w:t>
      </w:r>
      <w:r>
        <w:t xml:space="preserve"> </w:t>
      </w:r>
      <w:r w:rsidRPr="005D041F">
        <w:t>dodan</w:t>
      </w:r>
      <w:r>
        <w:t>ých</w:t>
      </w:r>
      <w:r w:rsidRPr="005D041F">
        <w:t xml:space="preserve"> zabezpečovací</w:t>
      </w:r>
      <w:r>
        <w:t>ch</w:t>
      </w:r>
      <w:r w:rsidRPr="005D041F">
        <w:t xml:space="preserve"> zařízení a všech dodáv</w:t>
      </w:r>
      <w:r>
        <w:t>a</w:t>
      </w:r>
      <w:r w:rsidRPr="005D041F">
        <w:t>n</w:t>
      </w:r>
      <w:r>
        <w:t>ých</w:t>
      </w:r>
      <w:r w:rsidRPr="005D041F">
        <w:t xml:space="preserve"> návazn</w:t>
      </w:r>
      <w:r>
        <w:t>ých</w:t>
      </w:r>
      <w:r w:rsidRPr="005D041F">
        <w:t xml:space="preserve"> zařízení, která mají SW rozhraní se zabezpečovacím zařízením (například provozní aplikace, diagnostika atd.)</w:t>
      </w:r>
      <w:r>
        <w:t xml:space="preserve">, </w:t>
      </w:r>
      <w:r w:rsidR="00EE57B9">
        <w:t xml:space="preserve">stejně jako poskytování </w:t>
      </w:r>
      <w:r w:rsidR="00EE57B9" w:rsidRPr="005D041F">
        <w:t>požadovan</w:t>
      </w:r>
      <w:r w:rsidR="00EE57B9">
        <w:t>ých služeb</w:t>
      </w:r>
      <w:r w:rsidR="00EE57B9" w:rsidRPr="005D041F">
        <w:t xml:space="preserve"> údržby, servisu a rozvoje</w:t>
      </w:r>
      <w:r w:rsidR="00EE57B9">
        <w:t xml:space="preserve"> provozní aplikac</w:t>
      </w:r>
      <w:r w:rsidR="00F96280">
        <w:t>e</w:t>
      </w:r>
      <w:r w:rsidR="00EE57B9">
        <w:t xml:space="preserve">, </w:t>
      </w:r>
      <w:r>
        <w:t xml:space="preserve">a to </w:t>
      </w:r>
      <w:r w:rsidR="00525C45">
        <w:t xml:space="preserve">v rozsahu a </w:t>
      </w:r>
      <w:r>
        <w:t xml:space="preserve">po dobu trvání </w:t>
      </w:r>
      <w:r w:rsidR="00EE57B9">
        <w:t>Smlouvy</w:t>
      </w:r>
      <w:r w:rsidR="00EE57B9" w:rsidRPr="00525C45">
        <w:t xml:space="preserve"> </w:t>
      </w:r>
      <w:r w:rsidR="00525C45" w:rsidRPr="00525C45">
        <w:t>o</w:t>
      </w:r>
      <w:r w:rsidR="00525C45">
        <w:t> </w:t>
      </w:r>
      <w:r w:rsidR="00525C45" w:rsidRPr="00525C45">
        <w:t xml:space="preserve">poskytování služeb </w:t>
      </w:r>
      <w:r w:rsidR="00EE57B9">
        <w:t>pro ETCS a Smlouvy o poskytování služeb pro provozní aplikace</w:t>
      </w:r>
      <w:r w:rsidRPr="005D041F">
        <w:t>.</w:t>
      </w:r>
    </w:p>
    <w:p w14:paraId="2CF38C33" w14:textId="381CE5F0" w:rsidR="004775EC" w:rsidRDefault="004775EC" w:rsidP="00B52143">
      <w:pPr>
        <w:pStyle w:val="Normlnodstavec"/>
        <w:keepNext w:val="0"/>
        <w:ind w:left="567"/>
        <w:jc w:val="both"/>
      </w:pPr>
      <w:r>
        <w:t>Podrobné vymezení předmětu veřejné zakázky je uvedeno v</w:t>
      </w:r>
      <w:r w:rsidR="003C26E4">
        <w:t> dalších částech</w:t>
      </w:r>
      <w:r>
        <w:t xml:space="preserve"> této Zadávací dokumentace</w:t>
      </w:r>
      <w:r w:rsidR="003C26E4">
        <w:t xml:space="preserve"> uvedených ve čl. </w:t>
      </w:r>
      <w:r w:rsidR="003C26E4">
        <w:fldChar w:fldCharType="begin"/>
      </w:r>
      <w:r w:rsidR="003C26E4">
        <w:instrText xml:space="preserve"> REF _Ref123563326 \r \h </w:instrText>
      </w:r>
      <w:r w:rsidR="00525C45">
        <w:instrText xml:space="preserve"> \* MERGEFORMAT </w:instrText>
      </w:r>
      <w:r w:rsidR="003C26E4">
        <w:fldChar w:fldCharType="separate"/>
      </w:r>
      <w:r w:rsidR="0098773C">
        <w:t>5</w:t>
      </w:r>
      <w:r w:rsidR="003C26E4">
        <w:fldChar w:fldCharType="end"/>
      </w:r>
      <w:r w:rsidR="003C26E4">
        <w:t xml:space="preserve"> této Zadávací dokumentace</w:t>
      </w:r>
      <w:r>
        <w:t>.</w:t>
      </w:r>
    </w:p>
    <w:p w14:paraId="57AB82D2" w14:textId="2B74F217" w:rsidR="00944FBA" w:rsidRPr="005D636E" w:rsidRDefault="00944FBA" w:rsidP="00B52143">
      <w:pPr>
        <w:pStyle w:val="Normlnodstavec"/>
        <w:ind w:left="567"/>
        <w:jc w:val="both"/>
      </w:pPr>
      <w:r w:rsidRPr="005D636E">
        <w:t>Klasifikace předmětu veřejné zakázky</w:t>
      </w:r>
      <w:r>
        <w:t xml:space="preserve"> (CPV):</w:t>
      </w:r>
    </w:p>
    <w:p w14:paraId="651E853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45314000-1 Instalace a montáž telekomunikačního zařízení</w:t>
      </w:r>
    </w:p>
    <w:p w14:paraId="44AEBDBF" w14:textId="77777777" w:rsidR="00967B4B" w:rsidRP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45234115-5 Železniční signalizace</w:t>
      </w:r>
    </w:p>
    <w:p w14:paraId="7EB21CD4" w14:textId="1522BE3D" w:rsidR="00967B4B" w:rsidRDefault="00967B4B" w:rsidP="00B52143">
      <w:pPr>
        <w:keepLines/>
        <w:numPr>
          <w:ilvl w:val="0"/>
          <w:numId w:val="1"/>
        </w:numPr>
        <w:tabs>
          <w:tab w:val="left" w:pos="1361"/>
        </w:tabs>
        <w:spacing w:after="240" w:line="264" w:lineRule="auto"/>
        <w:ind w:hanging="357"/>
        <w:jc w:val="both"/>
        <w:rPr>
          <w:rFonts w:eastAsia="Verdana" w:cs="Times New Roman"/>
          <w:noProof/>
          <w:szCs w:val="18"/>
        </w:rPr>
      </w:pPr>
      <w:r w:rsidRPr="00967B4B">
        <w:rPr>
          <w:rFonts w:eastAsia="Verdana" w:cs="Times New Roman"/>
          <w:noProof/>
          <w:szCs w:val="18"/>
        </w:rPr>
        <w:t>CPV kód 45231400-9 Stavební práce pro elektrické vedení</w:t>
      </w:r>
    </w:p>
    <w:p w14:paraId="536C0F3A"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32570000-9 Komunikační zařízení</w:t>
      </w:r>
    </w:p>
    <w:p w14:paraId="739113C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35121000-8 Zabezpečovací zařízení</w:t>
      </w:r>
    </w:p>
    <w:p w14:paraId="1FB0FF8E"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32510000-1 Bezdrátové telekomunikační systémy</w:t>
      </w:r>
    </w:p>
    <w:p w14:paraId="6448B609" w14:textId="77777777" w:rsidR="008239E8" w:rsidRP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 xml:space="preserve">CPV kód 34632000-6 Zařízení pro řízení železniční dopravy </w:t>
      </w:r>
    </w:p>
    <w:p w14:paraId="6415087A" w14:textId="4770644C" w:rsidR="008239E8" w:rsidRDefault="008239E8" w:rsidP="00B52143">
      <w:pPr>
        <w:keepLines/>
        <w:numPr>
          <w:ilvl w:val="0"/>
          <w:numId w:val="1"/>
        </w:numPr>
        <w:tabs>
          <w:tab w:val="left" w:pos="1361"/>
        </w:tabs>
        <w:spacing w:after="240" w:line="264" w:lineRule="auto"/>
        <w:ind w:hanging="357"/>
        <w:jc w:val="both"/>
        <w:rPr>
          <w:rFonts w:eastAsia="Verdana" w:cs="Times New Roman"/>
          <w:noProof/>
          <w:szCs w:val="18"/>
        </w:rPr>
      </w:pPr>
      <w:r w:rsidRPr="008239E8">
        <w:rPr>
          <w:rFonts w:eastAsia="Verdana" w:cs="Times New Roman"/>
          <w:noProof/>
          <w:szCs w:val="18"/>
        </w:rPr>
        <w:t>CPV kód 71320000-7 Technické projektování</w:t>
      </w:r>
    </w:p>
    <w:p w14:paraId="3DC48190" w14:textId="54F0D6B3" w:rsidR="00F44957" w:rsidRDefault="00F44957"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F44957">
        <w:rPr>
          <w:rFonts w:eastAsia="Verdana" w:cs="Times New Roman"/>
          <w:noProof/>
          <w:szCs w:val="18"/>
        </w:rPr>
        <w:t>50225000-8</w:t>
      </w:r>
      <w:r>
        <w:rPr>
          <w:rFonts w:eastAsia="Verdana" w:cs="Times New Roman"/>
          <w:noProof/>
          <w:szCs w:val="18"/>
        </w:rPr>
        <w:t xml:space="preserve"> </w:t>
      </w:r>
      <w:r w:rsidRPr="00F44957">
        <w:rPr>
          <w:rFonts w:eastAsia="Verdana" w:cs="Times New Roman"/>
          <w:noProof/>
          <w:szCs w:val="18"/>
        </w:rPr>
        <w:t>Údržba železničních tratí</w:t>
      </w:r>
    </w:p>
    <w:p w14:paraId="36697296" w14:textId="3275A53C" w:rsidR="005E4CE4" w:rsidRPr="00967B4B" w:rsidRDefault="005E4CE4" w:rsidP="00B52143">
      <w:pPr>
        <w:keepLines/>
        <w:numPr>
          <w:ilvl w:val="0"/>
          <w:numId w:val="1"/>
        </w:numPr>
        <w:tabs>
          <w:tab w:val="left" w:pos="1361"/>
        </w:tabs>
        <w:spacing w:after="240" w:line="264" w:lineRule="auto"/>
        <w:ind w:hanging="357"/>
        <w:jc w:val="both"/>
        <w:rPr>
          <w:rFonts w:eastAsia="Verdana" w:cs="Times New Roman"/>
          <w:noProof/>
          <w:szCs w:val="18"/>
        </w:rPr>
      </w:pPr>
      <w:r>
        <w:rPr>
          <w:rFonts w:eastAsia="Verdana" w:cs="Times New Roman"/>
          <w:noProof/>
          <w:szCs w:val="18"/>
        </w:rPr>
        <w:t xml:space="preserve">CPV kód </w:t>
      </w:r>
      <w:r w:rsidRPr="005E4CE4">
        <w:rPr>
          <w:rFonts w:eastAsia="Verdana" w:cs="Times New Roman"/>
          <w:noProof/>
          <w:szCs w:val="18"/>
        </w:rPr>
        <w:t>45234110-0 Výstavba meziměstských železničních drah</w:t>
      </w:r>
    </w:p>
    <w:p w14:paraId="0909DC29" w14:textId="770A955A" w:rsidR="004775EC" w:rsidRPr="00967B4B" w:rsidRDefault="004775EC" w:rsidP="00B52143">
      <w:pPr>
        <w:pStyle w:val="Normlnodstavec"/>
        <w:keepNext w:val="0"/>
        <w:ind w:left="567"/>
        <w:jc w:val="both"/>
      </w:pPr>
      <w:r w:rsidRPr="00967B4B">
        <w:t>Předmět plnění veřejné zakázky bude spolufinancován z Evropských strukturálních a investičních fondů prostřednictvím</w:t>
      </w:r>
      <w:r w:rsidR="005D289E">
        <w:t xml:space="preserve"> </w:t>
      </w:r>
      <w:r w:rsidR="005D289E" w:rsidRPr="005D289E">
        <w:t>Nástroj</w:t>
      </w:r>
      <w:r w:rsidR="005D289E">
        <w:t>e</w:t>
      </w:r>
      <w:r w:rsidR="005D289E" w:rsidRPr="005D289E">
        <w:t xml:space="preserve"> pro propojení Evropy - Connecting Europe Facility (CEF)</w:t>
      </w:r>
      <w:r w:rsidRPr="00967B4B">
        <w:t>.</w:t>
      </w:r>
    </w:p>
    <w:p w14:paraId="3167800A" w14:textId="7FD77E01" w:rsidR="00944FBA" w:rsidRPr="00967B4B" w:rsidRDefault="00944FBA" w:rsidP="00B52143">
      <w:pPr>
        <w:pStyle w:val="Normlnodstavec"/>
        <w:keepNext w:val="0"/>
        <w:ind w:left="567"/>
        <w:jc w:val="both"/>
      </w:pPr>
      <w:r w:rsidRPr="00967B4B">
        <w:t>Vyhrazená změna závazku</w:t>
      </w:r>
    </w:p>
    <w:p w14:paraId="0FF2F884" w14:textId="1E325008" w:rsidR="00967B4B" w:rsidRPr="00967B4B" w:rsidRDefault="00944FBA" w:rsidP="005D289E">
      <w:pPr>
        <w:pStyle w:val="podlnek"/>
        <w:ind w:left="567" w:firstLine="567"/>
        <w:jc w:val="both"/>
      </w:pPr>
      <w:r w:rsidRPr="00967B4B">
        <w:t xml:space="preserve">Zadavatel si v souladu s § 100 odst. 1 </w:t>
      </w:r>
      <w:r w:rsidR="003C26E4">
        <w:t xml:space="preserve">ZZVZ </w:t>
      </w:r>
      <w:r w:rsidRPr="00967B4B">
        <w:t>vyhrazuje změnu závazku ze smlouvy na</w:t>
      </w:r>
      <w:r w:rsidR="00967B4B">
        <w:t> </w:t>
      </w:r>
      <w:r w:rsidRPr="00967B4B">
        <w:t>veřejnou zakázku, a to za následujících podmínek realizovanou následujícím způsobem.</w:t>
      </w:r>
    </w:p>
    <w:p w14:paraId="48477EC8" w14:textId="60630A69" w:rsidR="00967B4B" w:rsidRPr="000334C3" w:rsidRDefault="00967B4B" w:rsidP="005D289E">
      <w:pPr>
        <w:jc w:val="both"/>
        <w:rPr>
          <w:b/>
          <w:bCs/>
        </w:rPr>
      </w:pPr>
      <w:r w:rsidRPr="000334C3">
        <w:t>Součástí předmětu plnění veřejné zakázky jsou i činnosti, které budou spolufinancovány z fondů EU, přičemž v této souvislosti bude dodavatel v rámci této veřejné zakázky zajišťovat i prvky publicity v souladu s pravidly publicity projektů v nezbytném rozsahu</w:t>
      </w:r>
      <w:r w:rsidR="000334C3">
        <w:t xml:space="preserve">, jak vyplývá ze čl. </w:t>
      </w:r>
      <w:r w:rsidR="00AA3A81">
        <w:t>4.15 Zvláštních technických podmínek, které tvoří součást této Zadávací dokumentace</w:t>
      </w:r>
      <w:r w:rsidRPr="000334C3">
        <w:t>. Ocenění těchto činností stavby bude zahrnuto do nabídkové ceny, náklady publicity budou uvedeny v oceněných požadavcích na výkon nebo funkci.</w:t>
      </w:r>
    </w:p>
    <w:p w14:paraId="352641D5" w14:textId="77777777" w:rsidR="00265DD1" w:rsidRDefault="00265DD1" w:rsidP="00265DD1">
      <w:pPr>
        <w:pStyle w:val="RLTextlnkuslovan"/>
        <w:numPr>
          <w:ilvl w:val="0"/>
          <w:numId w:val="0"/>
        </w:numPr>
        <w:spacing w:after="0" w:line="276" w:lineRule="auto"/>
        <w:ind w:left="567"/>
        <w:rPr>
          <w:rFonts w:ascii="Verdana" w:hAnsi="Verdana" w:cs="Arial"/>
          <w:sz w:val="18"/>
          <w:szCs w:val="18"/>
          <w:lang w:eastAsia="en-US"/>
        </w:rPr>
      </w:pPr>
      <w:r w:rsidRPr="000334C3">
        <w:rPr>
          <w:rFonts w:ascii="Verdana" w:hAnsi="Verdana" w:cs="Arial"/>
          <w:sz w:val="18"/>
          <w:szCs w:val="18"/>
          <w:lang w:eastAsia="en-US"/>
        </w:rPr>
        <w:t xml:space="preserve">Dodavatel se zavazuje zajistit prvky povinné publicity v souladu s nařízením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a s pravidly pro žadatele a příjemce </w:t>
      </w:r>
      <w:r w:rsidRPr="000334C3">
        <w:rPr>
          <w:rFonts w:ascii="Verdana" w:eastAsia="MS Mincho" w:hAnsi="Verdana" w:cs="Arial"/>
          <w:sz w:val="18"/>
          <w:szCs w:val="18"/>
        </w:rPr>
        <w:t xml:space="preserve">Nástroj pro propojení Evropy - </w:t>
      </w:r>
      <w:proofErr w:type="spellStart"/>
      <w:r w:rsidRPr="000334C3">
        <w:rPr>
          <w:rFonts w:ascii="Verdana" w:eastAsia="MS Mincho" w:hAnsi="Verdana" w:cs="Arial"/>
          <w:sz w:val="18"/>
          <w:szCs w:val="18"/>
        </w:rPr>
        <w:t>Connecting</w:t>
      </w:r>
      <w:proofErr w:type="spellEnd"/>
      <w:r w:rsidRPr="000334C3">
        <w:rPr>
          <w:rFonts w:ascii="Verdana" w:eastAsia="MS Mincho" w:hAnsi="Verdana" w:cs="Arial"/>
          <w:sz w:val="18"/>
          <w:szCs w:val="18"/>
        </w:rPr>
        <w:t xml:space="preserve"> </w:t>
      </w:r>
      <w:proofErr w:type="spellStart"/>
      <w:r w:rsidRPr="000334C3">
        <w:rPr>
          <w:rFonts w:ascii="Verdana" w:eastAsia="MS Mincho" w:hAnsi="Verdana" w:cs="Arial"/>
          <w:sz w:val="18"/>
          <w:szCs w:val="18"/>
        </w:rPr>
        <w:t>Europe</w:t>
      </w:r>
      <w:proofErr w:type="spellEnd"/>
      <w:r w:rsidRPr="000334C3">
        <w:rPr>
          <w:rFonts w:ascii="Verdana" w:eastAsia="MS Mincho" w:hAnsi="Verdana" w:cs="Arial"/>
          <w:sz w:val="18"/>
          <w:szCs w:val="18"/>
        </w:rPr>
        <w:t xml:space="preserve"> Facility (CEF)</w:t>
      </w:r>
      <w:r w:rsidRPr="000334C3">
        <w:rPr>
          <w:rFonts w:ascii="Verdana" w:hAnsi="Verdana" w:cs="Arial"/>
          <w:sz w:val="18"/>
          <w:szCs w:val="18"/>
          <w:lang w:eastAsia="en-US"/>
        </w:rPr>
        <w:t>.</w:t>
      </w:r>
    </w:p>
    <w:p w14:paraId="4EF8E91D" w14:textId="6C888424" w:rsidR="008444FB" w:rsidRPr="000334C3" w:rsidRDefault="00AA3A81" w:rsidP="005D289E">
      <w:pPr>
        <w:jc w:val="both"/>
      </w:pPr>
      <w:r>
        <w:lastRenderedPageBreak/>
        <w:t>Z</w:t>
      </w:r>
      <w:r w:rsidR="00967B4B" w:rsidRPr="000334C3">
        <w:t xml:space="preserve">adavatel </w:t>
      </w:r>
      <w:r>
        <w:t xml:space="preserve">si </w:t>
      </w:r>
      <w:r w:rsidR="00967B4B" w:rsidRPr="000334C3">
        <w:t xml:space="preserve">vyhrazuje </w:t>
      </w:r>
      <w:r>
        <w:t>možnost</w:t>
      </w:r>
      <w:r w:rsidRPr="000334C3">
        <w:t xml:space="preserve"> změn</w:t>
      </w:r>
      <w:r>
        <w:t>y</w:t>
      </w:r>
      <w:r w:rsidRPr="000334C3">
        <w:t xml:space="preserve"> </w:t>
      </w:r>
      <w:r w:rsidR="00967B4B" w:rsidRPr="000334C3">
        <w:t>závazku ze smlouvy v souladu s ustanovením § 100 odst. 1 ZZVZ</w:t>
      </w:r>
      <w:r>
        <w:t xml:space="preserve">, která spočívá v následujícím omezení rozsahu předmětu veřejné zakázky. V případě, že tato veřejná zakázka nebude spolufinancovaná z fondů EU, tj. nejpozději do </w:t>
      </w:r>
      <w:r w:rsidR="00265DD1">
        <w:t>D</w:t>
      </w:r>
      <w:r>
        <w:t xml:space="preserve">ata zahájení prací nebude vydáno rozhodnutí či uzavřena smlouva o poskytnutí podpory tohoto projektu z fondů EU, </w:t>
      </w:r>
      <w:r w:rsidR="00265DD1">
        <w:t xml:space="preserve">nebude součástí předmětu této veřejné zakázky zajištění publicity dle čl. </w:t>
      </w:r>
      <w:r w:rsidR="00265DD1" w:rsidRPr="00070A35">
        <w:t xml:space="preserve">4.15 </w:t>
      </w:r>
      <w:r w:rsidR="00265DD1">
        <w:t>Zvláštních technických podmínek a d</w:t>
      </w:r>
      <w:r w:rsidR="00967B4B" w:rsidRPr="000334C3">
        <w:t xml:space="preserve">odavateli </w:t>
      </w:r>
      <w:r w:rsidR="00265DD1">
        <w:t>ne</w:t>
      </w:r>
      <w:r w:rsidR="00967B4B" w:rsidRPr="000334C3">
        <w:t>bude zaplacena cena za tuto část veřejné zakázky.</w:t>
      </w:r>
    </w:p>
    <w:p w14:paraId="36FCCF0C" w14:textId="55C92C72" w:rsidR="00BE21BF" w:rsidRPr="00C03E45" w:rsidRDefault="00BE21BF" w:rsidP="00EE57B9">
      <w:pPr>
        <w:pStyle w:val="podlnek"/>
        <w:ind w:left="567" w:firstLine="567"/>
        <w:jc w:val="both"/>
        <w:rPr>
          <w:rFonts w:cs="Arial"/>
          <w:szCs w:val="18"/>
        </w:rPr>
      </w:pPr>
      <w:r>
        <w:rPr>
          <w:szCs w:val="18"/>
        </w:rPr>
        <w:t>Zadavatel si dále formou vyhrazené změny závazku dle § 100 odst. 1 ZZVZ vyhrazuje navýšení cen služeb</w:t>
      </w:r>
      <w:r w:rsidR="007D1403">
        <w:rPr>
          <w:szCs w:val="18"/>
        </w:rPr>
        <w:t xml:space="preserve"> </w:t>
      </w:r>
      <w:r w:rsidR="007D1403" w:rsidRPr="005D041F">
        <w:t>údržby, servisu a rozvoje</w:t>
      </w:r>
      <w:r w:rsidR="007D1403">
        <w:t xml:space="preserve"> </w:t>
      </w:r>
      <w:r w:rsidR="007D1403" w:rsidRPr="005D041F">
        <w:t>dodan</w:t>
      </w:r>
      <w:r w:rsidR="007D1403">
        <w:t>ých</w:t>
      </w:r>
      <w:r w:rsidR="007D1403" w:rsidRPr="005D041F">
        <w:t xml:space="preserve"> zabezpečovací</w:t>
      </w:r>
      <w:r w:rsidR="007D1403">
        <w:t>ch</w:t>
      </w:r>
      <w:r w:rsidR="007D1403" w:rsidRPr="005D041F">
        <w:t xml:space="preserve"> zařízení a všech dodáv</w:t>
      </w:r>
      <w:r w:rsidR="007D1403">
        <w:t>a</w:t>
      </w:r>
      <w:r w:rsidR="007D1403" w:rsidRPr="005D041F">
        <w:t>n</w:t>
      </w:r>
      <w:r w:rsidR="007D1403">
        <w:t>ých</w:t>
      </w:r>
      <w:r w:rsidR="007D1403" w:rsidRPr="005D041F">
        <w:t xml:space="preserve"> návazn</w:t>
      </w:r>
      <w:r w:rsidR="007D1403">
        <w:t>ých</w:t>
      </w:r>
      <w:r w:rsidR="007D1403" w:rsidRPr="005D041F">
        <w:t xml:space="preserve"> zařízení, která mají SW rozhraní se zabezpečovacím zařízením</w:t>
      </w:r>
      <w:r w:rsidR="007D1403">
        <w:t>,</w:t>
      </w:r>
      <w:r>
        <w:rPr>
          <w:szCs w:val="18"/>
        </w:rPr>
        <w:t xml:space="preserve"> dle </w:t>
      </w:r>
      <w:r w:rsidR="00C03E45">
        <w:rPr>
          <w:szCs w:val="18"/>
        </w:rPr>
        <w:t xml:space="preserve">Smlouvy </w:t>
      </w:r>
      <w:r>
        <w:rPr>
          <w:szCs w:val="18"/>
        </w:rPr>
        <w:t>o</w:t>
      </w:r>
      <w:r w:rsidRPr="00BE21BF">
        <w:rPr>
          <w:szCs w:val="18"/>
        </w:rPr>
        <w:t xml:space="preserve"> poskytování služeb </w:t>
      </w:r>
      <w:r w:rsidR="00C03E45">
        <w:rPr>
          <w:szCs w:val="18"/>
        </w:rPr>
        <w:t>pro ETCS</w:t>
      </w:r>
      <w:r w:rsidRPr="00BE21BF">
        <w:rPr>
          <w:szCs w:val="18"/>
        </w:rPr>
        <w:t xml:space="preserve">. </w:t>
      </w:r>
      <w:r>
        <w:rPr>
          <w:szCs w:val="18"/>
        </w:rPr>
        <w:t>S</w:t>
      </w:r>
      <w:r w:rsidRPr="00BE21BF">
        <w:rPr>
          <w:szCs w:val="18"/>
        </w:rPr>
        <w:t>jednaná cena a všechny její části budou zvýšeny</w:t>
      </w:r>
      <w:r w:rsidR="00240497">
        <w:rPr>
          <w:szCs w:val="18"/>
        </w:rPr>
        <w:t xml:space="preserve"> </w:t>
      </w:r>
      <w:r w:rsidR="006216BB">
        <w:rPr>
          <w:szCs w:val="18"/>
        </w:rPr>
        <w:t xml:space="preserve">či sníženy </w:t>
      </w:r>
      <w:r w:rsidR="007D1403" w:rsidRPr="00B00E1E">
        <w:t xml:space="preserve">dle </w:t>
      </w:r>
      <w:r w:rsidR="006216BB">
        <w:rPr>
          <w:szCs w:val="18"/>
        </w:rPr>
        <w:t xml:space="preserve">Smlouvy </w:t>
      </w:r>
      <w:r w:rsidR="007D1403">
        <w:rPr>
          <w:szCs w:val="18"/>
        </w:rPr>
        <w:t>o</w:t>
      </w:r>
      <w:r w:rsidR="007D1403" w:rsidRPr="00BE21BF">
        <w:rPr>
          <w:szCs w:val="18"/>
        </w:rPr>
        <w:t xml:space="preserve"> poskytování služeb </w:t>
      </w:r>
      <w:r w:rsidR="006216BB">
        <w:rPr>
          <w:szCs w:val="18"/>
        </w:rPr>
        <w:t>pro ETCS</w:t>
      </w:r>
      <w:r w:rsidR="007D1403">
        <w:t xml:space="preserve"> o hodnotu odpovídající </w:t>
      </w:r>
      <w:r w:rsidR="006216BB">
        <w:t xml:space="preserve">zvýšení či snížení </w:t>
      </w:r>
      <w:r w:rsidR="007D1403">
        <w:t xml:space="preserve">indexu </w:t>
      </w:r>
      <w:r w:rsidR="00F715B4" w:rsidRPr="00F715B4">
        <w:t xml:space="preserve">cen stavebních </w:t>
      </w:r>
      <w:r w:rsidR="00625060" w:rsidRPr="00625060">
        <w:t>děl spadajících pod kód CZ-CC 2 Inženýrská díla</w:t>
      </w:r>
      <w:r w:rsidR="006216BB">
        <w:t xml:space="preserve">, a to v souladu s příslušnými ustanoveními </w:t>
      </w:r>
      <w:r w:rsidR="006216BB" w:rsidRPr="006216BB">
        <w:rPr>
          <w:rFonts w:eastAsia="Times New Roman"/>
          <w:lang w:eastAsia="cs-CZ"/>
        </w:rPr>
        <w:t>Smlouvy o poskytování služeb pro ETCS</w:t>
      </w:r>
      <w:r w:rsidRPr="007D1403">
        <w:rPr>
          <w:szCs w:val="18"/>
        </w:rPr>
        <w:t>.</w:t>
      </w:r>
      <w:r w:rsidR="006216BB">
        <w:rPr>
          <w:szCs w:val="18"/>
        </w:rPr>
        <w:t xml:space="preserve"> Současně si zadavatel vyhrazuje stejným způsobem jako cenu služeb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6216BB">
        <w:rPr>
          <w:rFonts w:eastAsia="Times New Roman"/>
          <w:lang w:eastAsia="cs-CZ"/>
        </w:rPr>
        <w:t xml:space="preserve"> navýšit či snížit i maximální možný rozsah služeb, tj. maximální cenu za všechny služby dle </w:t>
      </w:r>
      <w:r w:rsidR="006216BB" w:rsidRPr="006216BB">
        <w:rPr>
          <w:rFonts w:eastAsia="Times New Roman"/>
          <w:lang w:eastAsia="cs-CZ"/>
        </w:rPr>
        <w:t>Smlouvy o</w:t>
      </w:r>
      <w:r w:rsidR="006216BB">
        <w:rPr>
          <w:rFonts w:eastAsia="Times New Roman"/>
          <w:lang w:eastAsia="cs-CZ"/>
        </w:rPr>
        <w:t> </w:t>
      </w:r>
      <w:r w:rsidR="006216BB" w:rsidRPr="006216BB">
        <w:rPr>
          <w:rFonts w:eastAsia="Times New Roman"/>
          <w:lang w:eastAsia="cs-CZ"/>
        </w:rPr>
        <w:t>poskytování služeb pro ETCS</w:t>
      </w:r>
      <w:r w:rsidR="00A009FE">
        <w:rPr>
          <w:rFonts w:eastAsia="Times New Roman"/>
          <w:lang w:eastAsia="cs-CZ"/>
        </w:rPr>
        <w:t>.</w:t>
      </w:r>
    </w:p>
    <w:p w14:paraId="6830DBA2" w14:textId="1A4787C4" w:rsidR="00C03E45" w:rsidRPr="00A009FE" w:rsidRDefault="00C03E45" w:rsidP="00A009FE">
      <w:pPr>
        <w:pStyle w:val="podlnek"/>
        <w:ind w:left="567" w:firstLine="567"/>
        <w:jc w:val="both"/>
        <w:rPr>
          <w:rFonts w:cs="Arial"/>
          <w:szCs w:val="18"/>
        </w:rPr>
      </w:pPr>
      <w:r w:rsidRPr="00C03E45">
        <w:rPr>
          <w:rFonts w:cs="Arial"/>
          <w:szCs w:val="18"/>
        </w:rPr>
        <w:t xml:space="preserve">Zadavatel si formou vyhrazené změny závazku dle § 100 odst. 1 ZZVZ vyhrazuje </w:t>
      </w:r>
      <w:r>
        <w:rPr>
          <w:rFonts w:cs="Arial"/>
          <w:szCs w:val="18"/>
        </w:rPr>
        <w:t xml:space="preserve">také </w:t>
      </w:r>
      <w:r w:rsidRPr="00C03E45">
        <w:rPr>
          <w:rFonts w:cs="Arial"/>
          <w:szCs w:val="18"/>
        </w:rPr>
        <w:t>navýšení cen služeb údržby, servisu a rozvoje dodan</w:t>
      </w:r>
      <w:r w:rsidR="001A28CD">
        <w:rPr>
          <w:rFonts w:cs="Arial"/>
          <w:szCs w:val="18"/>
        </w:rPr>
        <w:t>é</w:t>
      </w:r>
      <w:r w:rsidRPr="00C03E45">
        <w:rPr>
          <w:rFonts w:cs="Arial"/>
          <w:szCs w:val="18"/>
        </w:rPr>
        <w:t xml:space="preserve"> </w:t>
      </w:r>
      <w:r>
        <w:rPr>
          <w:rFonts w:cs="Arial"/>
          <w:szCs w:val="18"/>
        </w:rPr>
        <w:t>provozní aplikac</w:t>
      </w:r>
      <w:r w:rsidR="001A28CD">
        <w:rPr>
          <w:rFonts w:cs="Arial"/>
          <w:szCs w:val="18"/>
        </w:rPr>
        <w:t>e</w:t>
      </w:r>
      <w:r>
        <w:rPr>
          <w:rFonts w:cs="Arial"/>
          <w:szCs w:val="18"/>
        </w:rPr>
        <w:t xml:space="preserve"> dle Smlouvy o poskytování služeb pro provozní aplikac</w:t>
      </w:r>
      <w:r w:rsidR="001A28CD">
        <w:rPr>
          <w:rFonts w:cs="Arial"/>
          <w:szCs w:val="18"/>
        </w:rPr>
        <w:t>i</w:t>
      </w:r>
      <w:r>
        <w:rPr>
          <w:rFonts w:cs="Arial"/>
          <w:szCs w:val="18"/>
        </w:rPr>
        <w:t>. Sjednaná cena</w:t>
      </w:r>
      <w:r w:rsidRPr="00C03E45">
        <w:rPr>
          <w:rFonts w:cs="Arial"/>
          <w:szCs w:val="18"/>
        </w:rPr>
        <w:t xml:space="preserve"> </w:t>
      </w:r>
      <w:r>
        <w:rPr>
          <w:rFonts w:cs="Arial"/>
          <w:szCs w:val="18"/>
        </w:rPr>
        <w:t xml:space="preserve">a všechny její části </w:t>
      </w:r>
      <w:r w:rsidRPr="00C03E45">
        <w:rPr>
          <w:rFonts w:cs="Arial"/>
          <w:szCs w:val="18"/>
        </w:rPr>
        <w:t xml:space="preserve">budou zvýšeny </w:t>
      </w:r>
      <w:r w:rsidR="00A009FE">
        <w:rPr>
          <w:rFonts w:cs="Arial"/>
          <w:szCs w:val="18"/>
        </w:rPr>
        <w:t xml:space="preserve">či sníženy </w:t>
      </w:r>
      <w:r w:rsidRPr="00C03E45">
        <w:rPr>
          <w:rFonts w:cs="Arial"/>
          <w:szCs w:val="18"/>
        </w:rPr>
        <w:t xml:space="preserve">o hodnotu odpovídající </w:t>
      </w:r>
      <w:r w:rsidR="00A009FE">
        <w:rPr>
          <w:rFonts w:cs="Arial"/>
          <w:szCs w:val="18"/>
        </w:rPr>
        <w:t>zvýšení či snížení</w:t>
      </w:r>
      <w:r w:rsidRPr="00C03E45">
        <w:rPr>
          <w:rFonts w:cs="Arial"/>
          <w:szCs w:val="18"/>
        </w:rPr>
        <w:t xml:space="preserve"> </w:t>
      </w:r>
      <w:r w:rsidR="00A009FE" w:rsidRPr="00A009FE">
        <w:rPr>
          <w:rFonts w:cs="Arial"/>
          <w:szCs w:val="18"/>
        </w:rPr>
        <w:t>meziročního indexu průměrné hrubé měsíční mzdy zaměstnanců, podle odvětví CZ-NACE, pro Odvětví (sekce CZ-NACE) J - Informační a komunikační činnosti</w:t>
      </w:r>
      <w:r w:rsidR="00A009FE">
        <w:rPr>
          <w:rFonts w:cs="Arial"/>
          <w:szCs w:val="18"/>
        </w:rPr>
        <w:t>, a to v souladu s příslušnými ustanoveními Smlouvy o poskytování služeb pro provozní aplikaci.</w:t>
      </w:r>
      <w:r w:rsidR="00A009FE" w:rsidRPr="00A009FE">
        <w:rPr>
          <w:szCs w:val="18"/>
        </w:rPr>
        <w:t xml:space="preserve"> </w:t>
      </w:r>
      <w:r w:rsidR="00A009FE">
        <w:rPr>
          <w:szCs w:val="18"/>
        </w:rPr>
        <w:t xml:space="preserve">Současně si </w:t>
      </w:r>
      <w:r w:rsidR="003A44D9">
        <w:rPr>
          <w:szCs w:val="18"/>
        </w:rPr>
        <w:t>Z</w:t>
      </w:r>
      <w:r w:rsidR="00A009FE">
        <w:rPr>
          <w:szCs w:val="18"/>
        </w:rPr>
        <w:t xml:space="preserve">adavatel vyhrazuje stejným způsobem jako cenu služeb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 xml:space="preserve">provozní aplikaci navýšit či snížit i maximální možný rozsah služeb, tj. maximální cenu za všechny služby dle </w:t>
      </w:r>
      <w:r w:rsidR="00A009FE" w:rsidRPr="006216BB">
        <w:rPr>
          <w:rFonts w:eastAsia="Times New Roman"/>
          <w:lang w:eastAsia="cs-CZ"/>
        </w:rPr>
        <w:t>Smlouvy o</w:t>
      </w:r>
      <w:r w:rsidR="00A009FE">
        <w:rPr>
          <w:rFonts w:eastAsia="Times New Roman"/>
          <w:lang w:eastAsia="cs-CZ"/>
        </w:rPr>
        <w:t> </w:t>
      </w:r>
      <w:r w:rsidR="00A009FE" w:rsidRPr="006216BB">
        <w:rPr>
          <w:rFonts w:eastAsia="Times New Roman"/>
          <w:lang w:eastAsia="cs-CZ"/>
        </w:rPr>
        <w:t xml:space="preserve">poskytování služeb pro </w:t>
      </w:r>
      <w:r w:rsidR="00A009FE">
        <w:rPr>
          <w:rFonts w:eastAsia="Times New Roman"/>
          <w:lang w:eastAsia="cs-CZ"/>
        </w:rPr>
        <w:t>provozní aplikaci.</w:t>
      </w:r>
    </w:p>
    <w:p w14:paraId="03CA45B2" w14:textId="2DF35DC4" w:rsidR="008444FB" w:rsidRDefault="008444FB" w:rsidP="008444FB">
      <w:pPr>
        <w:pStyle w:val="Normlnlnek"/>
      </w:pPr>
      <w:bookmarkStart w:id="25" w:name="_Ref123563326"/>
      <w:bookmarkStart w:id="26" w:name="_Toc130201646"/>
      <w:r w:rsidRPr="00BE21BF">
        <w:t>Součást</w:t>
      </w:r>
      <w:r w:rsidR="003C26E4" w:rsidRPr="00BE21BF">
        <w:t>i</w:t>
      </w:r>
      <w:r w:rsidRPr="00BE21BF">
        <w:t xml:space="preserve"> </w:t>
      </w:r>
      <w:r w:rsidR="003C26E4" w:rsidRPr="00BE21BF">
        <w:t>z</w:t>
      </w:r>
      <w:r w:rsidRPr="00BE21BF">
        <w:t>adávací</w:t>
      </w:r>
      <w:r>
        <w:t xml:space="preserve"> dokumentace</w:t>
      </w:r>
      <w:bookmarkEnd w:id="25"/>
      <w:bookmarkEnd w:id="26"/>
    </w:p>
    <w:p w14:paraId="4BC6A223" w14:textId="0D070611" w:rsidR="008444FB" w:rsidRDefault="008444FB" w:rsidP="008444FB">
      <w:pPr>
        <w:jc w:val="both"/>
      </w:pPr>
      <w:r w:rsidRPr="008444FB">
        <w:t>Zadávací dokumentaci tvoří následující dokumenty obsahující zadávací podmínky</w:t>
      </w:r>
      <w:r>
        <w:t>:</w:t>
      </w:r>
    </w:p>
    <w:p w14:paraId="3C69BEE0" w14:textId="70280EA4" w:rsidR="008444FB" w:rsidRPr="008444FB" w:rsidRDefault="008444FB" w:rsidP="008444FB">
      <w:pPr>
        <w:jc w:val="both"/>
        <w:rPr>
          <w:b/>
          <w:bCs/>
        </w:rPr>
      </w:pPr>
      <w:r w:rsidRPr="008444FB">
        <w:rPr>
          <w:b/>
          <w:bCs/>
        </w:rPr>
        <w:t>DÍL 1</w:t>
      </w:r>
      <w:r w:rsidRPr="008444FB">
        <w:rPr>
          <w:b/>
          <w:bCs/>
        </w:rPr>
        <w:tab/>
        <w:t>POŽADAVKY A PODMÍNKY PRO ZPRACOVÁNÍ NABÍDKY</w:t>
      </w:r>
    </w:p>
    <w:p w14:paraId="63DA93CB" w14:textId="0C7234C6" w:rsidR="008444FB" w:rsidRDefault="008444FB" w:rsidP="008444FB">
      <w:pPr>
        <w:jc w:val="both"/>
      </w:pPr>
      <w:r>
        <w:t xml:space="preserve">Část </w:t>
      </w:r>
      <w:r w:rsidR="009A230F">
        <w:t>1</w:t>
      </w:r>
      <w:r>
        <w:tab/>
        <w:t>Zadávací dokumentace (tento dokument</w:t>
      </w:r>
      <w:r w:rsidR="00E915B2">
        <w:t>, včetně příloh</w:t>
      </w:r>
      <w:r>
        <w:t>)</w:t>
      </w:r>
    </w:p>
    <w:p w14:paraId="5364AF35" w14:textId="11953052" w:rsidR="008444FB" w:rsidRPr="008444FB" w:rsidRDefault="008444FB" w:rsidP="008444FB">
      <w:pPr>
        <w:jc w:val="both"/>
        <w:rPr>
          <w:b/>
          <w:bCs/>
        </w:rPr>
      </w:pPr>
      <w:r w:rsidRPr="008444FB">
        <w:rPr>
          <w:b/>
          <w:bCs/>
        </w:rPr>
        <w:t>DÍL 2</w:t>
      </w:r>
      <w:r w:rsidRPr="008444FB">
        <w:rPr>
          <w:b/>
          <w:bCs/>
        </w:rPr>
        <w:tab/>
        <w:t>SMLOUVA A JEJÍ SOUČÁSTI</w:t>
      </w:r>
    </w:p>
    <w:p w14:paraId="58A263A3" w14:textId="77777777" w:rsidR="008444FB" w:rsidRDefault="008444FB" w:rsidP="008444FB">
      <w:pPr>
        <w:jc w:val="both"/>
      </w:pPr>
      <w:r>
        <w:t>Část 1</w:t>
      </w:r>
      <w:r>
        <w:tab/>
        <w:t>Smlouva o dílo (včetně příloh)</w:t>
      </w:r>
    </w:p>
    <w:p w14:paraId="68D546D1" w14:textId="77777777" w:rsidR="008444FB" w:rsidRDefault="008444FB" w:rsidP="008444FB">
      <w:pPr>
        <w:jc w:val="both"/>
      </w:pPr>
      <w:r>
        <w:t>Část 2</w:t>
      </w:r>
      <w:r>
        <w:tab/>
        <w:t xml:space="preserve">Dopis nabídky </w:t>
      </w:r>
    </w:p>
    <w:p w14:paraId="590AC1A0" w14:textId="77777777" w:rsidR="008444FB" w:rsidRDefault="008444FB" w:rsidP="008444FB">
      <w:pPr>
        <w:jc w:val="both"/>
      </w:pPr>
      <w:r>
        <w:t>Část 3</w:t>
      </w:r>
      <w:r>
        <w:tab/>
        <w:t>Příloha k nabídce</w:t>
      </w:r>
    </w:p>
    <w:p w14:paraId="0CB30114" w14:textId="77777777" w:rsidR="008444FB" w:rsidRDefault="008444FB" w:rsidP="008444FB">
      <w:pPr>
        <w:jc w:val="both"/>
      </w:pPr>
      <w:r>
        <w:t>Část 4</w:t>
      </w:r>
      <w:r>
        <w:tab/>
        <w:t xml:space="preserve">Smluvní podmínky pro dodávku technologických zařízení a projektování-výstavbu elektro- a strojně-technologického díla a pozemních a inženýrských staveb projektovaných zhotovitelem (FIDIC 1999) – Obecné podmínky </w:t>
      </w:r>
      <w:r w:rsidRPr="003C26E4">
        <w:t>(</w:t>
      </w:r>
      <w:r w:rsidRPr="00E915B2">
        <w:rPr>
          <w:b/>
          <w:bCs/>
        </w:rPr>
        <w:t>„Obecné podmínky“</w:t>
      </w:r>
      <w:r>
        <w:t>)</w:t>
      </w:r>
    </w:p>
    <w:p w14:paraId="4A3D0999" w14:textId="77777777" w:rsidR="008444FB" w:rsidRDefault="008444FB" w:rsidP="008444FB">
      <w:pPr>
        <w:jc w:val="both"/>
      </w:pPr>
      <w:r>
        <w:t xml:space="preserve">Část 5 </w:t>
      </w:r>
      <w:r>
        <w:ta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w:t>
      </w:r>
      <w:r w:rsidRPr="003C26E4">
        <w:t>(</w:t>
      </w:r>
      <w:r w:rsidRPr="00E915B2">
        <w:rPr>
          <w:b/>
          <w:bCs/>
        </w:rPr>
        <w:t>„Zvláštní podmínky“</w:t>
      </w:r>
      <w:r>
        <w:t xml:space="preserve">) </w:t>
      </w:r>
      <w:r>
        <w:tab/>
      </w:r>
    </w:p>
    <w:p w14:paraId="22A6084D" w14:textId="77777777" w:rsidR="008444FB" w:rsidRDefault="008444FB" w:rsidP="008444FB">
      <w:pPr>
        <w:jc w:val="both"/>
      </w:pPr>
      <w:r>
        <w:tab/>
        <w:t xml:space="preserve">Obecné podmínky a Zvláštní podmínky společně jako </w:t>
      </w:r>
      <w:r w:rsidRPr="00E915B2">
        <w:rPr>
          <w:b/>
          <w:bCs/>
        </w:rPr>
        <w:t>„Smluvní podmínky“</w:t>
      </w:r>
    </w:p>
    <w:p w14:paraId="56994405" w14:textId="77777777" w:rsidR="008444FB" w:rsidRDefault="008444FB" w:rsidP="008444FB">
      <w:pPr>
        <w:jc w:val="both"/>
      </w:pPr>
      <w:r>
        <w:t xml:space="preserve">Část 6 </w:t>
      </w:r>
      <w:r>
        <w:tab/>
        <w:t>Technické kvalitativní podmínky staveb státních drah (TKP)</w:t>
      </w:r>
    </w:p>
    <w:p w14:paraId="50D349AF" w14:textId="77777777" w:rsidR="008444FB" w:rsidRDefault="008444FB" w:rsidP="008444FB">
      <w:pPr>
        <w:jc w:val="both"/>
      </w:pPr>
      <w:r>
        <w:t xml:space="preserve">Část 7 </w:t>
      </w:r>
      <w:r>
        <w:tab/>
        <w:t>Všeobecné technické podmínky</w:t>
      </w:r>
    </w:p>
    <w:p w14:paraId="54BE9E8E" w14:textId="77777777" w:rsidR="008444FB" w:rsidRDefault="008444FB" w:rsidP="008444FB">
      <w:pPr>
        <w:jc w:val="both"/>
      </w:pPr>
      <w:r>
        <w:lastRenderedPageBreak/>
        <w:t>Část 8</w:t>
      </w:r>
      <w:r>
        <w:tab/>
        <w:t>Zvláštní technické podmínky</w:t>
      </w:r>
    </w:p>
    <w:p w14:paraId="2FD5A194" w14:textId="7815D45D" w:rsidR="008444FB" w:rsidRDefault="008444FB" w:rsidP="008444FB">
      <w:pPr>
        <w:jc w:val="both"/>
      </w:pPr>
      <w:r>
        <w:t>Část 9</w:t>
      </w:r>
      <w:r>
        <w:tab/>
        <w:t>Ostatní dokumenty tvořící součást Smlouvy (dostupné na</w:t>
      </w:r>
      <w:r w:rsidR="00E915B2">
        <w:t> </w:t>
      </w:r>
      <w:r>
        <w:t>https://www.sfdi.cz/pravidla-metodiky-a-</w:t>
      </w:r>
      <w:proofErr w:type="spellStart"/>
      <w:r>
        <w:t>ceniky</w:t>
      </w:r>
      <w:proofErr w:type="spellEnd"/>
      <w:r>
        <w:t>/metodiky/)</w:t>
      </w:r>
    </w:p>
    <w:p w14:paraId="31A46523" w14:textId="6CF15B98" w:rsidR="008444FB" w:rsidRDefault="008444FB">
      <w:pPr>
        <w:pStyle w:val="Odstavecseseznamem"/>
        <w:numPr>
          <w:ilvl w:val="0"/>
          <w:numId w:val="23"/>
        </w:numPr>
        <w:jc w:val="both"/>
      </w:pPr>
      <w:r>
        <w:t>Metodika pro kvantifikaci finančních nároků při zpoždění a prodloužení – schváleno Ministerstvem dopravy dne 10.11.2020</w:t>
      </w:r>
    </w:p>
    <w:p w14:paraId="0AC8B64D" w14:textId="6DE6446A" w:rsidR="008444FB" w:rsidRDefault="008444FB">
      <w:pPr>
        <w:pStyle w:val="Odstavecseseznamem"/>
        <w:numPr>
          <w:ilvl w:val="0"/>
          <w:numId w:val="23"/>
        </w:numPr>
        <w:jc w:val="both"/>
      </w:pPr>
      <w:r>
        <w:t>Metodika pro časové řízení u stavebních zakázek podle Smluvních podmínek FIDIC (1.vydání leden 2018) schváleno Ministerstvem dopravy dne 20.2.2018</w:t>
      </w:r>
    </w:p>
    <w:p w14:paraId="51065F7E" w14:textId="54CF91A1" w:rsidR="008444FB" w:rsidRDefault="008444FB">
      <w:pPr>
        <w:pStyle w:val="Odstavecseseznamem"/>
        <w:numPr>
          <w:ilvl w:val="0"/>
          <w:numId w:val="23"/>
        </w:numPr>
        <w:jc w:val="both"/>
      </w:pPr>
      <w:r>
        <w:t>Metodika pro správu změn díla (variací) u stavebních zakázek financovaných z</w:t>
      </w:r>
      <w:r w:rsidR="00E915B2">
        <w:t> </w:t>
      </w:r>
      <w:r>
        <w:t>rozpočtu SFDI podle smluvních podmínek FIDIC (Červené knihy) ve vztahu k</w:t>
      </w:r>
      <w:r w:rsidR="00E915B2">
        <w:t> </w:t>
      </w:r>
      <w:r>
        <w:t>úpravě zadávání veřejných zakázek – 1.vydání, leden 2018</w:t>
      </w:r>
    </w:p>
    <w:p w14:paraId="3A12B32B" w14:textId="236B7CDA" w:rsidR="009A230F" w:rsidRDefault="009A230F" w:rsidP="009A230F">
      <w:pPr>
        <w:ind w:left="709"/>
        <w:jc w:val="both"/>
        <w:rPr>
          <w:b/>
          <w:bCs/>
        </w:rPr>
      </w:pPr>
      <w:r w:rsidRPr="009A230F">
        <w:t>Technické kvalitativní podmínky staveb státních drah</w:t>
      </w:r>
      <w:r>
        <w:t xml:space="preserve">, </w:t>
      </w:r>
      <w:r w:rsidRPr="009A230F">
        <w:t>Všeobecné technické podmínky</w:t>
      </w:r>
      <w:r>
        <w:t xml:space="preserve">, </w:t>
      </w:r>
      <w:r w:rsidRPr="009A230F">
        <w:t>Zvláštní technické podmínky</w:t>
      </w:r>
      <w:r>
        <w:t xml:space="preserve"> a </w:t>
      </w:r>
      <w:r w:rsidRPr="009A230F">
        <w:t>Ostatní dokumenty tvořící součást Smlouvy</w:t>
      </w:r>
      <w:r>
        <w:t xml:space="preserve"> společně jako </w:t>
      </w:r>
      <w:r w:rsidRPr="009A230F">
        <w:rPr>
          <w:b/>
          <w:bCs/>
        </w:rPr>
        <w:t>„</w:t>
      </w:r>
      <w:r>
        <w:rPr>
          <w:b/>
          <w:bCs/>
        </w:rPr>
        <w:t>Požadavky objednatele</w:t>
      </w:r>
      <w:r w:rsidRPr="009A230F">
        <w:rPr>
          <w:b/>
          <w:bCs/>
        </w:rPr>
        <w:t>“</w:t>
      </w:r>
    </w:p>
    <w:p w14:paraId="5130BBD6" w14:textId="3E64D091" w:rsidR="00525C45" w:rsidRDefault="00525C45" w:rsidP="00525C45">
      <w:pPr>
        <w:jc w:val="both"/>
      </w:pPr>
      <w:r>
        <w:t>Část 10</w:t>
      </w:r>
      <w:r>
        <w:tab/>
        <w:t xml:space="preserve">Smlouva </w:t>
      </w:r>
      <w:r w:rsidRPr="00525C45">
        <w:t xml:space="preserve">o poskytování služeb </w:t>
      </w:r>
      <w:r w:rsidR="008F3810">
        <w:t xml:space="preserve">pro </w:t>
      </w:r>
      <w:r w:rsidR="006E2549">
        <w:t>ETCS</w:t>
      </w:r>
    </w:p>
    <w:p w14:paraId="5E8DC547" w14:textId="37086616" w:rsidR="006E2549" w:rsidRDefault="006E2549" w:rsidP="00525C45">
      <w:pPr>
        <w:jc w:val="both"/>
      </w:pPr>
      <w:r>
        <w:t>Část 11</w:t>
      </w:r>
      <w:r>
        <w:tab/>
        <w:t>Smlouva o poskytování služeb pro provozní aplikac</w:t>
      </w:r>
      <w:r w:rsidR="001A28CD">
        <w:t>i</w:t>
      </w:r>
    </w:p>
    <w:p w14:paraId="61FD9743" w14:textId="77777777" w:rsidR="008444FB" w:rsidRPr="00E915B2" w:rsidRDefault="008444FB" w:rsidP="008444FB">
      <w:pPr>
        <w:jc w:val="both"/>
        <w:rPr>
          <w:b/>
          <w:bCs/>
        </w:rPr>
      </w:pPr>
      <w:r w:rsidRPr="00E915B2">
        <w:rPr>
          <w:b/>
          <w:bCs/>
        </w:rPr>
        <w:t>DÍL 3</w:t>
      </w:r>
      <w:r w:rsidRPr="00E915B2">
        <w:rPr>
          <w:b/>
          <w:bCs/>
        </w:rPr>
        <w:tab/>
      </w:r>
      <w:bookmarkStart w:id="27" w:name="_Hlk128326562"/>
      <w:r w:rsidRPr="00E915B2">
        <w:rPr>
          <w:b/>
          <w:bCs/>
        </w:rPr>
        <w:t>ZJEDNODUŠENÁ DOKUMENTACE VE STADIU 2</w:t>
      </w:r>
      <w:bookmarkEnd w:id="27"/>
    </w:p>
    <w:p w14:paraId="58A0C7DF" w14:textId="77777777" w:rsidR="008444FB" w:rsidRPr="00E915B2" w:rsidRDefault="008444FB" w:rsidP="008444FB">
      <w:pPr>
        <w:jc w:val="both"/>
        <w:rPr>
          <w:b/>
          <w:bCs/>
        </w:rPr>
      </w:pPr>
      <w:r w:rsidRPr="00E915B2">
        <w:rPr>
          <w:b/>
          <w:bCs/>
        </w:rPr>
        <w:t>DÍL 4</w:t>
      </w:r>
      <w:r w:rsidRPr="00E915B2">
        <w:rPr>
          <w:b/>
          <w:bCs/>
        </w:rPr>
        <w:tab/>
        <w:t>POŽADAVKY NA VÝKON NEBO FUNKCI</w:t>
      </w:r>
    </w:p>
    <w:p w14:paraId="2B208A62" w14:textId="77777777" w:rsidR="008444FB" w:rsidRPr="0023452F" w:rsidRDefault="008444FB" w:rsidP="008444FB">
      <w:pPr>
        <w:jc w:val="both"/>
      </w:pPr>
      <w:r w:rsidRPr="0023452F">
        <w:t>Část 1</w:t>
      </w:r>
      <w:r w:rsidRPr="0023452F">
        <w:tab/>
        <w:t>Rekapitulace ceny</w:t>
      </w:r>
    </w:p>
    <w:p w14:paraId="1A699950" w14:textId="77777777" w:rsidR="008444FB" w:rsidRDefault="008444FB" w:rsidP="008444FB">
      <w:pPr>
        <w:jc w:val="both"/>
      </w:pPr>
      <w:r w:rsidRPr="007D1403">
        <w:t>Část 2</w:t>
      </w:r>
      <w:r w:rsidRPr="007D1403">
        <w:tab/>
        <w:t>Požadavky na výkon nebo funkci</w:t>
      </w:r>
    </w:p>
    <w:p w14:paraId="7B11CE06" w14:textId="602B3F05" w:rsidR="008444FB" w:rsidRPr="008444FB" w:rsidRDefault="008444FB" w:rsidP="008444FB">
      <w:pPr>
        <w:jc w:val="both"/>
      </w:pPr>
      <w:r>
        <w:tab/>
        <w:t>Zadavatel v souladu s § 92 odst. 2 ZZVZ nahradil dokumenty dle § 92 odst. 1 ZZVZ požadavky na výkon nebo funkci.</w:t>
      </w:r>
    </w:p>
    <w:p w14:paraId="237C4FA7" w14:textId="26AE7FAE" w:rsidR="00E016CE" w:rsidRDefault="005D636E" w:rsidP="00547602">
      <w:pPr>
        <w:pStyle w:val="Normlnlnek"/>
        <w:jc w:val="both"/>
      </w:pPr>
      <w:bookmarkStart w:id="28" w:name="_Toc130201647"/>
      <w:r w:rsidRPr="00FE1347">
        <w:t>Předpokládaná hodnota</w:t>
      </w:r>
      <w:bookmarkEnd w:id="28"/>
    </w:p>
    <w:p w14:paraId="5F5E24DC" w14:textId="11BAA112" w:rsidR="004D222F" w:rsidRPr="00547602" w:rsidRDefault="004D222F" w:rsidP="00B82D5E">
      <w:pPr>
        <w:pStyle w:val="Normlnodstavec"/>
        <w:numPr>
          <w:ilvl w:val="0"/>
          <w:numId w:val="0"/>
        </w:numPr>
        <w:ind w:left="568"/>
        <w:jc w:val="both"/>
      </w:pPr>
      <w:r w:rsidRPr="00547602">
        <w:t xml:space="preserve">Předpokládaná hodnota veřejné </w:t>
      </w:r>
      <w:r w:rsidRPr="00711B41">
        <w:t xml:space="preserve">zakázky činí </w:t>
      </w:r>
      <w:r w:rsidR="00A926FE" w:rsidRPr="00711B41">
        <w:t>12</w:t>
      </w:r>
      <w:r w:rsidR="00B82D5E" w:rsidRPr="00711B41">
        <w:t>.</w:t>
      </w:r>
      <w:ins w:id="29" w:author="Autor">
        <w:r w:rsidR="00A432F2" w:rsidRPr="00A432F2">
          <w:t xml:space="preserve"> 318</w:t>
        </w:r>
        <w:r w:rsidR="00A432F2">
          <w:t>.</w:t>
        </w:r>
        <w:r w:rsidR="00A432F2" w:rsidRPr="00A432F2">
          <w:t>640</w:t>
        </w:r>
      </w:ins>
      <w:del w:id="30" w:author="Autor">
        <w:r w:rsidR="00C03C9C" w:rsidRPr="00711B41" w:rsidDel="00A432F2">
          <w:delText>842</w:delText>
        </w:r>
        <w:r w:rsidR="00B82D5E" w:rsidRPr="00711B41" w:rsidDel="00A432F2">
          <w:delText>.</w:delText>
        </w:r>
        <w:r w:rsidR="00A926FE" w:rsidRPr="00711B41" w:rsidDel="00A432F2">
          <w:delText>140</w:delText>
        </w:r>
      </w:del>
      <w:r w:rsidR="00B82D5E" w:rsidRPr="00711B41">
        <w:t>.000,-</w:t>
      </w:r>
      <w:r w:rsidRPr="00711B41">
        <w:t xml:space="preserve"> Kč bez</w:t>
      </w:r>
      <w:r w:rsidRPr="00547602">
        <w:t xml:space="preserve"> DPH</w:t>
      </w:r>
      <w:r w:rsidR="00525C45">
        <w:t xml:space="preserve"> a byla stanovena v souladu s § 16 a násl. ZZVZ</w:t>
      </w:r>
      <w:r w:rsidRPr="00547602">
        <w:t>.</w:t>
      </w:r>
    </w:p>
    <w:p w14:paraId="51347559" w14:textId="531FBF68" w:rsidR="005D636E" w:rsidRPr="005D636E" w:rsidRDefault="005D636E" w:rsidP="00547602">
      <w:pPr>
        <w:pStyle w:val="Normlnlnek"/>
        <w:jc w:val="both"/>
        <w:rPr>
          <w:rFonts w:eastAsia="Verdana"/>
          <w:noProof/>
        </w:rPr>
      </w:pPr>
      <w:bookmarkStart w:id="31" w:name="_Toc130201648"/>
      <w:r w:rsidRPr="005D636E">
        <w:rPr>
          <w:rFonts w:eastAsia="Verdana"/>
          <w:noProof/>
        </w:rPr>
        <w:t>Doba plnění a místo plnění veřejné zakázky</w:t>
      </w:r>
      <w:r w:rsidR="00137A0E">
        <w:rPr>
          <w:rFonts w:eastAsia="Verdana"/>
          <w:noProof/>
        </w:rPr>
        <w:t>, prohlídka místa plnění</w:t>
      </w:r>
      <w:bookmarkEnd w:id="31"/>
    </w:p>
    <w:p w14:paraId="6486B823" w14:textId="77777777" w:rsidR="005D636E" w:rsidRPr="00295111" w:rsidRDefault="005D636E" w:rsidP="00B52143">
      <w:pPr>
        <w:pStyle w:val="Normlnodstavec"/>
        <w:ind w:left="567"/>
        <w:jc w:val="both"/>
        <w:rPr>
          <w:b/>
        </w:rPr>
      </w:pPr>
      <w:r w:rsidRPr="00295111">
        <w:rPr>
          <w:b/>
        </w:rPr>
        <w:t>Doba plnění veřejné zakázky</w:t>
      </w:r>
    </w:p>
    <w:p w14:paraId="5E9F665F" w14:textId="56FB74BC" w:rsidR="006B73E8" w:rsidRDefault="00E20412" w:rsidP="00B52143">
      <w:pPr>
        <w:keepLines/>
        <w:jc w:val="both"/>
        <w:rPr>
          <w:rFonts w:eastAsiaTheme="majorEastAsia" w:cstheme="majorBidi"/>
          <w:bCs/>
        </w:rPr>
      </w:pPr>
      <w:r w:rsidRPr="003D7DAA">
        <w:rPr>
          <w:rFonts w:eastAsiaTheme="majorEastAsia" w:cstheme="majorBidi"/>
          <w:bCs/>
        </w:rPr>
        <w:t>Doba plnění veřejné zakázky je uvedena v Příloze k</w:t>
      </w:r>
      <w:r>
        <w:rPr>
          <w:rFonts w:eastAsiaTheme="majorEastAsia" w:cstheme="majorBidi"/>
          <w:bCs/>
        </w:rPr>
        <w:t> </w:t>
      </w:r>
      <w:r w:rsidRPr="003D7DAA">
        <w:rPr>
          <w:rFonts w:eastAsiaTheme="majorEastAsia" w:cstheme="majorBidi"/>
          <w:bCs/>
        </w:rPr>
        <w:t>nabídce</w:t>
      </w:r>
      <w:r w:rsidRPr="00E20412">
        <w:rPr>
          <w:rFonts w:eastAsiaTheme="majorEastAsia" w:cstheme="majorBidi"/>
          <w:bCs/>
        </w:rPr>
        <w:t xml:space="preserve">, která </w:t>
      </w:r>
      <w:r w:rsidR="009D3A3A" w:rsidRPr="00E20412">
        <w:rPr>
          <w:rFonts w:eastAsiaTheme="majorEastAsia" w:cstheme="majorBidi"/>
          <w:bCs/>
        </w:rPr>
        <w:t xml:space="preserve">tvoří </w:t>
      </w:r>
      <w:r w:rsidR="009D3A3A" w:rsidRPr="00E20412">
        <w:rPr>
          <w:rFonts w:eastAsiaTheme="majorEastAsia" w:cstheme="majorBidi"/>
        </w:rPr>
        <w:t xml:space="preserve">přílohu </w:t>
      </w:r>
      <w:r w:rsidR="004A3109" w:rsidRPr="00E20412">
        <w:rPr>
          <w:rFonts w:eastAsiaTheme="majorEastAsia" w:cstheme="majorBidi"/>
        </w:rPr>
        <w:t xml:space="preserve">č. 12 </w:t>
      </w:r>
      <w:r w:rsidR="009D3A3A" w:rsidRPr="00E20412">
        <w:rPr>
          <w:rFonts w:eastAsiaTheme="majorEastAsia" w:cstheme="majorBidi"/>
          <w:bCs/>
        </w:rPr>
        <w:t>této Zadávací dokumentace</w:t>
      </w:r>
      <w:r w:rsidR="00295111">
        <w:rPr>
          <w:rFonts w:eastAsiaTheme="majorEastAsia" w:cstheme="majorBidi"/>
          <w:bCs/>
        </w:rPr>
        <w:t xml:space="preserve">, ve Smlouvě </w:t>
      </w:r>
      <w:r w:rsidR="00295111" w:rsidRPr="00295111">
        <w:rPr>
          <w:rFonts w:eastAsiaTheme="majorEastAsia" w:cstheme="majorBidi"/>
          <w:bCs/>
        </w:rPr>
        <w:t xml:space="preserve">o poskytování služeb </w:t>
      </w:r>
      <w:r w:rsidR="00002F63">
        <w:rPr>
          <w:rFonts w:eastAsiaTheme="majorEastAsia" w:cstheme="majorBidi"/>
          <w:bCs/>
        </w:rPr>
        <w:t>pro ETCS a ve Smlouvě o poskytování služeb pro provozní aplikac</w:t>
      </w:r>
      <w:r w:rsidR="001A28CD">
        <w:rPr>
          <w:rFonts w:eastAsiaTheme="majorEastAsia" w:cstheme="majorBidi"/>
          <w:bCs/>
        </w:rPr>
        <w:t>i</w:t>
      </w:r>
      <w:r w:rsidR="00295111">
        <w:rPr>
          <w:rFonts w:eastAsiaTheme="majorEastAsia" w:cstheme="majorBidi"/>
          <w:bCs/>
        </w:rPr>
        <w:t>.</w:t>
      </w:r>
    </w:p>
    <w:p w14:paraId="3A9D63AA" w14:textId="08E05583" w:rsidR="006C1322" w:rsidRDefault="006C1322" w:rsidP="00B52143">
      <w:pPr>
        <w:keepLines/>
        <w:jc w:val="both"/>
        <w:rPr>
          <w:rFonts w:eastAsiaTheme="majorEastAsia" w:cstheme="majorBidi"/>
          <w:bCs/>
        </w:rPr>
      </w:pPr>
      <w:r>
        <w:rPr>
          <w:rFonts w:eastAsiaTheme="majorEastAsia" w:cstheme="majorBidi"/>
          <w:bCs/>
        </w:rPr>
        <w:t>Zadavatel upozorňuje, že pozemky</w:t>
      </w:r>
      <w:r w:rsidR="00B62175">
        <w:rPr>
          <w:rFonts w:eastAsiaTheme="majorEastAsia" w:cstheme="majorBidi"/>
          <w:bCs/>
        </w:rPr>
        <w:t xml:space="preserve"> uvedené v příloze č. 18 této Zadávací dokumentace</w:t>
      </w:r>
      <w:r>
        <w:rPr>
          <w:rFonts w:eastAsiaTheme="majorEastAsia" w:cstheme="majorBidi"/>
          <w:bCs/>
        </w:rPr>
        <w:t xml:space="preserve">, na kterých </w:t>
      </w:r>
      <w:r w:rsidR="009C510C">
        <w:rPr>
          <w:rFonts w:eastAsiaTheme="majorEastAsia" w:cstheme="majorBidi"/>
          <w:bCs/>
        </w:rPr>
        <w:t xml:space="preserve">bude dílo realizováno, </w:t>
      </w:r>
      <w:r w:rsidR="00B62175">
        <w:rPr>
          <w:rFonts w:eastAsiaTheme="majorEastAsia" w:cstheme="majorBidi"/>
          <w:bCs/>
        </w:rPr>
        <w:t xml:space="preserve">a které jsou označeny jako „stará zátěž“, </w:t>
      </w:r>
      <w:r w:rsidR="009C510C">
        <w:rPr>
          <w:rFonts w:eastAsiaTheme="majorEastAsia" w:cstheme="majorBidi"/>
          <w:bCs/>
        </w:rPr>
        <w:t>nemohou být vybranému dodavateli předány za účelem zahájení stavebních prací dříve než k 1.1.2025 a před tímto datem tak nelze zahájit samotné stavební práce za účelem realizace díla</w:t>
      </w:r>
      <w:r w:rsidR="00002F63">
        <w:rPr>
          <w:rFonts w:eastAsiaTheme="majorEastAsia" w:cstheme="majorBidi"/>
          <w:bCs/>
        </w:rPr>
        <w:t xml:space="preserve"> na těchto pozemcích</w:t>
      </w:r>
      <w:r w:rsidR="009C510C">
        <w:rPr>
          <w:rFonts w:eastAsiaTheme="majorEastAsia" w:cstheme="majorBidi"/>
          <w:bCs/>
        </w:rPr>
        <w:t>.</w:t>
      </w:r>
    </w:p>
    <w:p w14:paraId="4FCB9C40" w14:textId="72F46105" w:rsidR="005D636E" w:rsidRPr="005D636E" w:rsidRDefault="006B73E8" w:rsidP="00B52143">
      <w:pPr>
        <w:keepLines/>
        <w:jc w:val="both"/>
        <w:rPr>
          <w:noProof/>
        </w:rPr>
      </w:pPr>
      <w:r w:rsidRPr="00B62175">
        <w:rPr>
          <w:rFonts w:eastAsiaTheme="majorEastAsia" w:cstheme="majorBidi"/>
          <w:bCs/>
        </w:rPr>
        <w:t xml:space="preserve">Smlouva </w:t>
      </w:r>
      <w:r w:rsidR="00295111" w:rsidRPr="00B62175">
        <w:rPr>
          <w:rFonts w:eastAsiaTheme="majorEastAsia" w:cstheme="majorBidi"/>
          <w:bCs/>
        </w:rPr>
        <w:t xml:space="preserve">o poskytování služeb </w:t>
      </w:r>
      <w:r w:rsidR="00002F63">
        <w:rPr>
          <w:rFonts w:eastAsiaTheme="majorEastAsia" w:cstheme="majorBidi"/>
          <w:bCs/>
        </w:rPr>
        <w:t xml:space="preserve">pro ETCS </w:t>
      </w:r>
      <w:r w:rsidR="00295111" w:rsidRPr="00B62175">
        <w:rPr>
          <w:rFonts w:eastAsiaTheme="majorEastAsia" w:cstheme="majorBidi"/>
          <w:bCs/>
        </w:rPr>
        <w:t xml:space="preserve">pak </w:t>
      </w:r>
      <w:r w:rsidR="00592BD7" w:rsidRPr="00B62175">
        <w:rPr>
          <w:rFonts w:eastAsiaTheme="majorEastAsia" w:cstheme="majorBidi"/>
          <w:bCs/>
        </w:rPr>
        <w:t>bud</w:t>
      </w:r>
      <w:r w:rsidR="00592BD7">
        <w:rPr>
          <w:rFonts w:eastAsiaTheme="majorEastAsia" w:cstheme="majorBidi"/>
          <w:bCs/>
        </w:rPr>
        <w:t>e</w:t>
      </w:r>
      <w:r w:rsidR="00592BD7" w:rsidRPr="00B62175">
        <w:rPr>
          <w:rFonts w:eastAsiaTheme="majorEastAsia" w:cstheme="majorBidi"/>
          <w:bCs/>
        </w:rPr>
        <w:t xml:space="preserve"> </w:t>
      </w:r>
      <w:r w:rsidRPr="00B62175">
        <w:rPr>
          <w:rFonts w:eastAsiaTheme="majorEastAsia" w:cstheme="majorBidi"/>
          <w:bCs/>
        </w:rPr>
        <w:t xml:space="preserve">s vybraným dodavatelem </w:t>
      </w:r>
      <w:r w:rsidR="00592BD7" w:rsidRPr="00B62175">
        <w:rPr>
          <w:rFonts w:eastAsiaTheme="majorEastAsia" w:cstheme="majorBidi"/>
          <w:bCs/>
        </w:rPr>
        <w:t>uzavřen</w:t>
      </w:r>
      <w:r w:rsidR="00592BD7">
        <w:rPr>
          <w:rFonts w:eastAsiaTheme="majorEastAsia" w:cstheme="majorBidi"/>
          <w:bCs/>
        </w:rPr>
        <w:t>a</w:t>
      </w:r>
      <w:r w:rsidR="00592BD7" w:rsidRPr="00B62175">
        <w:rPr>
          <w:rFonts w:eastAsiaTheme="majorEastAsia" w:cstheme="majorBidi"/>
          <w:bCs/>
        </w:rPr>
        <w:t xml:space="preserve"> </w:t>
      </w:r>
      <w:r w:rsidRPr="00B62175">
        <w:rPr>
          <w:rFonts w:eastAsiaTheme="majorEastAsia" w:cstheme="majorBidi"/>
          <w:bCs/>
        </w:rPr>
        <w:t xml:space="preserve">na dobu </w:t>
      </w:r>
      <w:r w:rsidR="00A814DB" w:rsidRPr="00B62175">
        <w:rPr>
          <w:rFonts w:eastAsiaTheme="majorEastAsia" w:cstheme="majorBidi"/>
          <w:bCs/>
        </w:rPr>
        <w:t xml:space="preserve">25 </w:t>
      </w:r>
      <w:r w:rsidRPr="00B62175">
        <w:rPr>
          <w:rFonts w:eastAsiaTheme="majorEastAsia" w:cstheme="majorBidi"/>
          <w:bCs/>
        </w:rPr>
        <w:t>let</w:t>
      </w:r>
      <w:r w:rsidR="00982A31" w:rsidRPr="00982A31">
        <w:t xml:space="preserve"> </w:t>
      </w:r>
      <w:r w:rsidR="00982A31">
        <w:t xml:space="preserve">od </w:t>
      </w:r>
      <w:r w:rsidR="00982A31" w:rsidRPr="00982A31">
        <w:rPr>
          <w:rFonts w:eastAsiaTheme="majorEastAsia" w:cstheme="majorBidi"/>
          <w:bCs/>
        </w:rPr>
        <w:t xml:space="preserve">uvedení </w:t>
      </w:r>
      <w:r w:rsidR="00982A31">
        <w:rPr>
          <w:rFonts w:eastAsiaTheme="majorEastAsia" w:cstheme="majorBidi"/>
          <w:bCs/>
        </w:rPr>
        <w:t>poslední</w:t>
      </w:r>
      <w:r w:rsidR="00982A31" w:rsidRPr="00982A31">
        <w:rPr>
          <w:rFonts w:eastAsiaTheme="majorEastAsia" w:cstheme="majorBidi"/>
          <w:bCs/>
        </w:rPr>
        <w:t xml:space="preserve"> části díla dle Smlouvy o dílo do provozu</w:t>
      </w:r>
      <w:r w:rsidR="00592BD7">
        <w:rPr>
          <w:rFonts w:eastAsiaTheme="majorEastAsia" w:cstheme="majorBidi"/>
          <w:bCs/>
        </w:rPr>
        <w:t xml:space="preserve"> a Smlouva o poskytování služeb pro provozní aplikaci</w:t>
      </w:r>
      <w:r w:rsidR="00592BD7" w:rsidRPr="00B62175">
        <w:rPr>
          <w:rFonts w:eastAsiaTheme="majorEastAsia" w:cstheme="majorBidi"/>
          <w:bCs/>
        </w:rPr>
        <w:t xml:space="preserve"> na dobu 25 let</w:t>
      </w:r>
      <w:r w:rsidR="00592BD7" w:rsidRPr="00982A31">
        <w:t xml:space="preserve"> </w:t>
      </w:r>
      <w:r w:rsidRPr="00B62175">
        <w:rPr>
          <w:rFonts w:eastAsiaTheme="majorEastAsia" w:cstheme="majorBidi"/>
          <w:bCs/>
        </w:rPr>
        <w:t xml:space="preserve">od nabytí účinnosti </w:t>
      </w:r>
      <w:r w:rsidR="00295111" w:rsidRPr="00B62175">
        <w:rPr>
          <w:rFonts w:eastAsiaTheme="majorEastAsia" w:cstheme="majorBidi"/>
          <w:bCs/>
        </w:rPr>
        <w:t>s</w:t>
      </w:r>
      <w:r w:rsidRPr="00B62175">
        <w:rPr>
          <w:rFonts w:eastAsiaTheme="majorEastAsia" w:cstheme="majorBidi"/>
          <w:bCs/>
        </w:rPr>
        <w:t>ml</w:t>
      </w:r>
      <w:r w:rsidR="00592BD7">
        <w:rPr>
          <w:rFonts w:eastAsiaTheme="majorEastAsia" w:cstheme="majorBidi"/>
          <w:bCs/>
        </w:rPr>
        <w:t>o</w:t>
      </w:r>
      <w:r w:rsidRPr="00B62175">
        <w:rPr>
          <w:rFonts w:eastAsiaTheme="majorEastAsia" w:cstheme="majorBidi"/>
          <w:bCs/>
        </w:rPr>
        <w:t>uv</w:t>
      </w:r>
      <w:r w:rsidR="00592BD7">
        <w:rPr>
          <w:rFonts w:eastAsiaTheme="majorEastAsia" w:cstheme="majorBidi"/>
          <w:bCs/>
        </w:rPr>
        <w:t>y</w:t>
      </w:r>
      <w:r w:rsidR="00295111" w:rsidRPr="00B62175">
        <w:rPr>
          <w:rFonts w:eastAsiaTheme="majorEastAsia" w:cstheme="majorBidi"/>
          <w:bCs/>
        </w:rPr>
        <w:t xml:space="preserve">, přičemž </w:t>
      </w:r>
      <w:r w:rsidR="00002F63">
        <w:rPr>
          <w:rFonts w:eastAsiaTheme="majorEastAsia" w:cstheme="majorBidi"/>
          <w:bCs/>
        </w:rPr>
        <w:t>obě tyto s</w:t>
      </w:r>
      <w:r w:rsidR="00002F63" w:rsidRPr="00B62175">
        <w:rPr>
          <w:rFonts w:eastAsiaTheme="majorEastAsia" w:cstheme="majorBidi"/>
          <w:bCs/>
        </w:rPr>
        <w:t>mlouv</w:t>
      </w:r>
      <w:r w:rsidR="00002F63">
        <w:rPr>
          <w:rFonts w:eastAsiaTheme="majorEastAsia" w:cstheme="majorBidi"/>
          <w:bCs/>
        </w:rPr>
        <w:t>y</w:t>
      </w:r>
      <w:r w:rsidR="00002F63" w:rsidRPr="00B62175">
        <w:rPr>
          <w:rFonts w:eastAsiaTheme="majorEastAsia" w:cstheme="majorBidi"/>
          <w:bCs/>
        </w:rPr>
        <w:t xml:space="preserve"> nabyd</w:t>
      </w:r>
      <w:r w:rsidR="00002F63">
        <w:rPr>
          <w:rFonts w:eastAsiaTheme="majorEastAsia" w:cstheme="majorBidi"/>
          <w:bCs/>
        </w:rPr>
        <w:t>ou</w:t>
      </w:r>
      <w:r w:rsidR="00002F63" w:rsidRPr="00B62175">
        <w:rPr>
          <w:rFonts w:eastAsiaTheme="majorEastAsia" w:cstheme="majorBidi"/>
          <w:bCs/>
        </w:rPr>
        <w:t xml:space="preserve"> </w:t>
      </w:r>
      <w:r w:rsidR="00295111" w:rsidRPr="00B62175">
        <w:rPr>
          <w:rFonts w:eastAsiaTheme="majorEastAsia" w:cstheme="majorBidi"/>
          <w:bCs/>
        </w:rPr>
        <w:t xml:space="preserve">účinnosti až po uvedení první </w:t>
      </w:r>
      <w:r w:rsidR="003B7A60" w:rsidRPr="00B62175">
        <w:rPr>
          <w:rFonts w:eastAsiaTheme="majorEastAsia" w:cstheme="majorBidi"/>
          <w:bCs/>
        </w:rPr>
        <w:t xml:space="preserve">části </w:t>
      </w:r>
      <w:r w:rsidR="00295111" w:rsidRPr="00B62175">
        <w:rPr>
          <w:rFonts w:eastAsiaTheme="majorEastAsia" w:cstheme="majorBidi"/>
          <w:bCs/>
        </w:rPr>
        <w:t xml:space="preserve">díla </w:t>
      </w:r>
      <w:r w:rsidR="00002F63">
        <w:rPr>
          <w:rFonts w:eastAsiaTheme="majorEastAsia" w:cstheme="majorBidi"/>
          <w:bCs/>
        </w:rPr>
        <w:t xml:space="preserve">dle Smlouvy o dílo </w:t>
      </w:r>
      <w:r w:rsidR="00295111" w:rsidRPr="00B62175">
        <w:rPr>
          <w:rFonts w:eastAsiaTheme="majorEastAsia" w:cstheme="majorBidi"/>
          <w:bCs/>
        </w:rPr>
        <w:t>do provozu</w:t>
      </w:r>
      <w:r w:rsidRPr="00B62175">
        <w:rPr>
          <w:rFonts w:eastAsiaTheme="majorEastAsia" w:cstheme="majorBidi"/>
          <w:bCs/>
        </w:rPr>
        <w:t>.</w:t>
      </w:r>
    </w:p>
    <w:p w14:paraId="51363451" w14:textId="77777777" w:rsidR="005D636E" w:rsidRPr="00547602" w:rsidRDefault="005D636E" w:rsidP="00B52143">
      <w:pPr>
        <w:pStyle w:val="Normlnodstavec"/>
        <w:ind w:left="567"/>
        <w:jc w:val="both"/>
        <w:rPr>
          <w:b/>
        </w:rPr>
      </w:pPr>
      <w:r w:rsidRPr="00547602">
        <w:rPr>
          <w:b/>
        </w:rPr>
        <w:t>Místo plnění veřejné zakázky</w:t>
      </w:r>
    </w:p>
    <w:p w14:paraId="657D66C1" w14:textId="692F3791" w:rsidR="00321543" w:rsidRPr="00547602" w:rsidRDefault="00321543" w:rsidP="00B52143">
      <w:pPr>
        <w:keepLines/>
        <w:jc w:val="both"/>
        <w:rPr>
          <w:rFonts w:eastAsiaTheme="majorEastAsia" w:cstheme="majorBidi"/>
          <w:bCs/>
          <w:highlight w:val="yellow"/>
        </w:rPr>
      </w:pPr>
      <w:r w:rsidRPr="00547602">
        <w:rPr>
          <w:rFonts w:eastAsiaTheme="majorEastAsia" w:cstheme="majorBidi"/>
          <w:bCs/>
        </w:rPr>
        <w:t xml:space="preserve">Místo plnění veřejné zakázky je </w:t>
      </w:r>
      <w:r>
        <w:rPr>
          <w:rFonts w:eastAsiaTheme="majorEastAsia" w:cstheme="majorBidi"/>
          <w:bCs/>
        </w:rPr>
        <w:t xml:space="preserve">konkrétně </w:t>
      </w:r>
      <w:r w:rsidRPr="00547602">
        <w:rPr>
          <w:rFonts w:eastAsiaTheme="majorEastAsia" w:cstheme="majorBidi"/>
          <w:bCs/>
        </w:rPr>
        <w:t>specifikováno v přílohách této Zadávací dokumentace.</w:t>
      </w:r>
      <w:r w:rsidRPr="00547602">
        <w:rPr>
          <w:rFonts w:eastAsiaTheme="majorEastAsia" w:cstheme="majorBidi"/>
          <w:bCs/>
          <w:highlight w:val="yellow"/>
        </w:rPr>
        <w:t xml:space="preserve"> </w:t>
      </w:r>
    </w:p>
    <w:p w14:paraId="09459EA8" w14:textId="666D7F27" w:rsidR="00321543" w:rsidRPr="00D479C9" w:rsidRDefault="00321543" w:rsidP="00B52143">
      <w:pPr>
        <w:pStyle w:val="Normlnodstavec"/>
        <w:ind w:left="567"/>
        <w:jc w:val="both"/>
      </w:pPr>
      <w:r w:rsidRPr="00547602">
        <w:rPr>
          <w:b/>
        </w:rPr>
        <w:lastRenderedPageBreak/>
        <w:t>Prohlídka místa plnění</w:t>
      </w:r>
    </w:p>
    <w:p w14:paraId="7DD9A904" w14:textId="4912E1B4" w:rsidR="003B7A60" w:rsidRDefault="00321543" w:rsidP="00B52143">
      <w:pPr>
        <w:keepLines/>
        <w:jc w:val="both"/>
        <w:rPr>
          <w:rFonts w:eastAsiaTheme="majorEastAsia" w:cstheme="majorBidi"/>
          <w:bCs/>
        </w:rPr>
      </w:pPr>
      <w:r w:rsidRPr="00547602">
        <w:rPr>
          <w:rFonts w:eastAsiaTheme="majorEastAsia" w:cstheme="majorBidi"/>
          <w:bCs/>
        </w:rPr>
        <w:t>Zadavatel neprovádí prohlídku místa plnění ve smyslu ustanovení § 97 ZZVZ, neboť její uskutečnění není pro účely průběhu zadávacího řízení či plnění veřejné zakázky nezbytné.</w:t>
      </w:r>
      <w:r w:rsidR="00B62175">
        <w:rPr>
          <w:rFonts w:eastAsiaTheme="majorEastAsia" w:cstheme="majorBidi"/>
          <w:bCs/>
        </w:rPr>
        <w:t xml:space="preserve"> V případě požadavku </w:t>
      </w:r>
      <w:r w:rsidR="00826624">
        <w:rPr>
          <w:rFonts w:eastAsiaTheme="majorEastAsia" w:cstheme="majorBidi"/>
          <w:bCs/>
        </w:rPr>
        <w:t xml:space="preserve">na prohlídku konkrétní části místa plnění ze strany </w:t>
      </w:r>
      <w:r w:rsidR="00B62175">
        <w:rPr>
          <w:rFonts w:eastAsiaTheme="majorEastAsia" w:cstheme="majorBidi"/>
          <w:bCs/>
        </w:rPr>
        <w:t>některého z účastníků řízení</w:t>
      </w:r>
      <w:r w:rsidR="00826624">
        <w:rPr>
          <w:rFonts w:eastAsiaTheme="majorEastAsia" w:cstheme="majorBidi"/>
          <w:bCs/>
        </w:rPr>
        <w:t>, kteří byli vyzváni k podání předběžných nabídek,</w:t>
      </w:r>
      <w:r w:rsidR="00B62175">
        <w:rPr>
          <w:rFonts w:eastAsiaTheme="majorEastAsia" w:cstheme="majorBidi"/>
          <w:bCs/>
        </w:rPr>
        <w:t xml:space="preserve"> však </w:t>
      </w:r>
      <w:r w:rsidR="003A44D9">
        <w:rPr>
          <w:rFonts w:eastAsiaTheme="majorEastAsia" w:cstheme="majorBidi"/>
          <w:bCs/>
        </w:rPr>
        <w:t xml:space="preserve">Zadavatel </w:t>
      </w:r>
      <w:r w:rsidR="00826624">
        <w:rPr>
          <w:rFonts w:eastAsiaTheme="majorEastAsia" w:cstheme="majorBidi"/>
          <w:bCs/>
        </w:rPr>
        <w:t>účastník</w:t>
      </w:r>
      <w:r w:rsidR="00D46500">
        <w:rPr>
          <w:rFonts w:eastAsiaTheme="majorEastAsia" w:cstheme="majorBidi"/>
          <w:bCs/>
        </w:rPr>
        <w:t>ům</w:t>
      </w:r>
      <w:r w:rsidR="00826624">
        <w:rPr>
          <w:rFonts w:eastAsiaTheme="majorEastAsia" w:cstheme="majorBidi"/>
          <w:bCs/>
        </w:rPr>
        <w:t xml:space="preserve"> </w:t>
      </w:r>
      <w:r w:rsidR="00B62175">
        <w:rPr>
          <w:rFonts w:eastAsiaTheme="majorEastAsia" w:cstheme="majorBidi"/>
          <w:bCs/>
        </w:rPr>
        <w:t xml:space="preserve">prohlídku </w:t>
      </w:r>
      <w:r w:rsidR="00826624">
        <w:rPr>
          <w:rFonts w:eastAsiaTheme="majorEastAsia" w:cstheme="majorBidi"/>
          <w:bCs/>
        </w:rPr>
        <w:t xml:space="preserve">označeného </w:t>
      </w:r>
      <w:r w:rsidR="00B62175">
        <w:rPr>
          <w:rFonts w:eastAsiaTheme="majorEastAsia" w:cstheme="majorBidi"/>
          <w:bCs/>
        </w:rPr>
        <w:t>místa plnění umožní</w:t>
      </w:r>
      <w:r w:rsidR="00826624">
        <w:rPr>
          <w:rFonts w:eastAsiaTheme="majorEastAsia" w:cstheme="majorBidi"/>
          <w:bCs/>
        </w:rPr>
        <w:t>.</w:t>
      </w:r>
    </w:p>
    <w:p w14:paraId="4BEDD54F" w14:textId="67F7D9EF" w:rsidR="00AD1854" w:rsidRDefault="00AD1854" w:rsidP="00547602">
      <w:pPr>
        <w:pStyle w:val="Normlnlnek"/>
        <w:jc w:val="both"/>
      </w:pPr>
      <w:bookmarkStart w:id="32" w:name="_Toc130201649"/>
      <w:bookmarkStart w:id="33" w:name="_Toc59538672"/>
      <w:r>
        <w:t>S</w:t>
      </w:r>
      <w:r w:rsidR="00F60882">
        <w:t>ociálně a environmentálně odpovědné zadávání, inovace</w:t>
      </w:r>
      <w:bookmarkEnd w:id="32"/>
      <w:r w:rsidR="00F60882">
        <w:t xml:space="preserve"> </w:t>
      </w:r>
      <w:bookmarkEnd w:id="33"/>
    </w:p>
    <w:p w14:paraId="6F9144FD" w14:textId="14BC0BB6" w:rsidR="00AD1854" w:rsidRDefault="00AD1854" w:rsidP="00B52143">
      <w:pPr>
        <w:pStyle w:val="Normlnodstavec"/>
        <w:keepNext w:val="0"/>
        <w:ind w:left="567"/>
        <w:jc w:val="both"/>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rsidRPr="00547602">
        <w:rPr>
          <w:b/>
          <w:i/>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w:t>
      </w:r>
      <w:r w:rsidR="003A44D9">
        <w:t xml:space="preserve">Zadavatel </w:t>
      </w:r>
      <w:r>
        <w:t xml:space="preserve">při vytváření podmínek zvažoval použití zejména těch prvků odpovědného zadávání, které byly v době vytváření zadávacích podmínek jednoznačně vymezitelné a vymahatelné, a současně byla u nich vysoká míra jistoty, že </w:t>
      </w:r>
      <w:r w:rsidR="003A44D9">
        <w:t xml:space="preserve">Zadavatel </w:t>
      </w:r>
      <w:r>
        <w:t>jejich aplikací neporuší ostatní zásady uvedené v § 6 ZZVZ a také principy 3E vyplývající ze zákona č. 320/2011 Sb.</w:t>
      </w:r>
      <w:r w:rsidR="003A7411">
        <w:t>,</w:t>
      </w:r>
      <w:r>
        <w:t xml:space="preserve"> o finanční kontrole ve veřejné správě. </w:t>
      </w:r>
    </w:p>
    <w:p w14:paraId="31A96E00" w14:textId="0D1A0961" w:rsidR="00AD1854" w:rsidRPr="00A814DB" w:rsidRDefault="00AD1854" w:rsidP="00B52143">
      <w:pPr>
        <w:pStyle w:val="Normlnodstavec"/>
        <w:keepNext w:val="0"/>
        <w:ind w:left="567"/>
        <w:jc w:val="both"/>
        <w:rPr>
          <w:lang w:eastAsia="cs-CZ"/>
        </w:rPr>
      </w:pPr>
      <w:r w:rsidRPr="0054305F">
        <w:t xml:space="preserve">Zadavatel aplikuje v zadávacím řízení níže uvedené prvky odpovědného zadávání. Použití jiných prvků odpovědného zadávání, které byly </w:t>
      </w:r>
      <w:r w:rsidR="003A44D9">
        <w:t>Z</w:t>
      </w:r>
      <w:r w:rsidR="003A44D9" w:rsidRPr="0054305F">
        <w:t xml:space="preserve">adavateli </w:t>
      </w:r>
      <w:r w:rsidRPr="0054305F">
        <w:t>známy při vytváření této zadávací dokumentace, není vzhledem k povaze a smyslu zakázky možné</w:t>
      </w:r>
      <w:r w:rsidR="0054305F" w:rsidRPr="0054305F">
        <w:t>.</w:t>
      </w:r>
    </w:p>
    <w:p w14:paraId="26E5FFBD" w14:textId="7AD9CF35" w:rsidR="0054305F" w:rsidRDefault="0054305F" w:rsidP="00B52143">
      <w:pPr>
        <w:pStyle w:val="Normlnodstavec"/>
        <w:ind w:left="567"/>
        <w:jc w:val="both"/>
      </w:pPr>
      <w:r>
        <w:t>Zadavatel aplikuje v zadávacím řízení níže uvedené prvky odpovědného zadávání</w:t>
      </w:r>
      <w:r w:rsidR="00982A31">
        <w:t xml:space="preserve"> a inovací</w:t>
      </w:r>
      <w:r>
        <w:t>:</w:t>
      </w:r>
    </w:p>
    <w:p w14:paraId="6090C036" w14:textId="77777777" w:rsidR="0054305F" w:rsidRDefault="0054305F" w:rsidP="00B52143">
      <w:pPr>
        <w:pStyle w:val="Normlnodstavec"/>
        <w:keepNext w:val="0"/>
        <w:numPr>
          <w:ilvl w:val="1"/>
          <w:numId w:val="15"/>
        </w:numPr>
        <w:tabs>
          <w:tab w:val="clear" w:pos="1361"/>
          <w:tab w:val="left" w:pos="1418"/>
        </w:tabs>
        <w:ind w:left="1418"/>
        <w:jc w:val="both"/>
      </w:pPr>
      <w:r>
        <w:t>rovnocenné platební podmínky v rámci dodavatelského řetězce,</w:t>
      </w:r>
    </w:p>
    <w:p w14:paraId="2C2ACD8E" w14:textId="77777777" w:rsidR="0054305F" w:rsidRDefault="0054305F" w:rsidP="00B52143">
      <w:pPr>
        <w:pStyle w:val="Normlnodstavec"/>
        <w:keepNext w:val="0"/>
        <w:numPr>
          <w:ilvl w:val="1"/>
          <w:numId w:val="15"/>
        </w:numPr>
        <w:tabs>
          <w:tab w:val="clear" w:pos="1361"/>
          <w:tab w:val="left" w:pos="1418"/>
        </w:tabs>
        <w:ind w:left="1418"/>
        <w:jc w:val="both"/>
      </w:pPr>
      <w:r>
        <w:t>porady a jednání vedená primárně distančním způsobem,</w:t>
      </w:r>
    </w:p>
    <w:p w14:paraId="011C96AF" w14:textId="77777777" w:rsidR="0054305F" w:rsidRDefault="0054305F" w:rsidP="00B52143">
      <w:pPr>
        <w:pStyle w:val="Normlnodstavec"/>
        <w:keepNext w:val="0"/>
        <w:numPr>
          <w:ilvl w:val="1"/>
          <w:numId w:val="15"/>
        </w:numPr>
        <w:tabs>
          <w:tab w:val="clear" w:pos="1361"/>
          <w:tab w:val="left" w:pos="1418"/>
        </w:tabs>
        <w:ind w:left="1418"/>
        <w:jc w:val="both"/>
      </w:pPr>
      <w:r>
        <w:t>studentské exkurze,</w:t>
      </w:r>
    </w:p>
    <w:p w14:paraId="21DE96ED" w14:textId="0E3DDA95" w:rsidR="0054305F" w:rsidRDefault="0054305F" w:rsidP="00B52143">
      <w:pPr>
        <w:pStyle w:val="Normlnodstavec"/>
        <w:keepNext w:val="0"/>
        <w:numPr>
          <w:ilvl w:val="1"/>
          <w:numId w:val="15"/>
        </w:numPr>
        <w:tabs>
          <w:tab w:val="clear" w:pos="1361"/>
          <w:tab w:val="left" w:pos="1418"/>
        </w:tabs>
        <w:ind w:left="1418"/>
        <w:jc w:val="both"/>
      </w:pPr>
      <w:r>
        <w:t xml:space="preserve">využití metody BIM jako souhrnu všech dokumentů zahrnujících grafické a negrafické informace vztahující se k dílu v digitální podobě a pořízených prostřednictvím systémů a dalších softwarových nástrojů organizovaných tak, aby reprezentovaly předmět díla. </w:t>
      </w:r>
    </w:p>
    <w:p w14:paraId="38301CC0" w14:textId="4A1A5322" w:rsidR="0054305F" w:rsidRPr="0054305F" w:rsidRDefault="0054305F" w:rsidP="00B52143">
      <w:pPr>
        <w:pStyle w:val="Normlnodstavec"/>
        <w:keepNext w:val="0"/>
        <w:ind w:left="567"/>
        <w:jc w:val="both"/>
      </w:pPr>
      <w:r>
        <w:t xml:space="preserve">Výše uvedené prvky odpovědného zadávání a povinnosti dodavatele s nimi spojené zadavatel stanovil v ustanoveních </w:t>
      </w:r>
      <w:r w:rsidRPr="00A8634B">
        <w:t>článku 1</w:t>
      </w:r>
      <w:r w:rsidR="00A8634B" w:rsidRPr="00A8634B">
        <w:t>8</w:t>
      </w:r>
      <w:r>
        <w:t xml:space="preserve"> závazného vzoru Smlouvy o dílo, jež tvoří díl</w:t>
      </w:r>
      <w:r w:rsidR="00B20A66">
        <w:t> </w:t>
      </w:r>
      <w:r>
        <w:t xml:space="preserve">2, část 1 </w:t>
      </w:r>
      <w:r w:rsidR="00B20A66">
        <w:t>Z</w:t>
      </w:r>
      <w:r>
        <w:t>adávací dokumentace.</w:t>
      </w:r>
    </w:p>
    <w:p w14:paraId="1718A6E6" w14:textId="1A67AEC9" w:rsidR="00E94734" w:rsidRPr="00547602" w:rsidRDefault="00E94734" w:rsidP="00547602">
      <w:pPr>
        <w:pStyle w:val="Normlnlnek"/>
        <w:jc w:val="both"/>
      </w:pPr>
      <w:bookmarkStart w:id="34" w:name="_Toc130201650"/>
      <w:r w:rsidRPr="00547602">
        <w:t>Informace k průběhu jednacího řízení s uveřejněním</w:t>
      </w:r>
      <w:bookmarkEnd w:id="34"/>
    </w:p>
    <w:p w14:paraId="076E61A8" w14:textId="77777777" w:rsidR="00800A7B" w:rsidRPr="00547602" w:rsidRDefault="00800A7B" w:rsidP="00B52143">
      <w:pPr>
        <w:pStyle w:val="Normlnodstavec"/>
        <w:ind w:left="567"/>
        <w:jc w:val="both"/>
      </w:pPr>
      <w:r w:rsidRPr="00547602">
        <w:t>Podání žádosti o účast dodavatele a posouzení kvalifikace</w:t>
      </w:r>
    </w:p>
    <w:p w14:paraId="30A51B8F" w14:textId="77F2AAD6" w:rsidR="00800A7B" w:rsidRPr="00547602" w:rsidRDefault="00800A7B" w:rsidP="00B52143">
      <w:pPr>
        <w:pStyle w:val="podlnek"/>
        <w:keepNext w:val="0"/>
        <w:jc w:val="both"/>
        <w:rPr>
          <w:b/>
        </w:rPr>
      </w:pPr>
      <w:r w:rsidRPr="00547602">
        <w:t xml:space="preserve">Dodavatelé podávají nejprve žádosti o účast způsobem dle čl. </w:t>
      </w:r>
      <w:r w:rsidR="00CE6919" w:rsidRPr="00547602">
        <w:fldChar w:fldCharType="begin"/>
      </w:r>
      <w:r w:rsidR="00CE6919" w:rsidRPr="00547602">
        <w:instrText xml:space="preserve"> REF _Ref63088664 \r \h </w:instrText>
      </w:r>
      <w:r w:rsidR="004775EC" w:rsidRPr="00547602">
        <w:instrText xml:space="preserve"> \* MERGEFORMAT </w:instrText>
      </w:r>
      <w:r w:rsidR="00CE6919" w:rsidRPr="00547602">
        <w:fldChar w:fldCharType="separate"/>
      </w:r>
      <w:r w:rsidR="0098773C">
        <w:t>16</w:t>
      </w:r>
      <w:r w:rsidR="00CE6919" w:rsidRPr="00547602">
        <w:fldChar w:fldCharType="end"/>
      </w:r>
      <w:r w:rsidRPr="00547602">
        <w:t xml:space="preserve"> Zadávací dokumentace. </w:t>
      </w:r>
    </w:p>
    <w:p w14:paraId="491F1943" w14:textId="00A51D44" w:rsidR="00800A7B" w:rsidRPr="00547602" w:rsidRDefault="00800A7B" w:rsidP="00B52143">
      <w:pPr>
        <w:pStyle w:val="podlnek"/>
        <w:keepNext w:val="0"/>
        <w:jc w:val="both"/>
        <w:rPr>
          <w:b/>
        </w:rPr>
      </w:pPr>
      <w:r w:rsidRPr="00547602">
        <w:t xml:space="preserve">Po uplynutí lhůty pro podání žádostí o účast posoudí Zadavatel v souladu s § 61 odst. 5 ZZVZ soulad kvalifikace účastníků zadávacího </w:t>
      </w:r>
      <w:r w:rsidR="00F776AF" w:rsidRPr="00547602">
        <w:t>řízení</w:t>
      </w:r>
      <w:r w:rsidRPr="00547602">
        <w:t xml:space="preserve">. </w:t>
      </w:r>
    </w:p>
    <w:p w14:paraId="4918F0C9" w14:textId="77777777" w:rsidR="00800A7B" w:rsidRPr="00547602" w:rsidRDefault="00800A7B" w:rsidP="00B52143">
      <w:pPr>
        <w:pStyle w:val="podlnek"/>
        <w:keepNext w:val="0"/>
        <w:jc w:val="both"/>
        <w:rPr>
          <w:b/>
        </w:rPr>
      </w:pPr>
      <w:r w:rsidRPr="00547602">
        <w:t xml:space="preserve">Zadavatel vyloučí z účasti v zadávacím řízení ty účastníky, kteří neprokázali splnění kvalifikace. </w:t>
      </w:r>
    </w:p>
    <w:p w14:paraId="5CDA39DE" w14:textId="4B47F102" w:rsidR="00800A7B" w:rsidRPr="00547602" w:rsidRDefault="00800A7B" w:rsidP="00B52143">
      <w:pPr>
        <w:pStyle w:val="podlnek"/>
        <w:keepNext w:val="0"/>
        <w:jc w:val="both"/>
        <w:rPr>
          <w:b/>
        </w:rPr>
      </w:pPr>
      <w:r w:rsidRPr="00547602">
        <w:lastRenderedPageBreak/>
        <w:t>K podání předběžných nabídek Zadavatel vyzve pouze účastníky</w:t>
      </w:r>
      <w:r w:rsidR="00DE502A" w:rsidRPr="00547602">
        <w:t xml:space="preserve">, kteří podali žádost o účast a nebyli ze </w:t>
      </w:r>
      <w:r w:rsidRPr="00547602">
        <w:t>zadávacího řízení</w:t>
      </w:r>
      <w:r w:rsidR="00DE502A" w:rsidRPr="00547602">
        <w:t xml:space="preserve"> </w:t>
      </w:r>
      <w:r w:rsidRPr="00547602">
        <w:t xml:space="preserve">vyloučeni. Výzva k podání předběžných nabídek bude obsahovat náležitosti stanovené v příloze č. 6 k ZZVZ. </w:t>
      </w:r>
    </w:p>
    <w:p w14:paraId="3AEAD43D" w14:textId="77777777" w:rsidR="00800A7B" w:rsidRPr="00547602" w:rsidRDefault="00800A7B" w:rsidP="00B52143">
      <w:pPr>
        <w:pStyle w:val="Normlnodstavec"/>
        <w:ind w:left="567"/>
        <w:jc w:val="both"/>
      </w:pPr>
      <w:r w:rsidRPr="00547602">
        <w:t>Podání předběžných nabídek a jednání o předběžných nabídkách</w:t>
      </w:r>
    </w:p>
    <w:p w14:paraId="7FCE5D83" w14:textId="77777777" w:rsidR="00807463" w:rsidRPr="00547602" w:rsidRDefault="00800A7B" w:rsidP="00B52143">
      <w:pPr>
        <w:pStyle w:val="podlnek"/>
        <w:keepNext w:val="0"/>
        <w:jc w:val="both"/>
        <w:rPr>
          <w:b/>
        </w:rPr>
      </w:pPr>
      <w:r w:rsidRPr="00547602">
        <w:t xml:space="preserve">Předběžnou nabídku může podat pouze účastník zadávacího řízení, který k tomu byl Zadavatelem vyzván. Vyzvaní účastníci nemohou podat společnou předběžnou nabídku. </w:t>
      </w:r>
    </w:p>
    <w:p w14:paraId="1B0931F4" w14:textId="3C15468B" w:rsidR="00DA0FE1" w:rsidRPr="004F4F0F" w:rsidRDefault="00DA0FE1" w:rsidP="00B52143">
      <w:pPr>
        <w:pStyle w:val="podlnek"/>
        <w:keepNext w:val="0"/>
        <w:jc w:val="both"/>
        <w:rPr>
          <w:b/>
        </w:rPr>
      </w:pPr>
      <w:r w:rsidRPr="004F4F0F">
        <w:t>Zadavatel vyzve účastníky k jednání o předběžných nabídkách s cílem zlepšit předběžné nabídky ve prospěch Zadavatele.</w:t>
      </w:r>
    </w:p>
    <w:p w14:paraId="2952A581" w14:textId="120A430A" w:rsidR="00AE5AC6" w:rsidRPr="00547602" w:rsidRDefault="00800A7B" w:rsidP="00B52143">
      <w:pPr>
        <w:pStyle w:val="podlnek"/>
        <w:keepNext w:val="0"/>
        <w:jc w:val="both"/>
        <w:rPr>
          <w:b/>
        </w:rPr>
      </w:pPr>
      <w:r w:rsidRPr="00547602">
        <w:t>Předmětem jednání mohou být všechny podmínky plnění obsažené v předběžných nabídkách účastníků</w:t>
      </w:r>
      <w:r w:rsidR="00AE5AC6">
        <w:t>, vyjma minimálních technických podmínek vymezených Zadavatelem ve smyslu § 61 odst. 4 ZZVZ (dále</w:t>
      </w:r>
      <w:r w:rsidR="00DA0FE1">
        <w:t xml:space="preserve"> a výše</w:t>
      </w:r>
      <w:r w:rsidR="00AE5AC6">
        <w:t xml:space="preserve"> jen </w:t>
      </w:r>
      <w:r w:rsidR="00AE5AC6" w:rsidRPr="00547602">
        <w:rPr>
          <w:b/>
          <w:i/>
        </w:rPr>
        <w:t>„Minimální technické podmínky“</w:t>
      </w:r>
      <w:r w:rsidR="00AE5AC6">
        <w:t>).</w:t>
      </w:r>
    </w:p>
    <w:p w14:paraId="61168190" w14:textId="63DEA10C" w:rsidR="00AE5AC6" w:rsidRPr="00547602" w:rsidRDefault="00AE5AC6" w:rsidP="00B52143">
      <w:pPr>
        <w:pStyle w:val="podlnek"/>
        <w:keepNext w:val="0"/>
        <w:jc w:val="both"/>
        <w:rPr>
          <w:b/>
        </w:rPr>
      </w:pPr>
      <w:bookmarkStart w:id="35" w:name="_Ref123749340"/>
      <w:r>
        <w:t xml:space="preserve">Zadavatel vymezil Minimální technické podmínky </w:t>
      </w:r>
      <w:r w:rsidRPr="000E0515">
        <w:t>v</w:t>
      </w:r>
      <w:r w:rsidR="00A814DB" w:rsidRPr="000E0515">
        <w:t xml:space="preserve"> </w:t>
      </w:r>
      <w:r w:rsidRPr="000E0515">
        <w:t xml:space="preserve">příloze č. </w:t>
      </w:r>
      <w:r w:rsidR="00C75A0A" w:rsidRPr="000E0515">
        <w:rPr>
          <w:bCs w:val="0"/>
        </w:rPr>
        <w:t>1</w:t>
      </w:r>
      <w:r w:rsidR="00973A89" w:rsidRPr="000E0515">
        <w:rPr>
          <w:bCs w:val="0"/>
        </w:rPr>
        <w:t>9</w:t>
      </w:r>
      <w:r w:rsidR="00C75A0A" w:rsidRPr="000E0515">
        <w:t xml:space="preserve"> </w:t>
      </w:r>
      <w:r w:rsidRPr="000E0515">
        <w:t>této Zadávací dokumentace</w:t>
      </w:r>
      <w:r w:rsidR="00A441FC" w:rsidRPr="000E0515">
        <w:rPr>
          <w:noProof/>
        </w:rPr>
        <w:t>.</w:t>
      </w:r>
      <w:bookmarkEnd w:id="35"/>
    </w:p>
    <w:p w14:paraId="75FF3F19" w14:textId="2B6A10A0" w:rsidR="00807463" w:rsidRPr="00547602" w:rsidRDefault="00800A7B" w:rsidP="00B52143">
      <w:pPr>
        <w:pStyle w:val="podlnek"/>
        <w:keepNext w:val="0"/>
        <w:jc w:val="both"/>
        <w:rPr>
          <w:b/>
        </w:rPr>
      </w:pPr>
      <w:r w:rsidRPr="00547602">
        <w:t xml:space="preserve"> Předmět</w:t>
      </w:r>
      <w:r w:rsidR="00AE5AC6">
        <w:t xml:space="preserve"> jednání, místo a čas jednání, jakož i další podmínky jednání o předběžných nabídkách, budou</w:t>
      </w:r>
      <w:r w:rsidR="00A441FC">
        <w:t xml:space="preserve"> podrobně</w:t>
      </w:r>
      <w:r w:rsidR="00AE5AC6">
        <w:t xml:space="preserve"> specifikovány v pozvánce k jednání o předběžné nabídce.</w:t>
      </w:r>
      <w:r w:rsidRPr="00547602">
        <w:t xml:space="preserve"> </w:t>
      </w:r>
    </w:p>
    <w:p w14:paraId="347D5EF3" w14:textId="2F67CF92" w:rsidR="00800A7B" w:rsidRPr="00547602" w:rsidRDefault="00800A7B" w:rsidP="00B52143">
      <w:pPr>
        <w:pStyle w:val="podlnek"/>
        <w:keepNext w:val="0"/>
        <w:jc w:val="both"/>
        <w:rPr>
          <w:b/>
        </w:rPr>
      </w:pPr>
      <w:r w:rsidRPr="00547602">
        <w:t>Účastník zadávacího řízení může po dobu jednání se Zadavatelem upravovat svou předběžnou nabídku</w:t>
      </w:r>
      <w:r w:rsidR="00DE502A" w:rsidRPr="00547602">
        <w:t xml:space="preserve">, může k tomu být Zadavatelem i vyzván. </w:t>
      </w:r>
    </w:p>
    <w:p w14:paraId="2F9F5835" w14:textId="116628B5" w:rsidR="00800A7B" w:rsidRPr="00547602" w:rsidRDefault="00800A7B" w:rsidP="00B52143">
      <w:pPr>
        <w:pStyle w:val="podlnek"/>
        <w:keepNext w:val="0"/>
        <w:jc w:val="both"/>
        <w:rPr>
          <w:b/>
        </w:rPr>
      </w:pPr>
      <w:r w:rsidRPr="00547602">
        <w:t xml:space="preserve">Zadavatel může v průběhu jednání změnit nebo doplnit zadávací podmínky, vyjma </w:t>
      </w:r>
      <w:r w:rsidR="00DA0FE1">
        <w:t>M</w:t>
      </w:r>
      <w:r w:rsidRPr="00547602">
        <w:t>inimálních technických podmínek.</w:t>
      </w:r>
    </w:p>
    <w:p w14:paraId="3381932F" w14:textId="0F34D554" w:rsidR="00800A7B" w:rsidRPr="00547602" w:rsidRDefault="00800A7B" w:rsidP="00B52143">
      <w:pPr>
        <w:pStyle w:val="Normlnodstavec"/>
        <w:ind w:left="567"/>
        <w:jc w:val="both"/>
      </w:pPr>
      <w:r w:rsidRPr="00547602">
        <w:t>Podání nabídek</w:t>
      </w:r>
    </w:p>
    <w:p w14:paraId="40D9C12D" w14:textId="2963EAEB" w:rsidR="00800A7B" w:rsidRDefault="00DE502A" w:rsidP="00B52143">
      <w:pPr>
        <w:pStyle w:val="podlnek"/>
        <w:keepNext w:val="0"/>
        <w:jc w:val="both"/>
      </w:pPr>
      <w:r w:rsidRPr="00547602">
        <w:t xml:space="preserve">K </w:t>
      </w:r>
      <w:r w:rsidR="00800A7B" w:rsidRPr="00547602">
        <w:t>ukončení jednání o předběžných nabídkách</w:t>
      </w:r>
      <w:r w:rsidRPr="00547602">
        <w:t xml:space="preserve"> dochází</w:t>
      </w:r>
      <w:r w:rsidR="00A441FC">
        <w:t xml:space="preserve"> nejp</w:t>
      </w:r>
      <w:r w:rsidR="008433A4">
        <w:t>o</w:t>
      </w:r>
      <w:r w:rsidR="00A441FC">
        <w:t>zději</w:t>
      </w:r>
      <w:r w:rsidRPr="00547602">
        <w:t xml:space="preserve"> v okamžiku zaslání výzvy k podání nabídek účastníkům. </w:t>
      </w:r>
      <w:r w:rsidR="00800A7B" w:rsidRPr="00547602">
        <w:t xml:space="preserve">Zadavatel </w:t>
      </w:r>
      <w:r w:rsidRPr="00547602">
        <w:t xml:space="preserve">v této výzvě určí </w:t>
      </w:r>
      <w:r w:rsidR="00800A7B" w:rsidRPr="00547602">
        <w:t>lhůtu pro podání nabídek</w:t>
      </w:r>
      <w:r w:rsidRPr="00547602">
        <w:t>.</w:t>
      </w:r>
      <w:r w:rsidR="00800A7B" w:rsidRPr="00547602">
        <w:t xml:space="preserve"> Zadavatel </w:t>
      </w:r>
      <w:r w:rsidRPr="00547602">
        <w:t xml:space="preserve">vyzývá takové </w:t>
      </w:r>
      <w:r w:rsidR="00800A7B" w:rsidRPr="00547602">
        <w:t>účastníky, kteří podali</w:t>
      </w:r>
      <w:r w:rsidRPr="00547602">
        <w:t xml:space="preserve"> žádost o účast a</w:t>
      </w:r>
      <w:r w:rsidR="004F4F0F">
        <w:t> </w:t>
      </w:r>
      <w:r w:rsidR="00800A7B" w:rsidRPr="00547602">
        <w:t>předběžnou nabídku</w:t>
      </w:r>
      <w:r w:rsidRPr="00547602">
        <w:t xml:space="preserve"> a nebyli v zadávacím řízení vyloučeni</w:t>
      </w:r>
      <w:r w:rsidR="00800A7B" w:rsidRPr="00547602">
        <w:t>.</w:t>
      </w:r>
    </w:p>
    <w:p w14:paraId="2CDFE804" w14:textId="4193F587" w:rsidR="003D7DAA" w:rsidRPr="003D7DAA" w:rsidRDefault="003D7DAA" w:rsidP="00B52143">
      <w:pPr>
        <w:pStyle w:val="podlnek"/>
        <w:keepNext w:val="0"/>
        <w:jc w:val="both"/>
      </w:pPr>
      <w:r w:rsidRPr="003D7DAA">
        <w:t xml:space="preserve">Dodavatelé podají svoji </w:t>
      </w:r>
      <w:r>
        <w:t xml:space="preserve">předběžnou nabídku a </w:t>
      </w:r>
      <w:r w:rsidRPr="003D7DAA">
        <w:t xml:space="preserve">nabídku na celý předmět plnění této veřejné zakázky, jak je požadováno v </w:t>
      </w:r>
      <w:r>
        <w:t>Z</w:t>
      </w:r>
      <w:r w:rsidRPr="003D7DAA">
        <w:t xml:space="preserve">adávací dokumentaci. Nabídky na realizaci pouze části předmětu plnění této veřejné zakázky nebudou splňovat zadávací podmínky této veřejné zakázky. Pro vyloučení pochybností </w:t>
      </w:r>
      <w:r>
        <w:t>Z</w:t>
      </w:r>
      <w:r w:rsidRPr="003D7DAA">
        <w:t>adavatel uvádí, že tato veřejná zakázka není dělena na části ve smyslu § 35 ZZVZ</w:t>
      </w:r>
      <w:r w:rsidR="009D151E">
        <w:t>, neboť z technických důvodů není možné, aby jednotlivé části této veřejné zakázky dodávali různí dodavatelé</w:t>
      </w:r>
      <w:r w:rsidRPr="003D7DAA">
        <w:t>.</w:t>
      </w:r>
    </w:p>
    <w:p w14:paraId="5A9D2FFA" w14:textId="14B9601F" w:rsidR="003D7DAA" w:rsidRPr="003D7DAA" w:rsidRDefault="003D7DAA" w:rsidP="00B52143">
      <w:pPr>
        <w:pStyle w:val="podlnek"/>
        <w:keepNext w:val="0"/>
        <w:jc w:val="both"/>
      </w:pPr>
      <w:r w:rsidRPr="003D7DAA">
        <w:t xml:space="preserve">Dodavatelé nesou veškeré náklady spojené s účastí v zadávacím řízení této veřejné zakázky a </w:t>
      </w:r>
      <w:r>
        <w:t>Z</w:t>
      </w:r>
      <w:r w:rsidRPr="003D7DAA">
        <w:t>adavatel nebude v žádném případě odpovědný za tyto náklady, bez ohledu na průběh a výsledek zadávacího řízení. Zadavatel nebude odpovědný a ani nebude hradit žádné výdaje nebo ztráty, které mohou dodavateli vzniknout v</w:t>
      </w:r>
      <w:r>
        <w:t> </w:t>
      </w:r>
      <w:r w:rsidRPr="003D7DAA">
        <w:t>souvislosti s návštěvami a průzkumem staveniště nebo v souvislosti s jakýmikoliv aspekty zadávacího řízení. To neplatí v případě postupu dle § 40 odst. 4 ZZVZ.</w:t>
      </w:r>
    </w:p>
    <w:p w14:paraId="105B1BDE" w14:textId="77777777" w:rsidR="005D636E" w:rsidRPr="005D636E" w:rsidRDefault="005D636E" w:rsidP="00547602">
      <w:pPr>
        <w:pStyle w:val="Normlnlnek"/>
        <w:jc w:val="both"/>
      </w:pPr>
      <w:bookmarkStart w:id="36" w:name="_Ref123309084"/>
      <w:bookmarkStart w:id="37" w:name="_Toc130201651"/>
      <w:r w:rsidRPr="005D636E">
        <w:lastRenderedPageBreak/>
        <w:t>Požadavky Zadavatele na kvalifikaci dodavatelů</w:t>
      </w:r>
      <w:bookmarkEnd w:id="36"/>
      <w:bookmarkEnd w:id="37"/>
    </w:p>
    <w:p w14:paraId="1248CC4C" w14:textId="27880215" w:rsidR="005D636E" w:rsidRDefault="005D636E" w:rsidP="00B52143">
      <w:pPr>
        <w:pStyle w:val="Normlnodstavec"/>
        <w:keepNext w:val="0"/>
        <w:ind w:left="567"/>
        <w:jc w:val="both"/>
      </w:pPr>
      <w:r w:rsidRPr="005D636E">
        <w:t>Zadavatel požaduje dle § 73 ZZVZ</w:t>
      </w:r>
      <w:r w:rsidR="00FD52CC">
        <w:t xml:space="preserve"> ve spojení s § 167 ZZVZ</w:t>
      </w:r>
      <w:r w:rsidRPr="005D636E">
        <w:t xml:space="preserve"> po účastnících zadávacího řízení předložení dokladů a informací k prokázání splnění </w:t>
      </w:r>
      <w:r w:rsidR="00FD52CC">
        <w:t xml:space="preserve">podmínek </w:t>
      </w:r>
      <w:r w:rsidRPr="005D636E">
        <w:t xml:space="preserve">kvalifikace. </w:t>
      </w:r>
    </w:p>
    <w:p w14:paraId="7699ED13" w14:textId="2659F845" w:rsidR="00266FF5" w:rsidRPr="005D636E" w:rsidRDefault="00266FF5" w:rsidP="00B52143">
      <w:pPr>
        <w:pStyle w:val="Normlnodstavec"/>
        <w:keepNext w:val="0"/>
        <w:ind w:left="567"/>
        <w:jc w:val="both"/>
      </w:pPr>
      <w:r>
        <w:t>Účastníci jsou povinni prokázat kvalifikaci v rámci žádostí o účast.</w:t>
      </w:r>
    </w:p>
    <w:p w14:paraId="0DD23F60" w14:textId="77777777" w:rsidR="005D636E" w:rsidRPr="00307AD1" w:rsidRDefault="005D636E" w:rsidP="00B52143">
      <w:pPr>
        <w:pStyle w:val="Normlnodstavec"/>
        <w:ind w:left="567"/>
        <w:jc w:val="both"/>
        <w:rPr>
          <w:b/>
          <w:u w:val="single"/>
        </w:rPr>
      </w:pPr>
      <w:r w:rsidRPr="00307AD1">
        <w:rPr>
          <w:b/>
          <w:u w:val="single"/>
        </w:rPr>
        <w:t>Kritéria kvalifikace</w:t>
      </w:r>
    </w:p>
    <w:p w14:paraId="55D60F74" w14:textId="77777777" w:rsidR="005D636E" w:rsidRPr="005D636E" w:rsidRDefault="005D636E" w:rsidP="00B52143">
      <w:pPr>
        <w:keepLines/>
        <w:tabs>
          <w:tab w:val="left" w:pos="1361"/>
        </w:tabs>
        <w:spacing w:line="264" w:lineRule="auto"/>
        <w:ind w:left="1077"/>
        <w:jc w:val="both"/>
        <w:rPr>
          <w:rFonts w:eastAsia="Verdana" w:cs="Times New Roman"/>
          <w:noProof/>
          <w:szCs w:val="18"/>
        </w:rPr>
      </w:pPr>
      <w:r w:rsidRPr="005D636E">
        <w:rPr>
          <w:rFonts w:eastAsia="Verdana" w:cs="Times New Roman"/>
          <w:noProof/>
          <w:szCs w:val="18"/>
        </w:rPr>
        <w:t xml:space="preserve">Zadavatel požaduje, aby dodavatelé prokázali </w:t>
      </w:r>
      <w:r w:rsidR="00A373AA">
        <w:rPr>
          <w:rFonts w:eastAsia="Verdana" w:cs="Times New Roman"/>
          <w:noProof/>
          <w:szCs w:val="18"/>
        </w:rPr>
        <w:t>následující</w:t>
      </w:r>
      <w:r w:rsidRPr="005D636E">
        <w:rPr>
          <w:rFonts w:eastAsia="Verdana" w:cs="Times New Roman"/>
          <w:noProof/>
          <w:szCs w:val="18"/>
        </w:rPr>
        <w:t>:</w:t>
      </w:r>
    </w:p>
    <w:p w14:paraId="101BBD38"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a) svou základní způsobilost dle § 74 a § 75 ZZVZ</w:t>
      </w:r>
      <w:r w:rsidR="00530A60">
        <w:rPr>
          <w:rFonts w:eastAsia="Verdana" w:cs="Times New Roman"/>
          <w:noProof/>
          <w:szCs w:val="18"/>
        </w:rPr>
        <w:t>;</w:t>
      </w:r>
      <w:r w:rsidRPr="005D636E">
        <w:rPr>
          <w:rFonts w:eastAsia="Verdana" w:cs="Times New Roman"/>
          <w:noProof/>
          <w:szCs w:val="18"/>
        </w:rPr>
        <w:t xml:space="preserve"> </w:t>
      </w:r>
    </w:p>
    <w:p w14:paraId="1336CC49" w14:textId="77777777" w:rsidR="005D636E" w:rsidRPr="005D636E" w:rsidRDefault="005D636E" w:rsidP="00B52143">
      <w:pPr>
        <w:keepLines/>
        <w:tabs>
          <w:tab w:val="left" w:pos="1361"/>
        </w:tabs>
        <w:spacing w:line="264" w:lineRule="auto"/>
        <w:ind w:left="1276"/>
        <w:jc w:val="both"/>
        <w:rPr>
          <w:rFonts w:eastAsia="Verdana" w:cs="Times New Roman"/>
          <w:noProof/>
          <w:szCs w:val="18"/>
        </w:rPr>
      </w:pPr>
      <w:r w:rsidRPr="005D636E">
        <w:rPr>
          <w:rFonts w:eastAsia="Verdana" w:cs="Times New Roman"/>
          <w:noProof/>
          <w:szCs w:val="18"/>
        </w:rPr>
        <w:t>b) svou profesní způsobilost dle § 77 ZZVZ</w:t>
      </w:r>
      <w:r w:rsidR="00530A60">
        <w:rPr>
          <w:rFonts w:eastAsia="Verdana" w:cs="Times New Roman"/>
          <w:noProof/>
          <w:szCs w:val="18"/>
        </w:rPr>
        <w:t>;</w:t>
      </w:r>
      <w:r w:rsidRPr="005D636E">
        <w:rPr>
          <w:rFonts w:eastAsia="Verdana" w:cs="Times New Roman"/>
          <w:noProof/>
          <w:szCs w:val="18"/>
        </w:rPr>
        <w:t xml:space="preserve"> </w:t>
      </w:r>
    </w:p>
    <w:p w14:paraId="3847D62D" w14:textId="06831650" w:rsidR="005D636E" w:rsidRPr="00547602"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c) svou ekonomickou kvalifikaci dle § 78 ZZVZ;</w:t>
      </w:r>
    </w:p>
    <w:p w14:paraId="36F04507" w14:textId="6D5D9F0A" w:rsidR="005D636E" w:rsidRDefault="005D636E" w:rsidP="00B52143">
      <w:pPr>
        <w:keepLines/>
        <w:tabs>
          <w:tab w:val="left" w:pos="1361"/>
        </w:tabs>
        <w:spacing w:line="264" w:lineRule="auto"/>
        <w:ind w:left="1276"/>
        <w:jc w:val="both"/>
        <w:rPr>
          <w:rFonts w:eastAsia="Verdana" w:cs="Times New Roman"/>
          <w:noProof/>
          <w:szCs w:val="18"/>
        </w:rPr>
      </w:pPr>
      <w:r w:rsidRPr="00547602">
        <w:rPr>
          <w:rFonts w:eastAsia="Verdana" w:cs="Times New Roman"/>
          <w:noProof/>
          <w:szCs w:val="18"/>
        </w:rPr>
        <w:t>d) svou technickou kvalifikaci dle § 79 ZZVZ</w:t>
      </w:r>
      <w:r w:rsidR="004F4F0F">
        <w:rPr>
          <w:rFonts w:eastAsia="Verdana" w:cs="Times New Roman"/>
          <w:noProof/>
          <w:szCs w:val="18"/>
        </w:rPr>
        <w:t>.</w:t>
      </w:r>
    </w:p>
    <w:p w14:paraId="00FCEF9B" w14:textId="77777777" w:rsidR="00307AD1" w:rsidRPr="0030588A" w:rsidRDefault="005D636E" w:rsidP="00B52143">
      <w:pPr>
        <w:pStyle w:val="Normlnodstavec"/>
        <w:ind w:left="567"/>
        <w:jc w:val="both"/>
        <w:rPr>
          <w:rFonts w:cs="Times New Roman"/>
          <w:b/>
          <w:szCs w:val="18"/>
        </w:rPr>
      </w:pPr>
      <w:r w:rsidRPr="0030588A">
        <w:rPr>
          <w:b/>
        </w:rPr>
        <w:t>Forma prokazování splnění kvalifikace</w:t>
      </w:r>
    </w:p>
    <w:p w14:paraId="0280AC1C" w14:textId="33F7DB6C" w:rsidR="005D636E" w:rsidRPr="0030588A" w:rsidRDefault="005D636E" w:rsidP="00B52143">
      <w:pPr>
        <w:pStyle w:val="podlnek"/>
        <w:keepNext w:val="0"/>
        <w:jc w:val="both"/>
      </w:pPr>
      <w:r w:rsidRPr="0030588A">
        <w:t>Dodavatel prokáže splnění kvalifikace ve všech případech příslušnými doklady.</w:t>
      </w:r>
    </w:p>
    <w:p w14:paraId="1D575464" w14:textId="77777777" w:rsidR="005D636E" w:rsidRPr="005D636E" w:rsidRDefault="005D636E" w:rsidP="00B52143">
      <w:pPr>
        <w:pStyle w:val="podlnek"/>
        <w:keepNext w:val="0"/>
        <w:jc w:val="both"/>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4ADA5C5E" w:rsidR="005D636E" w:rsidRPr="005D636E" w:rsidRDefault="005D636E" w:rsidP="00B52143">
      <w:pPr>
        <w:pStyle w:val="podlnek"/>
        <w:keepNext w:val="0"/>
        <w:jc w:val="both"/>
        <w:rPr>
          <w:rFonts w:eastAsia="Verdana"/>
          <w:noProof/>
        </w:rPr>
      </w:pPr>
      <w:r w:rsidRPr="00547602">
        <w:rPr>
          <w:rFonts w:eastAsia="Verdana"/>
          <w:b/>
          <w:noProof/>
        </w:rPr>
        <w:t xml:space="preserve">Zadavatel </w:t>
      </w:r>
      <w:r w:rsidRPr="004F4F0F">
        <w:rPr>
          <w:rFonts w:eastAsia="Verdana"/>
          <w:b/>
          <w:noProof/>
        </w:rPr>
        <w:t>vylučuje</w:t>
      </w:r>
      <w:r w:rsidRPr="00547602">
        <w:rPr>
          <w:rFonts w:eastAsia="Verdana"/>
          <w:b/>
          <w:noProof/>
        </w:rPr>
        <w:t xml:space="preserve"> možnost, aby dodavatelé pro účely podání </w:t>
      </w:r>
      <w:r w:rsidR="00EE50D2" w:rsidRPr="00547602">
        <w:rPr>
          <w:rFonts w:eastAsia="Verdana"/>
          <w:b/>
          <w:noProof/>
        </w:rPr>
        <w:t>žádosti o</w:t>
      </w:r>
      <w:r w:rsidR="004F4F0F">
        <w:rPr>
          <w:rFonts w:eastAsia="Verdana"/>
          <w:b/>
          <w:noProof/>
        </w:rPr>
        <w:t> </w:t>
      </w:r>
      <w:r w:rsidR="00EE50D2" w:rsidRPr="00547602">
        <w:rPr>
          <w:rFonts w:eastAsia="Verdana"/>
          <w:b/>
          <w:noProof/>
        </w:rPr>
        <w:t xml:space="preserve">účast </w:t>
      </w:r>
      <w:r w:rsidRPr="00547602">
        <w:rPr>
          <w:rFonts w:eastAsia="Verdana"/>
          <w:b/>
          <w:noProof/>
        </w:rPr>
        <w:t xml:space="preserve">požadované doklady o kvalifikaci této </w:t>
      </w:r>
      <w:r w:rsidR="00C93194">
        <w:rPr>
          <w:rFonts w:eastAsia="Verdana"/>
          <w:b/>
          <w:noProof/>
        </w:rPr>
        <w:t>Zadávací dokumentaci</w:t>
      </w:r>
      <w:r w:rsidR="00C93194" w:rsidRPr="00547602">
        <w:rPr>
          <w:rFonts w:eastAsia="Verdana"/>
          <w:b/>
          <w:noProof/>
        </w:rPr>
        <w:t xml:space="preserve"> </w:t>
      </w:r>
      <w:r w:rsidRPr="00547602">
        <w:rPr>
          <w:rFonts w:eastAsia="Verdana"/>
          <w:b/>
          <w:noProof/>
        </w:rPr>
        <w:t>nahradili čestným prohlášením dle § 86 ZZVZ</w:t>
      </w:r>
      <w:r w:rsidRPr="005D636E">
        <w:rPr>
          <w:rFonts w:eastAsia="Verdana"/>
          <w:noProof/>
        </w:rPr>
        <w:t>.</w:t>
      </w:r>
    </w:p>
    <w:p w14:paraId="3E6BB4B5" w14:textId="28CE6FD1" w:rsidR="005D636E" w:rsidRPr="005D636E" w:rsidRDefault="005D636E" w:rsidP="00B52143">
      <w:pPr>
        <w:pStyle w:val="podlnek"/>
        <w:keepNext w:val="0"/>
        <w:jc w:val="both"/>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0" w:history="1">
        <w:r w:rsidR="002E6A4A">
          <w:rPr>
            <w:rFonts w:eastAsia="Verdana"/>
            <w:noProof/>
            <w:color w:val="0563C1"/>
            <w:u w:val="single"/>
          </w:rPr>
          <w:t>https://eur-lex.europa.eu/legal-content/CS/TXT/PDF/?uri=CELEX:32016R0007&amp;from=cs</w:t>
        </w:r>
      </w:hyperlink>
      <w:r w:rsidRPr="005D636E">
        <w:rPr>
          <w:rFonts w:eastAsia="Verdana"/>
          <w:noProof/>
        </w:rPr>
        <w:t>).</w:t>
      </w:r>
    </w:p>
    <w:p w14:paraId="450065E9" w14:textId="77777777" w:rsidR="005D636E" w:rsidRPr="005D636E" w:rsidRDefault="005D636E" w:rsidP="00B52143">
      <w:pPr>
        <w:pStyle w:val="podlnek"/>
        <w:keepNext w:val="0"/>
        <w:jc w:val="both"/>
        <w:rPr>
          <w:rFonts w:eastAsia="Verdana"/>
          <w:noProof/>
        </w:rPr>
      </w:pPr>
      <w:r w:rsidRPr="005D636E">
        <w:rPr>
          <w:rFonts w:eastAsia="Verdana"/>
          <w:noProof/>
        </w:rPr>
        <w:t>Dodavatel není povinen předložit Zadavateli doklady osvědčující skutečnosti obsažené v jednotném evropském osvědčení pro veřejné zakázky, pokud Zadavateli sdělí, že mu je již předložil v předchozím zadávacím řízení, za podmínky, že identifikuje dané zadávací řízení.</w:t>
      </w:r>
    </w:p>
    <w:p w14:paraId="3B527389" w14:textId="15CA975C" w:rsidR="005D636E" w:rsidRPr="005D636E" w:rsidRDefault="005D636E" w:rsidP="00B52143">
      <w:pPr>
        <w:pStyle w:val="podlnek"/>
        <w:keepNext w:val="0"/>
        <w:jc w:val="both"/>
        <w:rPr>
          <w:rFonts w:eastAsia="Verdana"/>
          <w:noProof/>
        </w:rPr>
      </w:pPr>
      <w:r w:rsidRPr="005D636E">
        <w:rPr>
          <w:rFonts w:eastAsia="Verdana"/>
          <w:noProof/>
        </w:rPr>
        <w:t>Povinnost předložit doklad může dodavatel splnit odkazem na odpovídající informace vedené v informačním systému veřejné správy ve smyslu</w:t>
      </w:r>
      <w:r w:rsidRPr="00A8634B">
        <w:rPr>
          <w:rFonts w:eastAsia="Verdana"/>
          <w:iCs/>
          <w:noProof/>
        </w:rPr>
        <w:t xml:space="preserve"> zákona č. 365/2000 Sb., o informačních systémech veřejné správy </w:t>
      </w:r>
      <w:r w:rsidRPr="005D636E">
        <w:rPr>
          <w:rFonts w:eastAsia="Verdana"/>
          <w:noProof/>
        </w:rPr>
        <w:t>nebo v obdobném systému vedeném v</w:t>
      </w:r>
      <w:r w:rsidR="00803D1B">
        <w:rPr>
          <w:rFonts w:eastAsia="Verdana"/>
          <w:noProof/>
        </w:rPr>
        <w:t> </w:t>
      </w:r>
      <w:r w:rsidRPr="005D636E">
        <w:rPr>
          <w:rFonts w:eastAsia="Verdana"/>
          <w:noProof/>
        </w:rPr>
        <w:t>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28991FC7" w:rsidR="005D636E" w:rsidRPr="005D636E" w:rsidRDefault="005D636E" w:rsidP="00B52143">
      <w:pPr>
        <w:pStyle w:val="podlnek"/>
        <w:keepNext w:val="0"/>
        <w:jc w:val="both"/>
        <w:rPr>
          <w:rFonts w:eastAsia="Verdana"/>
          <w:noProof/>
        </w:rPr>
      </w:pPr>
      <w:r w:rsidRPr="005D636E">
        <w:rPr>
          <w:rFonts w:eastAsia="Verdana"/>
          <w:noProof/>
        </w:rPr>
        <w:t xml:space="preserve">Dodavatel předkládá doklady prokazující splnění kvalifikace ve formě prosté kopie. </w:t>
      </w:r>
      <w:r w:rsidR="002221D6" w:rsidRPr="00547602">
        <w:rPr>
          <w:rFonts w:eastAsia="Verdana"/>
          <w:noProof/>
        </w:rPr>
        <w:t>Zadavatel může pro účely zajištění řádného průběhu zadávacího řízení postupem podle § 46 odst. 1 ZZVZ požadovat předložení originálu nebo ověřené kopie dokladu.</w:t>
      </w:r>
      <w:r w:rsidR="002221D6">
        <w:rPr>
          <w:rFonts w:eastAsia="Verdana"/>
          <w:noProof/>
        </w:rPr>
        <w:t xml:space="preserve"> </w:t>
      </w:r>
      <w:r w:rsidRPr="005D636E">
        <w:rPr>
          <w:rFonts w:eastAsia="Verdana"/>
          <w:noProof/>
        </w:rPr>
        <w:t>Vybraný dodavatel má povinnost</w:t>
      </w:r>
      <w:r w:rsidR="00113F13">
        <w:rPr>
          <w:rFonts w:eastAsia="Verdana"/>
          <w:noProof/>
        </w:rPr>
        <w:t xml:space="preserve"> na žádost Zadavatele</w:t>
      </w:r>
      <w:r w:rsidRPr="005D636E">
        <w:rPr>
          <w:rFonts w:eastAsia="Verdana"/>
          <w:noProof/>
        </w:rPr>
        <w:t xml:space="preserve"> dle § 122 odst. 3 písm. a) před uzavřením Smlouvy Zadavateli předložit originály nebo ověřené kopie dokladů o kvalifikaci, pokud již nebyly v zadávacím řízení předloženy.</w:t>
      </w:r>
    </w:p>
    <w:p w14:paraId="3A0641C0" w14:textId="551F1156" w:rsidR="005D636E" w:rsidRPr="005D636E" w:rsidRDefault="005D636E" w:rsidP="00B52143">
      <w:pPr>
        <w:pStyle w:val="podlnek"/>
        <w:keepNext w:val="0"/>
        <w:jc w:val="both"/>
        <w:rPr>
          <w:rFonts w:eastAsia="Verdana"/>
          <w:noProof/>
        </w:rPr>
      </w:pPr>
      <w:r w:rsidRPr="005D636E">
        <w:rPr>
          <w:rFonts w:eastAsia="Verdana"/>
          <w:noProof/>
        </w:rPr>
        <w:lastRenderedPageBreak/>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1D153D57" w14:textId="4EF8E37C" w:rsidR="005D636E" w:rsidRDefault="005D636E" w:rsidP="00B52143">
      <w:pPr>
        <w:pStyle w:val="podlnek"/>
        <w:keepNext w:val="0"/>
        <w:jc w:val="both"/>
        <w:rPr>
          <w:rFonts w:eastAsia="Verdana"/>
          <w:noProof/>
        </w:rPr>
      </w:pPr>
      <w:r w:rsidRPr="005D636E">
        <w:rPr>
          <w:rFonts w:eastAsia="Verdana"/>
          <w:noProof/>
        </w:rPr>
        <w:t>Pokud ZZVZ nebo Zadavatel požaduje předložení dokladu podle právního řádu České republiky, může dodavatel předložit obdobný doklad podle právního řádu státu, ve</w:t>
      </w:r>
      <w:r w:rsidR="00803D1B">
        <w:rPr>
          <w:rFonts w:eastAsia="Verdana"/>
          <w:noProof/>
        </w:rPr>
        <w:t> </w:t>
      </w:r>
      <w:r w:rsidRPr="005D636E">
        <w:rPr>
          <w:rFonts w:eastAsia="Verdana"/>
          <w:noProof/>
        </w:rPr>
        <w:t>kterém se tento doklad vydává. Tento doklad musí být předložen spolu s jeho překladem do českého jazyka. Bude-li mít Zadavatel pochybnosti o správnosti překladu, je oprávněn si vyžádat předložení úředně ověřeného překladu dokladu do</w:t>
      </w:r>
      <w:r w:rsidR="00803D1B">
        <w:rPr>
          <w:rFonts w:eastAsia="Verdana"/>
          <w:noProof/>
        </w:rPr>
        <w:t> </w:t>
      </w:r>
      <w:r w:rsidRPr="005D636E">
        <w:rPr>
          <w:rFonts w:eastAsia="Verdana"/>
          <w:noProof/>
        </w:rPr>
        <w:t>českého jazyka tlumočníkem zapsaným do seznamu znalců a tlumočníků podle zákona č. 36/1997 Sb., o znalcích a tlumočnících, ve znění pozdějších předpisů. Povinnost připojit k dokladům překlad do českého jazyka se nevztahuje na doklady ve slovenském jazyce.</w:t>
      </w:r>
    </w:p>
    <w:p w14:paraId="52DEFD3C" w14:textId="77777777" w:rsidR="005D636E" w:rsidRPr="0030588A" w:rsidRDefault="005D636E" w:rsidP="00B52143">
      <w:pPr>
        <w:pStyle w:val="Normlnodstavec"/>
        <w:ind w:left="567"/>
        <w:jc w:val="both"/>
        <w:rPr>
          <w:b/>
        </w:rPr>
      </w:pPr>
      <w:r w:rsidRPr="0030588A">
        <w:rPr>
          <w:b/>
        </w:rPr>
        <w:t>Prokázání kvalifikace prostřednictvím jiných osob dle § 83 ZZVZ</w:t>
      </w:r>
    </w:p>
    <w:p w14:paraId="4FA5BD57" w14:textId="77777777" w:rsidR="005D636E" w:rsidRPr="005D636E" w:rsidRDefault="005D636E" w:rsidP="00547602">
      <w:pPr>
        <w:pStyle w:val="podlnek"/>
        <w:jc w:val="both"/>
        <w:rPr>
          <w:rFonts w:eastAsia="Verdana"/>
          <w:noProof/>
        </w:rPr>
      </w:pPr>
      <w:r w:rsidRPr="005D636E">
        <w:rPr>
          <w:rFonts w:eastAsia="Verdana"/>
          <w:noProof/>
        </w:rPr>
        <w:t>Dodavatel může určitou část ekonomické kvalifikace, technické kvalifikace nebo profesní způsobilosti s výjimkou kritéria podle § 77 odst. 1 ZZVZ prokázat prostřednictvím jiných osob. Dodavatel je v takovém případě povinen Zadavateli předložit:</w:t>
      </w:r>
    </w:p>
    <w:p w14:paraId="245D8494" w14:textId="47095FAF"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profesní způsobilosti podle § 77 odst. 1 ZZVZ jinou osobou,</w:t>
      </w:r>
    </w:p>
    <w:p w14:paraId="32B3F0AB" w14:textId="2A73E82E"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prokazující splnění chybějící části kvalifikace prostřednictvím jiné osoby,</w:t>
      </w:r>
    </w:p>
    <w:p w14:paraId="3C248DDD" w14:textId="336BC9C1" w:rsidR="005D636E" w:rsidRP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doklady o splnění základní způsobilosti podle § 74 ZZVZ jinou osobou a</w:t>
      </w:r>
    </w:p>
    <w:p w14:paraId="0FD93D58" w14:textId="5E8BEFCF" w:rsidR="00D07C74" w:rsidRDefault="005D636E" w:rsidP="00B52143">
      <w:pPr>
        <w:pStyle w:val="Odstavecseseznamem"/>
        <w:keepLines/>
        <w:numPr>
          <w:ilvl w:val="0"/>
          <w:numId w:val="3"/>
        </w:numPr>
        <w:tabs>
          <w:tab w:val="left" w:pos="1361"/>
        </w:tabs>
        <w:spacing w:line="264" w:lineRule="auto"/>
        <w:jc w:val="both"/>
        <w:rPr>
          <w:rFonts w:eastAsia="Verdana" w:cs="Times New Roman"/>
          <w:noProof/>
          <w:szCs w:val="18"/>
        </w:rPr>
      </w:pPr>
      <w:r w:rsidRPr="00D07C74">
        <w:rPr>
          <w:rFonts w:eastAsia="Verdana" w:cs="Times New Roman"/>
          <w:noProof/>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Má se za to, že požadavek podle písm. d)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písm. d) obsahovat závazek, že jiná osoba bude vykonávat služby, ke kterým se prokazované kritérium kvalifikace vztahuje</w:t>
      </w:r>
      <w:r w:rsidR="000F5DCC">
        <w:rPr>
          <w:rFonts w:eastAsia="Verdana" w:cs="Times New Roman"/>
          <w:noProof/>
          <w:szCs w:val="18"/>
        </w:rPr>
        <w:t>.</w:t>
      </w:r>
    </w:p>
    <w:p w14:paraId="337D8006" w14:textId="0385C1C1" w:rsidR="005D636E" w:rsidRDefault="005D636E" w:rsidP="00B52143">
      <w:pPr>
        <w:pStyle w:val="podlnek"/>
        <w:keepNext w:val="0"/>
        <w:jc w:val="both"/>
        <w:rPr>
          <w:rFonts w:eastAsia="Verdana"/>
          <w:noProof/>
        </w:rPr>
      </w:pPr>
      <w:r w:rsidRPr="005D636E">
        <w:rPr>
          <w:rFonts w:eastAsia="Verdana"/>
          <w:noProof/>
        </w:rPr>
        <w:t>Dodavatelé a jiné osoby prokazují (mohou prokázat) kvalifikaci společně.</w:t>
      </w:r>
    </w:p>
    <w:p w14:paraId="70A5415D" w14:textId="6BBB6C4A" w:rsidR="005D636E" w:rsidRDefault="005D636E" w:rsidP="00B52143">
      <w:pPr>
        <w:pStyle w:val="podlnek"/>
        <w:keepNext w:val="0"/>
        <w:jc w:val="both"/>
        <w:rPr>
          <w:rFonts w:eastAsia="Verdana"/>
          <w:noProof/>
        </w:rPr>
      </w:pPr>
      <w:r w:rsidRPr="005D636E">
        <w:rPr>
          <w:rFonts w:eastAsia="Verdana"/>
          <w:noProof/>
        </w:rPr>
        <w:t>Zadavatel upozorňuje, že povinnost doložit veškeré doklady uvedené výše v tomto článku platí i v případě, kdy je část kvalifikace prokazována poddodavatelem poddodavatele (pod-poddodavatelem).</w:t>
      </w:r>
    </w:p>
    <w:p w14:paraId="405CE467" w14:textId="5300A09D" w:rsidR="006E4F6C" w:rsidRDefault="006E4F6C" w:rsidP="00B52143">
      <w:pPr>
        <w:pStyle w:val="podlnek"/>
        <w:keepNext w:val="0"/>
        <w:jc w:val="both"/>
        <w:rPr>
          <w:rFonts w:eastAsia="Verdana"/>
          <w:noProof/>
        </w:rPr>
      </w:pPr>
      <w:r w:rsidRPr="00634DB4">
        <w:rPr>
          <w:rFonts w:eastAsia="Verdana"/>
          <w:noProof/>
        </w:rPr>
        <w:t xml:space="preserve">Dodavatel není oprávněn prokazovat splnění kvalifikace prostřednictvím poddodavatele u těch částí veřejné zakázky, u kterých si </w:t>
      </w:r>
      <w:r w:rsidR="00C93194">
        <w:rPr>
          <w:rFonts w:eastAsia="Verdana"/>
          <w:noProof/>
        </w:rPr>
        <w:t>Z</w:t>
      </w:r>
      <w:r w:rsidR="00C93194" w:rsidRPr="00634DB4">
        <w:rPr>
          <w:rFonts w:eastAsia="Verdana"/>
          <w:noProof/>
        </w:rPr>
        <w:t xml:space="preserve">adavatel </w:t>
      </w:r>
      <w:r w:rsidRPr="00634DB4">
        <w:rPr>
          <w:rFonts w:eastAsia="Verdana"/>
          <w:noProof/>
        </w:rPr>
        <w:t>vyhradil ve</w:t>
      </w:r>
      <w:r>
        <w:rPr>
          <w:rFonts w:eastAsia="Verdana"/>
          <w:noProof/>
        </w:rPr>
        <w:t> </w:t>
      </w:r>
      <w:r w:rsidRPr="00634DB4">
        <w:rPr>
          <w:rFonts w:eastAsia="Verdana"/>
          <w:noProof/>
        </w:rPr>
        <w:t>smyslu § 105 odst. 2  ZZVZ, že musí být plněny vlastními prostředky dodavatele. Tyto části jsou podrobně specifikovány v odst.</w:t>
      </w:r>
      <w:r>
        <w:rPr>
          <w:rFonts w:eastAsia="Verdana"/>
          <w:noProof/>
        </w:rPr>
        <w:t xml:space="preserve"> </w:t>
      </w:r>
      <w:r>
        <w:rPr>
          <w:rFonts w:eastAsia="Verdana"/>
          <w:noProof/>
        </w:rPr>
        <w:fldChar w:fldCharType="begin"/>
      </w:r>
      <w:r>
        <w:rPr>
          <w:rFonts w:eastAsia="Verdana"/>
          <w:noProof/>
        </w:rPr>
        <w:instrText xml:space="preserve"> REF _Ref126047486 \r \h </w:instrText>
      </w:r>
      <w:r>
        <w:rPr>
          <w:rFonts w:eastAsia="Verdana"/>
          <w:noProof/>
        </w:rPr>
      </w:r>
      <w:r>
        <w:rPr>
          <w:rFonts w:eastAsia="Verdana"/>
          <w:noProof/>
        </w:rPr>
        <w:fldChar w:fldCharType="separate"/>
      </w:r>
      <w:r w:rsidR="0098773C">
        <w:rPr>
          <w:rFonts w:eastAsia="Verdana"/>
          <w:noProof/>
        </w:rPr>
        <w:t>18.1.4</w:t>
      </w:r>
      <w:r>
        <w:rPr>
          <w:rFonts w:eastAsia="Verdana"/>
          <w:noProof/>
        </w:rPr>
        <w:fldChar w:fldCharType="end"/>
      </w:r>
      <w:r>
        <w:rPr>
          <w:rFonts w:eastAsia="Verdana"/>
          <w:noProof/>
        </w:rPr>
        <w:t xml:space="preserve"> </w:t>
      </w:r>
      <w:r w:rsidRPr="00634DB4">
        <w:rPr>
          <w:rFonts w:eastAsia="Verdana"/>
          <w:noProof/>
        </w:rPr>
        <w:t>t</w:t>
      </w:r>
      <w:r>
        <w:rPr>
          <w:rFonts w:eastAsia="Verdana"/>
          <w:noProof/>
        </w:rPr>
        <w:t>éto Zadávací dokumentace</w:t>
      </w:r>
      <w:r w:rsidRPr="00634DB4">
        <w:rPr>
          <w:rFonts w:eastAsia="Verdana"/>
          <w:noProof/>
        </w:rPr>
        <w:t>. Toto omezení se nevztahuje na osoby, které s dodavatelem tvoří koncern.</w:t>
      </w:r>
      <w:r>
        <w:rPr>
          <w:rFonts w:eastAsia="Verdana"/>
          <w:noProof/>
        </w:rPr>
        <w:t xml:space="preserve"> </w:t>
      </w:r>
      <w:r w:rsidRPr="00634DB4">
        <w:rPr>
          <w:rFonts w:eastAsia="Verdana"/>
          <w:noProof/>
        </w:rPr>
        <w:t>Jejich prostřednictvím dodavatel může za splnění ostatních podmínek dle § 83 ZZVZ prokazovat i tyto části kvalifikace.</w:t>
      </w:r>
    </w:p>
    <w:p w14:paraId="0EC98F2A" w14:textId="77777777" w:rsidR="005D636E" w:rsidRPr="0030588A" w:rsidRDefault="005D636E" w:rsidP="00B52143">
      <w:pPr>
        <w:pStyle w:val="Normlnodstavec"/>
        <w:ind w:left="567"/>
        <w:jc w:val="both"/>
        <w:rPr>
          <w:b/>
        </w:rPr>
      </w:pPr>
      <w:r w:rsidRPr="0030588A">
        <w:rPr>
          <w:b/>
        </w:rPr>
        <w:lastRenderedPageBreak/>
        <w:t xml:space="preserve">Prokazování kvalifikace v případě společné účasti dodavatelů dle § 82 ZZVZ </w:t>
      </w:r>
    </w:p>
    <w:p w14:paraId="679B1538" w14:textId="77777777" w:rsidR="00547602" w:rsidRPr="00547602" w:rsidRDefault="005D636E" w:rsidP="00B52143">
      <w:pPr>
        <w:pStyle w:val="podlnek"/>
        <w:keepNext w:val="0"/>
        <w:jc w:val="both"/>
        <w:rPr>
          <w:rFonts w:eastAsia="Verdana"/>
          <w:b/>
          <w:noProof/>
        </w:rPr>
      </w:pPr>
      <w:r w:rsidRPr="005D636E">
        <w:rPr>
          <w:rFonts w:eastAsia="Verdana"/>
          <w:noProof/>
        </w:rPr>
        <w:t>V případě společné účasti dodavatelů prokazuje základní způsobilost dle § 74 a § 75 ZZVZ a profesní způsobilost podle § 77 odst. 1 ZZVZ každý dodavatel samostatně.</w:t>
      </w:r>
      <w:r w:rsidR="0051042A">
        <w:rPr>
          <w:rFonts w:eastAsia="Verdana"/>
          <w:noProof/>
        </w:rPr>
        <w:t xml:space="preserve"> </w:t>
      </w:r>
      <w:r w:rsidR="0051042A" w:rsidRPr="00547602">
        <w:rPr>
          <w:rFonts w:eastAsia="Verdana"/>
          <w:noProof/>
        </w:rPr>
        <w:t>Splnění kvalifikace podle § 78 a § 79 ZZVZ musí prokázat všichni dodavatelé společně.</w:t>
      </w:r>
    </w:p>
    <w:p w14:paraId="5608DB83" w14:textId="48482E81" w:rsidR="005D636E" w:rsidRPr="00547602" w:rsidRDefault="005D636E" w:rsidP="00B52143">
      <w:pPr>
        <w:pStyle w:val="podlnek"/>
        <w:keepNext w:val="0"/>
        <w:jc w:val="both"/>
        <w:rPr>
          <w:rFonts w:eastAsia="Verdana"/>
          <w:b/>
          <w:noProof/>
        </w:rPr>
      </w:pPr>
      <w:r w:rsidRPr="00547602">
        <w:rPr>
          <w:rFonts w:eastAsia="Verdana"/>
          <w:b/>
          <w:noProof/>
        </w:rPr>
        <w:t xml:space="preserve">Zadavatel </w:t>
      </w:r>
      <w:r w:rsidR="008433A4" w:rsidRPr="00547602">
        <w:rPr>
          <w:rFonts w:eastAsia="Verdana"/>
          <w:b/>
          <w:noProof/>
        </w:rPr>
        <w:t xml:space="preserve">v souladu s § 103 odst. 1 písm. f) ZZVZ </w:t>
      </w:r>
      <w:r w:rsidRPr="00547602">
        <w:rPr>
          <w:rFonts w:eastAsia="Verdana"/>
          <w:b/>
          <w:noProof/>
        </w:rPr>
        <w:t xml:space="preserve">vyžaduje, aby odpovědnost za plnění veřejné zakázky nesli všichni dodavatelé podávající společnou </w:t>
      </w:r>
      <w:r w:rsidR="00EE50D2" w:rsidRPr="00547602">
        <w:rPr>
          <w:rFonts w:eastAsia="Verdana"/>
          <w:b/>
          <w:noProof/>
        </w:rPr>
        <w:t xml:space="preserve">žádost o účast a následně společnou </w:t>
      </w:r>
      <w:r w:rsidRPr="00547602">
        <w:rPr>
          <w:rFonts w:eastAsia="Verdana"/>
          <w:b/>
          <w:noProof/>
        </w:rPr>
        <w:t>nabídku společně a</w:t>
      </w:r>
      <w:r w:rsidR="00803D1B">
        <w:rPr>
          <w:rFonts w:eastAsia="Verdana"/>
          <w:b/>
          <w:noProof/>
        </w:rPr>
        <w:t> </w:t>
      </w:r>
      <w:r w:rsidRPr="00547602">
        <w:rPr>
          <w:rFonts w:eastAsia="Verdana"/>
          <w:b/>
          <w:noProof/>
        </w:rPr>
        <w:t>nerozdílně.</w:t>
      </w:r>
      <w:r w:rsidR="0051042A" w:rsidRPr="00547602">
        <w:rPr>
          <w:rFonts w:eastAsia="Verdana"/>
          <w:b/>
          <w:noProof/>
        </w:rPr>
        <w:t xml:space="preserve"> </w:t>
      </w:r>
      <w:r w:rsidR="00D35AD9" w:rsidRPr="009D1FCE">
        <w:rPr>
          <w:b/>
        </w:rPr>
        <w:t>V takovém případě dodavatel v nabídce doloží doklad o</w:t>
      </w:r>
      <w:r w:rsidR="00803D1B">
        <w:rPr>
          <w:b/>
        </w:rPr>
        <w:t> </w:t>
      </w:r>
      <w:r w:rsidR="00D35AD9" w:rsidRPr="009D1FCE">
        <w:rPr>
          <w:b/>
        </w:rPr>
        <w:t>příslušném závazku, tj. společné a nerozdílné odpovědnosti za plnění veřejné zakázky.</w:t>
      </w:r>
    </w:p>
    <w:p w14:paraId="2CDA216F" w14:textId="77777777" w:rsidR="005D636E" w:rsidRPr="0030588A" w:rsidRDefault="005D636E" w:rsidP="00B52143">
      <w:pPr>
        <w:pStyle w:val="Normlnodstavec"/>
        <w:ind w:left="567"/>
        <w:jc w:val="both"/>
        <w:rPr>
          <w:b/>
        </w:rPr>
      </w:pPr>
      <w:r w:rsidRPr="0030588A">
        <w:rPr>
          <w:b/>
        </w:rPr>
        <w:t>Prokazování kvalifikace získané v zahraničí dle § 81 ZZVZ</w:t>
      </w:r>
    </w:p>
    <w:p w14:paraId="474167EE" w14:textId="77777777" w:rsidR="005D636E" w:rsidRPr="005D636E" w:rsidRDefault="005D636E" w:rsidP="00B52143">
      <w:pPr>
        <w:pStyle w:val="podlnek"/>
        <w:keepNext w:val="0"/>
        <w:jc w:val="both"/>
        <w:rPr>
          <w:rFonts w:eastAsia="Verdana"/>
          <w:noProof/>
        </w:rPr>
      </w:pPr>
      <w:r w:rsidRPr="005D636E">
        <w:rPr>
          <w:rFonts w:eastAsia="Verdana"/>
          <w:noProof/>
        </w:rPr>
        <w:t xml:space="preserve">V případě, že byla kvalifikace získána v zahraničí, prokazuje se doklady vydanými podle právního řádu země, ve které byla získána, a to v rozsahu požadovaném Zadavatelem. </w:t>
      </w:r>
    </w:p>
    <w:p w14:paraId="333CEFAD" w14:textId="7B8934F6" w:rsidR="005D636E" w:rsidRDefault="005D636E" w:rsidP="00B52143">
      <w:pPr>
        <w:pStyle w:val="podlnek"/>
        <w:keepNext w:val="0"/>
        <w:jc w:val="both"/>
        <w:rPr>
          <w:rFonts w:eastAsia="Verdana"/>
          <w:noProof/>
        </w:rPr>
      </w:pPr>
      <w:r w:rsidRPr="005D636E">
        <w:rPr>
          <w:rFonts w:eastAsia="Verdana"/>
          <w:noProof/>
        </w:rPr>
        <w:t xml:space="preserve">Potvrzení </w:t>
      </w:r>
      <w:r w:rsidR="0051042A">
        <w:rPr>
          <w:rFonts w:eastAsia="Verdana"/>
          <w:noProof/>
        </w:rPr>
        <w:t xml:space="preserve">ve vztahu k § 74 odst. 1 písm. b) ZZVZ (tj. </w:t>
      </w:r>
      <w:r w:rsidRPr="005D636E">
        <w:rPr>
          <w:rFonts w:eastAsia="Verdana"/>
          <w:noProof/>
        </w:rPr>
        <w:t>pro daňové nedoplatky zahraničních dodavatelů v</w:t>
      </w:r>
      <w:r w:rsidR="0051042A">
        <w:rPr>
          <w:rFonts w:eastAsia="Verdana"/>
          <w:noProof/>
        </w:rPr>
        <w:t> </w:t>
      </w:r>
      <w:r w:rsidRPr="005D636E">
        <w:rPr>
          <w:rFonts w:eastAsia="Verdana"/>
          <w:noProof/>
        </w:rPr>
        <w:t>ČR</w:t>
      </w:r>
      <w:r w:rsidR="0051042A">
        <w:rPr>
          <w:rFonts w:eastAsia="Verdana"/>
          <w:noProof/>
        </w:rPr>
        <w:t>)</w:t>
      </w:r>
      <w:r w:rsidRPr="005D636E">
        <w:rPr>
          <w:rFonts w:eastAsia="Verdana"/>
          <w:noProof/>
        </w:rPr>
        <w:t xml:space="preserve"> vydává Finanční úřad pro Prahu 1 a potvrzení</w:t>
      </w:r>
      <w:r w:rsidR="0051042A">
        <w:rPr>
          <w:rFonts w:eastAsia="Verdana"/>
          <w:noProof/>
        </w:rPr>
        <w:t xml:space="preserve"> ve</w:t>
      </w:r>
      <w:r w:rsidR="00803D1B">
        <w:rPr>
          <w:rFonts w:eastAsia="Verdana"/>
          <w:noProof/>
        </w:rPr>
        <w:t> </w:t>
      </w:r>
      <w:r w:rsidR="0051042A">
        <w:rPr>
          <w:rFonts w:eastAsia="Verdana"/>
          <w:noProof/>
        </w:rPr>
        <w:t>vztahu k § 74 odst. 1 písm. d) ZZVZ (tj.</w:t>
      </w:r>
      <w:r w:rsidRPr="005D636E">
        <w:rPr>
          <w:rFonts w:eastAsia="Verdana"/>
          <w:noProof/>
        </w:rPr>
        <w:t xml:space="preserve"> pro nedoplatky zahraničních dodavatelů v ČR na pojistném a na penále na sociální zabezpečení a příspěvku na státní politiku zaměstnanosti</w:t>
      </w:r>
      <w:r w:rsidR="0051042A">
        <w:rPr>
          <w:rFonts w:eastAsia="Verdana"/>
          <w:noProof/>
        </w:rPr>
        <w:t>)</w:t>
      </w:r>
      <w:r w:rsidRPr="005D636E">
        <w:rPr>
          <w:rFonts w:eastAsia="Verdana"/>
          <w:noProof/>
        </w:rPr>
        <w:t xml:space="preserve"> vydává Pražská správa sociálního zabezpečení.</w:t>
      </w:r>
    </w:p>
    <w:p w14:paraId="60523B3C" w14:textId="70427376" w:rsidR="006E4F6C" w:rsidRPr="00634DB4" w:rsidRDefault="006E4F6C" w:rsidP="00B52143">
      <w:pPr>
        <w:pStyle w:val="podlnek"/>
        <w:keepNext w:val="0"/>
        <w:jc w:val="both"/>
        <w:rPr>
          <w:rFonts w:eastAsia="Verdana"/>
          <w:noProof/>
        </w:rPr>
      </w:pPr>
      <w:r w:rsidRPr="00634DB4">
        <w:rPr>
          <w:rFonts w:eastAsia="Verdana"/>
          <w:noProof/>
        </w:rPr>
        <w:t>Od zahraničních osob bude požadováno předložení dokladu o odborné způsobilosti v</w:t>
      </w:r>
      <w:r>
        <w:rPr>
          <w:rFonts w:eastAsia="Verdana"/>
          <w:noProof/>
        </w:rPr>
        <w:t> </w:t>
      </w:r>
      <w:r w:rsidRPr="00634DB4">
        <w:rPr>
          <w:rFonts w:eastAsia="Verdana"/>
          <w:noProof/>
        </w:rPr>
        <w:t>příslušném oboru vydávaného v zemi, kde tyto osoby odbornou způsobilost vykonávají. Pokud se v této zemi žádný doklad o odborné způsobilosti nevydává, zahraniční osoby vyhotoví o tomto čestné prohlášení, jehož součástí bude rovněž i</w:t>
      </w:r>
      <w:r>
        <w:rPr>
          <w:rFonts w:eastAsia="Verdana"/>
          <w:noProof/>
        </w:rPr>
        <w:t> </w:t>
      </w:r>
      <w:r w:rsidRPr="00634DB4">
        <w:rPr>
          <w:rFonts w:eastAsia="Verdana"/>
          <w:noProof/>
        </w:rP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DB756D2" w14:textId="66BF99C5" w:rsidR="006E4F6C" w:rsidRPr="00634DB4" w:rsidRDefault="006E4F6C" w:rsidP="00B52143">
      <w:pPr>
        <w:pStyle w:val="podlnek"/>
        <w:keepNext w:val="0"/>
        <w:jc w:val="both"/>
        <w:rPr>
          <w:rFonts w:eastAsia="Verdana"/>
          <w:noProof/>
        </w:rPr>
      </w:pPr>
      <w:r w:rsidRPr="00634DB4">
        <w:rPr>
          <w:rFonts w:eastAsia="Verdana"/>
          <w:noProof/>
        </w:rPr>
        <w:lastRenderedPageBreak/>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Pr>
          <w:rFonts w:eastAsia="Verdana"/>
          <w:noProof/>
        </w:rPr>
        <w:t> </w:t>
      </w:r>
      <w:r w:rsidRPr="00634DB4">
        <w:rPr>
          <w:rFonts w:eastAsia="Verdana"/>
          <w:noProof/>
        </w:rPr>
        <w:t>území jiného členského státu a na území České republiky vykonává vybranou činnost dočasně nebo příležitostně. K umožnění přístupu k vybrané činnosti se</w:t>
      </w:r>
      <w:r>
        <w:rPr>
          <w:rFonts w:eastAsia="Verdana"/>
          <w:noProof/>
        </w:rPr>
        <w:t> </w:t>
      </w:r>
      <w:r w:rsidRPr="00634DB4">
        <w:rPr>
          <w:rFonts w:eastAsia="Verdana"/>
          <w:noProof/>
        </w:rPr>
        <w:t>v</w:t>
      </w:r>
      <w:r>
        <w:rPr>
          <w:rFonts w:eastAsia="Verdana"/>
          <w:noProof/>
        </w:rPr>
        <w:t> </w:t>
      </w:r>
      <w:r w:rsidRPr="00634DB4">
        <w:rPr>
          <w:rFonts w:eastAsia="Verdana"/>
          <w:noProof/>
        </w:rP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D8A90F5" w14:textId="48287C9C" w:rsidR="006E4F6C" w:rsidRPr="00634DB4" w:rsidRDefault="006E4F6C" w:rsidP="00B52143">
      <w:pPr>
        <w:pStyle w:val="podlnek"/>
        <w:keepNext w:val="0"/>
        <w:jc w:val="both"/>
        <w:rPr>
          <w:rFonts w:eastAsia="Verdana"/>
          <w:noProof/>
        </w:rPr>
      </w:pPr>
      <w:r w:rsidRPr="00634DB4">
        <w:rPr>
          <w:rFonts w:eastAsia="Verdana"/>
          <w:noProof/>
        </w:rPr>
        <w:t>Informace k doložení úředního oprávnění pro ověřování výsledků zeměměřických činností v rozsahu dle § 13 odst. 1 zákona č. 200/1994 Sb., o zeměměřictví a</w:t>
      </w:r>
      <w:r>
        <w:rPr>
          <w:rFonts w:eastAsia="Verdana"/>
          <w:noProof/>
        </w:rPr>
        <w:t> </w:t>
      </w:r>
      <w:r w:rsidRPr="00634DB4">
        <w:rPr>
          <w:rFonts w:eastAsia="Verdana"/>
          <w:noProof/>
        </w:rPr>
        <w:t>o</w:t>
      </w:r>
      <w:r>
        <w:rPr>
          <w:rFonts w:eastAsia="Verdana"/>
          <w:noProof/>
        </w:rPr>
        <w:t> </w:t>
      </w:r>
      <w:r w:rsidRPr="00634DB4">
        <w:rPr>
          <w:rFonts w:eastAsia="Verdana"/>
          <w:noProof/>
        </w:rP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w:t>
      </w:r>
      <w:r>
        <w:rPr>
          <w:rFonts w:eastAsia="Verdana"/>
          <w:noProof/>
        </w:rPr>
        <w:t> </w:t>
      </w:r>
      <w:r w:rsidRPr="00634DB4">
        <w:rPr>
          <w:rFonts w:eastAsia="Verdana"/>
          <w:noProof/>
        </w:rPr>
        <w:t>bezúhonnost podle zákona o uznávání odborné kvalifikace (zák. č. 18/2004 Sb., ve znění pozdějších předpisů). Doklady o splnění výše uvedených povinností dokládá vybraný dodavatel jako podmínku pro uzavření smlouvy.</w:t>
      </w:r>
    </w:p>
    <w:p w14:paraId="17E7B23E" w14:textId="6459C3AA" w:rsidR="006E4F6C" w:rsidRPr="00634DB4" w:rsidRDefault="006E4F6C" w:rsidP="00B52143">
      <w:pPr>
        <w:pStyle w:val="podlnek"/>
        <w:keepNext w:val="0"/>
        <w:jc w:val="both"/>
        <w:rPr>
          <w:rFonts w:eastAsia="Verdana"/>
          <w:noProof/>
        </w:rPr>
      </w:pPr>
      <w:r w:rsidRPr="00634DB4">
        <w:rPr>
          <w:rFonts w:eastAsia="Verdana"/>
          <w:noProof/>
        </w:rPr>
        <w:t>Informace k doložení pověření Ministerstva dopravy ČR k provádění technických prohlídek a zkoušek určených technických zařízení (UTZ) dle § 47 odst. 4 zákona č.</w:t>
      </w:r>
      <w:r>
        <w:rPr>
          <w:rFonts w:eastAsia="Verdana"/>
          <w:noProof/>
        </w:rPr>
        <w:t> </w:t>
      </w:r>
      <w:r w:rsidRPr="00634DB4">
        <w:rPr>
          <w:rFonts w:eastAsia="Verdana"/>
          <w:noProof/>
        </w:rPr>
        <w:t>266/1994 Sb., o drahách, ve znění pozdějších předpisů: osoba žádající o uvedené pověření postupuje podle „Podmínek pro pověřování právnických osob podle § 47 odst. 4 zákona č. 266/1994 Sb., o dráhách, ve znění pozdějších předpisů, k</w:t>
      </w:r>
      <w:r>
        <w:rPr>
          <w:rFonts w:eastAsia="Verdana"/>
          <w:noProof/>
        </w:rPr>
        <w:t> </w:t>
      </w:r>
      <w:r w:rsidRPr="00634DB4">
        <w:rPr>
          <w:rFonts w:eastAsia="Verdana"/>
          <w:noProof/>
        </w:rPr>
        <w:t>provádění technických prohlídek a zkoušek určených technických zařízení“ stanovených Ministerstvem dopravy, jež jsou dostupné na internetových stránkách Ministerstva dopravy:</w:t>
      </w:r>
    </w:p>
    <w:p w14:paraId="2EADA095" w14:textId="77777777" w:rsidR="006E4F6C" w:rsidRPr="00634DB4" w:rsidRDefault="006E4F6C" w:rsidP="00B52143">
      <w:pPr>
        <w:pStyle w:val="podlnek"/>
        <w:keepNext w:val="0"/>
        <w:numPr>
          <w:ilvl w:val="0"/>
          <w:numId w:val="0"/>
        </w:numPr>
        <w:ind w:left="1134"/>
        <w:rPr>
          <w:rFonts w:eastAsia="Verdana"/>
          <w:noProof/>
        </w:rPr>
      </w:pPr>
      <w:r w:rsidRPr="00634DB4">
        <w:rPr>
          <w:rFonts w:eastAsia="Verdana"/>
          <w:noProof/>
        </w:rPr>
        <w:t xml:space="preserve">http://www.mdcr.cz/cs/Drazni_doprava/Seznam_pravnickych_osob/ </w:t>
      </w:r>
    </w:p>
    <w:p w14:paraId="55F64679" w14:textId="77777777" w:rsidR="006E4F6C" w:rsidRPr="00634DB4" w:rsidRDefault="006E4F6C" w:rsidP="00B52143">
      <w:pPr>
        <w:pStyle w:val="podlnek"/>
        <w:keepNext w:val="0"/>
        <w:numPr>
          <w:ilvl w:val="0"/>
          <w:numId w:val="0"/>
        </w:numPr>
        <w:ind w:left="1134"/>
        <w:jc w:val="both"/>
        <w:rPr>
          <w:rFonts w:eastAsia="Verdana"/>
          <w:noProof/>
        </w:rPr>
      </w:pPr>
      <w:r w:rsidRPr="00634DB4">
        <w:rPr>
          <w:rFonts w:eastAsia="Verdana"/>
          <w:noProof/>
        </w:rPr>
        <w:t>Doklady o splnění výše uvedených povinností dokládá vybraný dodavatel jako podmínku pro uzavření smlouvy.</w:t>
      </w:r>
    </w:p>
    <w:p w14:paraId="629FDC67" w14:textId="6675BE1C" w:rsidR="005D636E" w:rsidRPr="00F711A2" w:rsidRDefault="005D636E" w:rsidP="00B52143">
      <w:pPr>
        <w:pStyle w:val="Normlnodstavec"/>
        <w:ind w:left="567"/>
        <w:jc w:val="both"/>
        <w:rPr>
          <w:b/>
        </w:rPr>
      </w:pPr>
      <w:r w:rsidRPr="00F711A2">
        <w:rPr>
          <w:b/>
        </w:rPr>
        <w:lastRenderedPageBreak/>
        <w:t>Změny kvalifikace účastníka zadávacího řízení dle § 88 ZZVZ</w:t>
      </w:r>
    </w:p>
    <w:p w14:paraId="29D759D3" w14:textId="2C53C7EE" w:rsidR="005D636E" w:rsidRPr="005D636E" w:rsidRDefault="005D636E" w:rsidP="00B52143">
      <w:pPr>
        <w:pStyle w:val="podlnek"/>
        <w:keepNext w:val="0"/>
        <w:jc w:val="both"/>
        <w:rPr>
          <w:rFonts w:eastAsia="Verdana"/>
          <w:noProof/>
        </w:rPr>
      </w:pPr>
      <w:r w:rsidRPr="005D636E">
        <w:rPr>
          <w:rFonts w:eastAsia="Verdana"/>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w:t>
      </w:r>
      <w:r w:rsidR="00803D1B">
        <w:rPr>
          <w:rFonts w:eastAsia="Verdana"/>
          <w:noProof/>
        </w:rPr>
        <w:t> </w:t>
      </w:r>
      <w:r w:rsidRPr="005D636E">
        <w:rPr>
          <w:rFonts w:eastAsia="Verdana"/>
          <w:noProof/>
        </w:rPr>
        <w:t>do</w:t>
      </w:r>
      <w:r w:rsidR="00803D1B">
        <w:rPr>
          <w:rFonts w:eastAsia="Verdana"/>
          <w:noProof/>
        </w:rPr>
        <w:t> </w:t>
      </w:r>
      <w:r w:rsidRPr="005D636E">
        <w:rPr>
          <w:rFonts w:eastAsia="Verdana"/>
          <w:noProof/>
        </w:rPr>
        <w:t>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rFonts w:eastAsia="Verdana"/>
          <w:noProof/>
        </w:rPr>
        <w:t>:</w:t>
      </w:r>
    </w:p>
    <w:p w14:paraId="459DB78A" w14:textId="2F3D8836" w:rsidR="005D636E" w:rsidRPr="005D636E" w:rsidRDefault="005D636E" w:rsidP="00B52143">
      <w:pPr>
        <w:keepLines/>
        <w:spacing w:line="264" w:lineRule="auto"/>
        <w:ind w:left="1418"/>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podmínky kvalifikace jsou nadále splněny,</w:t>
      </w:r>
    </w:p>
    <w:p w14:paraId="4E96F256" w14:textId="637AC0AF" w:rsidR="005D636E" w:rsidRPr="005D636E" w:rsidRDefault="005D636E" w:rsidP="00B52143">
      <w:pPr>
        <w:keepLines/>
        <w:tabs>
          <w:tab w:val="left" w:pos="1361"/>
        </w:tabs>
        <w:spacing w:line="264" w:lineRule="auto"/>
        <w:ind w:left="1134"/>
        <w:jc w:val="both"/>
        <w:rPr>
          <w:rFonts w:eastAsia="Verdana" w:cs="Times New Roman"/>
          <w:noProof/>
          <w:szCs w:val="18"/>
        </w:rPr>
      </w:pPr>
      <w:r w:rsidRPr="005D636E">
        <w:rPr>
          <w:rFonts w:eastAsia="Verdana" w:cs="Times New Roman"/>
          <w:noProof/>
          <w:szCs w:val="18"/>
        </w:rPr>
        <w:tab/>
      </w:r>
      <w:r w:rsidR="008C3C84">
        <w:rPr>
          <w:rFonts w:eastAsia="Verdana" w:cs="Times New Roman"/>
          <w:noProof/>
          <w:szCs w:val="18"/>
        </w:rPr>
        <w:tab/>
      </w:r>
      <w:r w:rsidRPr="005D636E">
        <w:rPr>
          <w:rFonts w:eastAsia="Verdana" w:cs="Times New Roman"/>
          <w:noProof/>
          <w:szCs w:val="18"/>
        </w:rPr>
        <w:t>b.</w:t>
      </w:r>
      <w:r w:rsidRPr="005D636E">
        <w:rPr>
          <w:rFonts w:eastAsia="Verdana" w:cs="Times New Roman"/>
          <w:noProof/>
          <w:szCs w:val="18"/>
        </w:rPr>
        <w:tab/>
        <w:t>nedošlo k ovlivnění kritérií hodnocení nabídek.</w:t>
      </w:r>
    </w:p>
    <w:p w14:paraId="0FDBB8D8" w14:textId="3C4CD576" w:rsidR="005D636E" w:rsidRPr="005D636E" w:rsidRDefault="005D636E" w:rsidP="00B52143">
      <w:pPr>
        <w:pStyle w:val="podlnek"/>
        <w:keepNext w:val="0"/>
        <w:jc w:val="both"/>
        <w:rPr>
          <w:rFonts w:eastAsia="Verdana"/>
          <w:noProof/>
        </w:rPr>
      </w:pPr>
      <w:r w:rsidRPr="005D636E">
        <w:rPr>
          <w:rFonts w:eastAsia="Verdana"/>
          <w:noProof/>
        </w:rPr>
        <w:t xml:space="preserve">Dozví-li se Zadavatel, že dodavatel nesplnil shora uvedenou povinnost, </w:t>
      </w:r>
      <w:r w:rsidR="00113F13">
        <w:rPr>
          <w:rFonts w:eastAsia="Verdana"/>
          <w:noProof/>
        </w:rPr>
        <w:t>Zadavatel jej</w:t>
      </w:r>
      <w:r w:rsidRPr="005D636E">
        <w:rPr>
          <w:rFonts w:eastAsia="Verdana"/>
          <w:noProof/>
        </w:rPr>
        <w:t xml:space="preserve"> ze zadávacího řízení bezodkladně vylouč</w:t>
      </w:r>
      <w:r w:rsidR="00113F13">
        <w:rPr>
          <w:rFonts w:eastAsia="Verdana"/>
          <w:noProof/>
        </w:rPr>
        <w:t>í</w:t>
      </w:r>
      <w:r w:rsidRPr="005D636E">
        <w:rPr>
          <w:rFonts w:eastAsia="Verdana"/>
          <w:noProof/>
        </w:rPr>
        <w:t>.</w:t>
      </w:r>
    </w:p>
    <w:p w14:paraId="7B4EE3A6" w14:textId="77777777" w:rsidR="005D636E" w:rsidRPr="008C3C84" w:rsidRDefault="005D636E" w:rsidP="00B52143">
      <w:pPr>
        <w:pStyle w:val="Normlnodstavec"/>
        <w:ind w:left="567"/>
        <w:jc w:val="both"/>
        <w:rPr>
          <w:b/>
        </w:rPr>
      </w:pPr>
      <w:r w:rsidRPr="008C3C84">
        <w:rPr>
          <w:b/>
        </w:rPr>
        <w:t>Výpis ze seznamu kvalifikovaných dodavatelů dle § 228 ZZVZ</w:t>
      </w:r>
    </w:p>
    <w:p w14:paraId="1C804574" w14:textId="64A17F77" w:rsidR="005D636E" w:rsidRDefault="005D636E" w:rsidP="00B52143">
      <w:pPr>
        <w:pStyle w:val="podlnek"/>
        <w:keepNext w:val="0"/>
        <w:jc w:val="both"/>
        <w:rPr>
          <w:rFonts w:eastAsia="Verdana"/>
          <w:noProof/>
        </w:rPr>
      </w:pPr>
      <w:r w:rsidRPr="005D636E">
        <w:rPr>
          <w:rFonts w:eastAsia="Verdana"/>
          <w:noProof/>
        </w:rPr>
        <w:t>Předložení dokladu o zapsání dodavatele do seznamu kvalifikovaných dodavatelů vedeného Ministerstvem pro místní rozvoj dle § 226 až § 232 ZZVZ nahrazuje v</w:t>
      </w:r>
      <w:r w:rsidR="00803D1B">
        <w:rPr>
          <w:rFonts w:eastAsia="Verdana"/>
          <w:noProof/>
        </w:rPr>
        <w:t> </w:t>
      </w:r>
      <w:r w:rsidRPr="005D636E">
        <w:rPr>
          <w:rFonts w:eastAsia="Verdana"/>
          <w:noProof/>
        </w:rPr>
        <w:t>souladu s § 228 ZZVZ doklad prokazující profesní způsobilost podle § 77 ZZVZ v</w:t>
      </w:r>
      <w:r w:rsidR="00803D1B">
        <w:rPr>
          <w:rFonts w:eastAsia="Verdana"/>
          <w:noProof/>
        </w:rPr>
        <w:t> </w:t>
      </w:r>
      <w:r w:rsidRPr="005D636E">
        <w:rPr>
          <w:rFonts w:eastAsia="Verdana"/>
          <w:noProof/>
        </w:rPr>
        <w:t>tom rozsahu, v jakém údaje ve výpisu ze seznamu kvalifikovaných dodavatelů prokazují splnění kritérií profesní způsobilosti, a základní způsobilost podle § 74 ZZVZ v plném rozsahu. Výpis ze seznamu kvalifikovaných dodavatelů nesmí být k</w:t>
      </w:r>
      <w:r w:rsidR="00803D1B">
        <w:rPr>
          <w:rFonts w:eastAsia="Verdana"/>
          <w:noProof/>
        </w:rPr>
        <w:t> </w:t>
      </w:r>
      <w:r w:rsidRPr="005D636E">
        <w:rPr>
          <w:rFonts w:eastAsia="Verdana"/>
          <w:noProof/>
        </w:rPr>
        <w:t>poslednímu dni, ke kterému má být prokázána základní způsobilost nebo profesní způsobilost, starší než tři měsíce.</w:t>
      </w:r>
    </w:p>
    <w:p w14:paraId="7FF52736" w14:textId="77777777" w:rsidR="005D636E" w:rsidRPr="008C3C84" w:rsidRDefault="005D636E" w:rsidP="00B52143">
      <w:pPr>
        <w:pStyle w:val="Normlnodstavec"/>
        <w:ind w:left="567"/>
        <w:jc w:val="both"/>
        <w:rPr>
          <w:b/>
        </w:rPr>
      </w:pPr>
      <w:r w:rsidRPr="008C3C84">
        <w:rPr>
          <w:b/>
        </w:rPr>
        <w:t>Předložení certifikátu dle § 234 ZZVZ</w:t>
      </w:r>
    </w:p>
    <w:p w14:paraId="7AEE4C08" w14:textId="45B972DB" w:rsidR="005D636E" w:rsidRPr="005D636E" w:rsidRDefault="005D636E" w:rsidP="00B52143">
      <w:pPr>
        <w:pStyle w:val="podlnek"/>
        <w:keepNext w:val="0"/>
        <w:jc w:val="both"/>
        <w:rPr>
          <w:rFonts w:eastAsia="Verdana"/>
          <w:noProof/>
        </w:rPr>
      </w:pPr>
      <w:r w:rsidRPr="005D636E">
        <w:rPr>
          <w:rFonts w:eastAsia="Verdana"/>
          <w:noProof/>
        </w:rPr>
        <w:t>Platným certifikátem vydaným v rámci schváleného systému certifikovaných dodavatelů lze podle § 234 ZZVZ prokázat kvalifikaci v zadávacím řízení. Má</w:t>
      </w:r>
      <w:r w:rsidR="00803D1B">
        <w:rPr>
          <w:rFonts w:eastAsia="Verdana"/>
          <w:noProof/>
        </w:rPr>
        <w:t> </w:t>
      </w:r>
      <w:r w:rsidRPr="005D636E">
        <w:rPr>
          <w:rFonts w:eastAsia="Verdana"/>
          <w:noProof/>
        </w:rPr>
        <w:t>se</w:t>
      </w:r>
      <w:r w:rsidR="00803D1B">
        <w:rPr>
          <w:rFonts w:eastAsia="Verdana"/>
          <w:noProof/>
        </w:rPr>
        <w:t> </w:t>
      </w:r>
      <w:r w:rsidRPr="005D636E">
        <w:rPr>
          <w:rFonts w:eastAsia="Verdana"/>
          <w:noProof/>
        </w:rPr>
        <w:t>za</w:t>
      </w:r>
      <w:r w:rsidR="00803D1B">
        <w:rPr>
          <w:rFonts w:eastAsia="Verdana"/>
          <w:noProof/>
        </w:rPr>
        <w:t> </w:t>
      </w:r>
      <w:r w:rsidRPr="005D636E">
        <w:rPr>
          <w:rFonts w:eastAsia="Verdana"/>
          <w:noProof/>
        </w:rPr>
        <w:t>to, že dodavatel je kvalifikovaný v rozsahu uvedeném na certifikátu.</w:t>
      </w:r>
    </w:p>
    <w:p w14:paraId="4C088C62" w14:textId="77777777" w:rsidR="00D424F7" w:rsidRPr="00D424F7" w:rsidRDefault="00D424F7" w:rsidP="00B52143">
      <w:pPr>
        <w:pStyle w:val="Normlnodstavec"/>
        <w:ind w:left="567"/>
        <w:jc w:val="both"/>
        <w:rPr>
          <w:b/>
        </w:rPr>
      </w:pPr>
      <w:r w:rsidRPr="00D424F7">
        <w:rPr>
          <w:b/>
        </w:rPr>
        <w:t>Požadavek na prokázání kvalifikace poddodavatele</w:t>
      </w:r>
    </w:p>
    <w:p w14:paraId="3908EB78" w14:textId="7B61AA31" w:rsidR="00D424F7" w:rsidRDefault="00D424F7" w:rsidP="00B52143">
      <w:pPr>
        <w:pStyle w:val="podlnek"/>
        <w:keepNext w:val="0"/>
        <w:jc w:val="both"/>
      </w:pPr>
      <w:r>
        <w:t>Zadavatel požaduje, aby dodavatel u těch poddodavatelů, kteří jsou dodavateli při podání nabídky známi a u kterých dodavatel současně předpokládá (vyplněním příslušného údaje v Příloze č. 2 této Zadávací dokumentace), že budou plnit alespoň 10 % finančního rozsahu plnění veřejné zakázky (</w:t>
      </w:r>
      <w:r w:rsidRPr="00B20A66">
        <w:t>v Příloze č. 2 této Zadávací</w:t>
      </w:r>
      <w:r>
        <w:t xml:space="preserve"> dokumentace vyjádřeno jako alespoň 10 % hodnoty poddodávky z nabídkové ceny), předložil doklady prokazující:</w:t>
      </w:r>
    </w:p>
    <w:p w14:paraId="263E2D64" w14:textId="07A279DE" w:rsidR="00D424F7" w:rsidRDefault="00D424F7" w:rsidP="00B52143">
      <w:pPr>
        <w:pStyle w:val="podlnek"/>
        <w:keepNext w:val="0"/>
        <w:numPr>
          <w:ilvl w:val="3"/>
          <w:numId w:val="20"/>
        </w:numPr>
        <w:ind w:left="1560"/>
        <w:jc w:val="both"/>
      </w:pPr>
      <w:r>
        <w:t>základní způsobilost podle § 74 ZZVZ způsobem uvedeným v § 75 ZZVZ či</w:t>
      </w:r>
      <w:r w:rsidR="002A4B97">
        <w:t> </w:t>
      </w:r>
      <w:r>
        <w:t>v § 81 ZZVZ, a</w:t>
      </w:r>
    </w:p>
    <w:p w14:paraId="3A602427" w14:textId="77777777" w:rsidR="00D424F7" w:rsidRDefault="00D424F7" w:rsidP="00B52143">
      <w:pPr>
        <w:pStyle w:val="podlnek"/>
        <w:keepNext w:val="0"/>
        <w:numPr>
          <w:ilvl w:val="3"/>
          <w:numId w:val="20"/>
        </w:numPr>
        <w:ind w:left="1560"/>
        <w:jc w:val="both"/>
      </w:pPr>
      <w:r>
        <w:t>profesní způsobilost podle § 77 odst. 1 ZZVZ způsobem uvedeným v § 77 odst. 1 ZZVZ či v § 77 odst. 3 ZZVZ či v § 81 ZZVZ.</w:t>
      </w:r>
    </w:p>
    <w:p w14:paraId="1557C94F" w14:textId="47264BD2" w:rsidR="00D424F7" w:rsidRDefault="00D424F7" w:rsidP="00B52143">
      <w:pPr>
        <w:pStyle w:val="podlnek"/>
        <w:keepNext w:val="0"/>
        <w:jc w:val="both"/>
      </w:pPr>
      <w:r>
        <w:t xml:space="preserve">Dále Zadavatel požaduje, aby dodavatel nad rámec požadavků uvedených výše v tomto článku u všech poddodavatelů uvedených v </w:t>
      </w:r>
      <w:r w:rsidRPr="00B20A66">
        <w:t>Příloze č. 2</w:t>
      </w:r>
      <w:r>
        <w:t xml:space="preserve"> této Zadávací dokumentace, kteří jsou dodavateli při podání nabídky známi, prokázal</w:t>
      </w:r>
      <w:r w:rsidRPr="00D424F7">
        <w:t xml:space="preserve"> základní způsobilost podle § 74 odst. 1 písm. a) ZZVZ včetně použití § 74 odst. 2 a 3 ZZVZ, a to způsobem uvedeným v § 75 odst. 1 písm. a) ZZVZ či v § 81 ZZVZ</w:t>
      </w:r>
      <w:r>
        <w:t>.</w:t>
      </w:r>
    </w:p>
    <w:p w14:paraId="1E86B1A3" w14:textId="7BC96A2C" w:rsidR="00D424F7" w:rsidRDefault="00D424F7" w:rsidP="00B52143">
      <w:pPr>
        <w:pStyle w:val="podlnek"/>
        <w:keepNext w:val="0"/>
        <w:jc w:val="both"/>
      </w:pPr>
      <w:r>
        <w:lastRenderedPageBreak/>
        <w:t>Kvalifikace poddodavatelů požadovaná v tomto článku se prokazuje ke stejnému datu, jako kvalifikace účastníka, tj. do konce lhůty pro podání žádostí o účast, a musí být plněna po celou dobu zadávacího řízení. V případě změny této kvalifikace v průběhu zadávacího řízení je dodavatel povinen postupovat obdobně dle § 88 ZZVZ.</w:t>
      </w:r>
    </w:p>
    <w:p w14:paraId="30597290" w14:textId="220F45D0" w:rsidR="00D424F7" w:rsidRDefault="00D424F7" w:rsidP="00B52143">
      <w:pPr>
        <w:pStyle w:val="podlnek"/>
        <w:keepNext w:val="0"/>
        <w:jc w:val="both"/>
      </w:pPr>
      <w:r>
        <w:t xml:space="preserve">Zadavatel může požadovat nahrazení poddodavatele, který neprokáže splnění Zadavatelem požadovaných kritérií způsobilosti dle požadavků shora v tomto článku nebo u kterého </w:t>
      </w:r>
      <w:r w:rsidR="00C93194">
        <w:t xml:space="preserve">Zadavatel </w:t>
      </w:r>
      <w:r>
        <w:t xml:space="preserve">prokáže důvody jeho nezpůsobilosti podle § 48 odst. 5 ZZVZ. </w:t>
      </w:r>
    </w:p>
    <w:p w14:paraId="728CC890" w14:textId="57AF0D1E" w:rsidR="00D424F7" w:rsidRDefault="00D424F7" w:rsidP="00B52143">
      <w:pPr>
        <w:pStyle w:val="podlnek"/>
        <w:keepNext w:val="0"/>
        <w:jc w:val="both"/>
      </w:pPr>
      <w:r>
        <w:t xml:space="preserve">Zadavatel výslovně upozorňuje, že pokud se jedná o § 48 odst. 5 písm. d) ZZVZ, za důvod nezpůsobilosti bude považováno to, že se poddodavatel dopustil v posledních 3 letech </w:t>
      </w:r>
      <w:r w:rsidR="00B20A66">
        <w:t>před</w:t>
      </w:r>
      <w:r>
        <w:t xml:space="preserve"> zahájení</w:t>
      </w:r>
      <w:r w:rsidR="00B20A66">
        <w:t>m</w:t>
      </w:r>
      <w:r>
        <w:t xml:space="preserve"> zadávacího řízení závažných nebo dlouhodobých pochybení při plnění dřívějšího smluvního vztahu se </w:t>
      </w:r>
      <w:r w:rsidR="00C93194">
        <w:t>Zadavatelem</w:t>
      </w:r>
      <w:r>
        <w:t>, nebo s jiným (nikoli pouze veřejným) zadavatelem, která vedla k vzniku škody, předčasnému ukončení smluvního vztahu nebo jiným srovnatelným sankcím.</w:t>
      </w:r>
    </w:p>
    <w:p w14:paraId="1DF73CBE" w14:textId="57CC3C81" w:rsidR="00D424F7" w:rsidRDefault="00D424F7" w:rsidP="00B52143">
      <w:pPr>
        <w:pStyle w:val="podlnek"/>
        <w:keepNext w:val="0"/>
        <w:jc w:val="both"/>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22E7D435" w14:textId="12E435A8" w:rsidR="005D636E" w:rsidRPr="008C3C84" w:rsidRDefault="005D636E" w:rsidP="00B52143">
      <w:pPr>
        <w:pStyle w:val="Normlnodstavec"/>
        <w:ind w:left="567"/>
        <w:jc w:val="both"/>
        <w:rPr>
          <w:b/>
        </w:rPr>
      </w:pPr>
      <w:r w:rsidRPr="008C3C84">
        <w:rPr>
          <w:b/>
        </w:rPr>
        <w:t>Důsledek nesplnění kvalifikace</w:t>
      </w:r>
    </w:p>
    <w:p w14:paraId="32C4AE20" w14:textId="77777777" w:rsidR="005D636E" w:rsidRPr="005D636E" w:rsidRDefault="005D636E" w:rsidP="00B52143">
      <w:pPr>
        <w:pStyle w:val="podlnek"/>
        <w:keepNext w:val="0"/>
        <w:jc w:val="both"/>
        <w:rPr>
          <w:rFonts w:eastAsia="Verdana"/>
          <w:noProof/>
        </w:rPr>
      </w:pPr>
      <w:r w:rsidRPr="005D636E">
        <w:rPr>
          <w:rFonts w:eastAsia="Verdana"/>
          <w:noProof/>
        </w:rPr>
        <w:t>Dodavatel, který nesplní kvalifikaci v požadovaném rozsahu a ZZVZ a touto zadávací dokumentací požadovaným nebo dovoleným způsobem, bude Zadavatelem z účasti v zadávacím řízení vyloučen.</w:t>
      </w:r>
    </w:p>
    <w:p w14:paraId="3E58D64B" w14:textId="7E405AF5" w:rsidR="005D636E" w:rsidRPr="005D636E" w:rsidRDefault="005D636E" w:rsidP="00547602">
      <w:pPr>
        <w:pStyle w:val="Normlnlnek"/>
        <w:jc w:val="both"/>
        <w:rPr>
          <w:rFonts w:eastAsia="Verdana"/>
          <w:noProof/>
        </w:rPr>
      </w:pPr>
      <w:bookmarkStart w:id="38" w:name="základní"/>
      <w:bookmarkStart w:id="39" w:name="_Toc130201652"/>
      <w:r w:rsidRPr="005D636E">
        <w:rPr>
          <w:rFonts w:eastAsia="Verdana"/>
          <w:noProof/>
        </w:rPr>
        <w:t>Základní způsobilost dle § 74 a § 75 ZZVZ</w:t>
      </w:r>
      <w:bookmarkEnd w:id="38"/>
      <w:bookmarkEnd w:id="39"/>
    </w:p>
    <w:p w14:paraId="7121DED3" w14:textId="5A04BFF8" w:rsidR="005D636E" w:rsidRPr="005D636E" w:rsidRDefault="005D636E" w:rsidP="00B52143">
      <w:pPr>
        <w:pStyle w:val="Normlnodstavec"/>
        <w:ind w:left="567"/>
        <w:jc w:val="both"/>
      </w:pPr>
      <w:bookmarkStart w:id="40" w:name="_Ref90378314"/>
      <w:r w:rsidRPr="005D636E">
        <w:t>Zadavatel v souladu s ustanovením § 73 ZZVZ požaduje prokázání základní způsobilosti podle § 74 ZZVZ následujícím způsobem:</w:t>
      </w:r>
      <w:bookmarkEnd w:id="40"/>
    </w:p>
    <w:p w14:paraId="3B6E2DDA" w14:textId="7A915C6D"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Způsobilým není dodavatel, který byl v zemi svého sídla v posledních 5 letech před zahájením zadávacího řízení pravomocně odsouzen pro trestný čin uvedený v příloze č. 3 ZZVZ nebo obdobný trestný čin podle právního řádu země sídla dodavatele; k</w:t>
      </w:r>
      <w:r w:rsidR="00803D1B">
        <w:rPr>
          <w:rFonts w:eastAsia="Verdana" w:cs="Times New Roman"/>
          <w:noProof/>
          <w:szCs w:val="18"/>
        </w:rPr>
        <w:t> </w:t>
      </w:r>
      <w:r w:rsidRPr="005D636E">
        <w:rPr>
          <w:rFonts w:eastAsia="Verdana" w:cs="Times New Roman"/>
          <w:noProof/>
          <w:szCs w:val="18"/>
        </w:rPr>
        <w:t>zahlazeným odsouzením se nepřihlíží.</w:t>
      </w:r>
    </w:p>
    <w:p w14:paraId="0CE1DEF0" w14:textId="007327BE"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evidence Rejstříku trestů</w:t>
      </w:r>
      <w:r w:rsidRPr="005D636E">
        <w:rPr>
          <w:rFonts w:eastAsia="Verdana" w:cs="Times New Roman"/>
          <w:i/>
          <w:noProof/>
          <w:szCs w:val="18"/>
        </w:rPr>
        <w:t>.</w:t>
      </w:r>
    </w:p>
    <w:p w14:paraId="50324F64" w14:textId="0A8455B0"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Způsobilým není dodavatel, který má v České republice nebo v zemi svého sídla v</w:t>
      </w:r>
      <w:r w:rsidR="00803D1B">
        <w:rPr>
          <w:rFonts w:eastAsia="Verdana" w:cs="Times New Roman"/>
          <w:noProof/>
          <w:szCs w:val="18"/>
        </w:rPr>
        <w:t> </w:t>
      </w:r>
      <w:r w:rsidRPr="005D636E">
        <w:rPr>
          <w:rFonts w:eastAsia="Verdana" w:cs="Times New Roman"/>
          <w:noProof/>
          <w:szCs w:val="18"/>
        </w:rPr>
        <w:t>evidenci daní zachycen splatný daňový nedoplatek.</w:t>
      </w:r>
    </w:p>
    <w:p w14:paraId="351C7DA1" w14:textId="268E83BF"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potvrzení příslušného finančního úřadu a písemného čestného prohlášení ve vztahu ke spotřební dani</w:t>
      </w:r>
      <w:r w:rsidRPr="005D636E">
        <w:rPr>
          <w:rFonts w:eastAsia="Verdana" w:cs="Times New Roman"/>
          <w:i/>
          <w:noProof/>
          <w:szCs w:val="18"/>
        </w:rPr>
        <w:t>.</w:t>
      </w:r>
    </w:p>
    <w:p w14:paraId="210C5C36"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c)</w:t>
      </w:r>
      <w:r w:rsidRPr="005D636E">
        <w:rPr>
          <w:rFonts w:eastAsia="Verdana" w:cs="Times New Roman"/>
          <w:noProof/>
          <w:szCs w:val="18"/>
        </w:rPr>
        <w:tab/>
        <w:t>Způsobilým není dodavatel, který má v České republice nebo v zemi svého sídla splatný nedoplatek na pojistném nebo na penále na veřejné zdravotní pojištění.</w:t>
      </w:r>
    </w:p>
    <w:p w14:paraId="723A4B78" w14:textId="5ACF51B5"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písemného čestného prohlášení</w:t>
      </w:r>
      <w:r w:rsidRPr="005D636E">
        <w:rPr>
          <w:rFonts w:eastAsia="Verdana" w:cs="Times New Roman"/>
          <w:i/>
          <w:noProof/>
          <w:szCs w:val="18"/>
        </w:rPr>
        <w:t>.</w:t>
      </w:r>
    </w:p>
    <w:p w14:paraId="416E423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d)</w:t>
      </w:r>
      <w:r w:rsidRPr="005D636E">
        <w:rPr>
          <w:rFonts w:eastAsia="Verdana" w:cs="Times New Roman"/>
          <w:noProof/>
          <w:szCs w:val="18"/>
        </w:rPr>
        <w:tab/>
        <w:t>Způsobilým není dodavatel, který má v České republice nebo v zemi svého sídla splatný nedoplatek na pojistném nebo na penále na sociální zabezpečení a příspěvku na státní politiku zaměstnanosti.</w:t>
      </w:r>
    </w:p>
    <w:p w14:paraId="3DEF0921" w14:textId="32F05E5B"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lastRenderedPageBreak/>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České republice</w:t>
      </w:r>
      <w:r w:rsidR="0057492E" w:rsidRPr="00ED2C29">
        <w:rPr>
          <w:rFonts w:eastAsia="Verdana" w:cs="Times New Roman"/>
          <w:i/>
          <w:noProof/>
          <w:szCs w:val="18"/>
        </w:rPr>
        <w:t xml:space="preserve"> </w:t>
      </w:r>
      <w:r w:rsidRPr="00547602">
        <w:rPr>
          <w:rFonts w:eastAsia="Verdana" w:cs="Times New Roman"/>
          <w:i/>
          <w:noProof/>
          <w:szCs w:val="18"/>
        </w:rPr>
        <w:t>předložením</w:t>
      </w:r>
      <w:r w:rsidRPr="00803D1B">
        <w:rPr>
          <w:rFonts w:eastAsia="Verdana" w:cs="Times New Roman"/>
          <w:b/>
          <w:i/>
          <w:noProof/>
          <w:szCs w:val="18"/>
        </w:rPr>
        <w:t xml:space="preserve"> </w:t>
      </w:r>
      <w:r w:rsidRPr="005D636E">
        <w:rPr>
          <w:rFonts w:eastAsia="Verdana" w:cs="Times New Roman"/>
          <w:b/>
          <w:i/>
          <w:noProof/>
          <w:szCs w:val="18"/>
          <w:u w:val="single"/>
        </w:rPr>
        <w:t>potvrzení příslušné okresní správy sociálního zabezpečení</w:t>
      </w:r>
      <w:r w:rsidRPr="005D636E">
        <w:rPr>
          <w:rFonts w:eastAsia="Verdana" w:cs="Times New Roman"/>
          <w:i/>
          <w:noProof/>
          <w:szCs w:val="18"/>
        </w:rPr>
        <w:t>.</w:t>
      </w:r>
    </w:p>
    <w:p w14:paraId="163E05F7" w14:textId="77777777" w:rsidR="005D636E" w:rsidRPr="005D636E" w:rsidRDefault="005D636E" w:rsidP="00B52143">
      <w:pPr>
        <w:keepLines/>
        <w:tabs>
          <w:tab w:val="left" w:pos="1361"/>
        </w:tabs>
        <w:spacing w:line="264" w:lineRule="auto"/>
        <w:ind w:left="1078" w:hanging="454"/>
        <w:jc w:val="both"/>
        <w:rPr>
          <w:rFonts w:eastAsia="Verdana" w:cs="Times New Roman"/>
          <w:noProof/>
          <w:szCs w:val="18"/>
        </w:rPr>
      </w:pPr>
      <w:r w:rsidRPr="005D636E">
        <w:rPr>
          <w:rFonts w:eastAsia="Verdana" w:cs="Times New Roman"/>
          <w:noProof/>
          <w:szCs w:val="18"/>
        </w:rPr>
        <w:t>e)</w:t>
      </w:r>
      <w:r w:rsidRPr="005D636E">
        <w:rPr>
          <w:rFonts w:eastAsia="Verdana" w:cs="Times New Roman"/>
          <w:noProof/>
          <w:szCs w:val="18"/>
        </w:rPr>
        <w:tab/>
        <w:t>Způsobilým není dodavatel, který je v likvidaci, proti němuž bylo vydáno rozhodnutí o úpadku, vůči němuž byla nařízena nucená správa podle jiného právního předpisu nebo v obdobné situaci podle právního řádu země sídla dodavatele.</w:t>
      </w:r>
    </w:p>
    <w:p w14:paraId="64779970" w14:textId="2A0CC79C" w:rsidR="005D636E" w:rsidRPr="005D636E" w:rsidRDefault="005D636E" w:rsidP="00B52143">
      <w:pPr>
        <w:keepLines/>
        <w:tabs>
          <w:tab w:val="left" w:pos="1361"/>
        </w:tabs>
        <w:spacing w:line="264" w:lineRule="auto"/>
        <w:ind w:left="624"/>
        <w:jc w:val="both"/>
        <w:rPr>
          <w:rFonts w:eastAsia="Verdana" w:cs="Times New Roman"/>
          <w:i/>
          <w:noProof/>
          <w:szCs w:val="18"/>
        </w:rPr>
      </w:pPr>
      <w:r w:rsidRPr="005D636E">
        <w:rPr>
          <w:rFonts w:eastAsia="Verdana" w:cs="Times New Roman"/>
          <w:i/>
          <w:noProof/>
          <w:szCs w:val="18"/>
        </w:rPr>
        <w:t>Dodavatel prokazuje splnění podmínek základní způsobilosti v tomto kritériu ve vztahu k</w:t>
      </w:r>
      <w:r w:rsidR="00803D1B">
        <w:rPr>
          <w:rFonts w:eastAsia="Verdana" w:cs="Times New Roman"/>
          <w:i/>
          <w:noProof/>
          <w:szCs w:val="18"/>
        </w:rPr>
        <w:t> </w:t>
      </w:r>
      <w:r w:rsidRPr="005D636E">
        <w:rPr>
          <w:rFonts w:eastAsia="Verdana" w:cs="Times New Roman"/>
          <w:i/>
          <w:noProof/>
          <w:szCs w:val="18"/>
        </w:rPr>
        <w:t xml:space="preserve">České republice předložením </w:t>
      </w:r>
      <w:r w:rsidRPr="005D636E">
        <w:rPr>
          <w:rFonts w:eastAsia="Verdana" w:cs="Times New Roman"/>
          <w:b/>
          <w:i/>
          <w:noProof/>
          <w:szCs w:val="18"/>
          <w:u w:val="single"/>
        </w:rPr>
        <w:t>výpisu z obchodního rejstříku, nebo předložením písemného čestného prohlášení v případě, že není v obchodním rejstříku zapsán</w:t>
      </w:r>
      <w:r w:rsidRPr="005D636E">
        <w:rPr>
          <w:rFonts w:eastAsia="Verdana" w:cs="Times New Roman"/>
          <w:i/>
          <w:noProof/>
          <w:szCs w:val="18"/>
        </w:rPr>
        <w:t>.</w:t>
      </w:r>
    </w:p>
    <w:p w14:paraId="5B464D2E" w14:textId="5F73C0D9" w:rsidR="005D636E" w:rsidRPr="005D636E" w:rsidRDefault="005D636E" w:rsidP="00B52143">
      <w:pPr>
        <w:pStyle w:val="Normlnodstavec"/>
        <w:ind w:left="567"/>
        <w:jc w:val="both"/>
      </w:pPr>
      <w:r w:rsidRPr="005D636E">
        <w:t xml:space="preserve">Je-li dodavatelem právnická osoba, musí podmínku uvedenou </w:t>
      </w:r>
      <w:r w:rsidR="003C5468">
        <w:t xml:space="preserve">v odstavci </w:t>
      </w:r>
      <w:r w:rsidR="00815B48">
        <w:rPr>
          <w:b/>
          <w:highlight w:val="yellow"/>
        </w:rPr>
        <w:fldChar w:fldCharType="begin"/>
      </w:r>
      <w:r w:rsidR="00815B48">
        <w:instrText xml:space="preserve"> REF _Ref90378314 \r \h </w:instrText>
      </w:r>
      <w:r w:rsidR="00815B48">
        <w:rPr>
          <w:b/>
          <w:highlight w:val="yellow"/>
        </w:rPr>
      </w:r>
      <w:r w:rsidR="00815B48">
        <w:rPr>
          <w:b/>
          <w:highlight w:val="yellow"/>
        </w:rPr>
        <w:fldChar w:fldCharType="separate"/>
      </w:r>
      <w:r w:rsidR="0098773C">
        <w:t>11.1</w:t>
      </w:r>
      <w:r w:rsidR="00815B48">
        <w:rPr>
          <w:b/>
          <w:highlight w:val="yellow"/>
        </w:rPr>
        <w:fldChar w:fldCharType="end"/>
      </w:r>
      <w:r w:rsidRPr="00547602">
        <w:rPr>
          <w:b/>
        </w:rPr>
        <w:t xml:space="preserve"> písm. a)</w:t>
      </w:r>
      <w:r w:rsidRPr="005D636E">
        <w:t xml:space="preserve"> splňovat tato právnická osoba a zároveň každý člen statutárního orgánu. Je-li členem statutárního orgánu dodavatele právnická osoba, musí podmínku uvedenou shora pod písm. a) splňovat</w:t>
      </w:r>
      <w:r w:rsidR="003C5468">
        <w:t>:</w:t>
      </w:r>
    </w:p>
    <w:p w14:paraId="330BC257"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652B5B45" w14:textId="77777777" w:rsidR="005D636E" w:rsidRPr="005D636E" w:rsidRDefault="005D636E">
      <w:pPr>
        <w:keepNext/>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 a</w:t>
      </w:r>
    </w:p>
    <w:p w14:paraId="4B5953D6" w14:textId="77777777" w:rsidR="005D636E" w:rsidRPr="005D636E" w:rsidRDefault="005D636E" w:rsidP="00B52143">
      <w:pPr>
        <w:keepLines/>
        <w:tabs>
          <w:tab w:val="left" w:pos="1361"/>
        </w:tabs>
        <w:spacing w:line="264" w:lineRule="auto"/>
        <w:ind w:left="992"/>
        <w:jc w:val="both"/>
        <w:rPr>
          <w:rFonts w:eastAsia="Verdana" w:cs="Times New Roman"/>
          <w:noProof/>
          <w:szCs w:val="18"/>
        </w:rPr>
      </w:pPr>
      <w:r w:rsidRPr="005D636E">
        <w:rPr>
          <w:rFonts w:eastAsia="Verdana" w:cs="Times New Roman"/>
          <w:noProof/>
          <w:szCs w:val="18"/>
        </w:rPr>
        <w:t>c. osoba zastupující tuto právnickou osobu v statutárním orgánu dodavatele.</w:t>
      </w:r>
    </w:p>
    <w:p w14:paraId="3CF2168E" w14:textId="77777777" w:rsidR="005D636E" w:rsidRPr="005D636E" w:rsidRDefault="005D636E" w:rsidP="00B52143">
      <w:pPr>
        <w:pStyle w:val="Normlnodstavec"/>
        <w:ind w:left="567"/>
        <w:jc w:val="both"/>
      </w:pPr>
      <w:r w:rsidRPr="005D636E">
        <w:t>Účastní-li se zadávacího řízení pobočka závodu</w:t>
      </w:r>
      <w:r w:rsidR="003C5468">
        <w:t>:</w:t>
      </w:r>
    </w:p>
    <w:p w14:paraId="2E5808F3" w14:textId="5E26136C" w:rsidR="005D636E" w:rsidRPr="005D636E" w:rsidRDefault="005D636E" w:rsidP="00B52143">
      <w:pPr>
        <w:pStyle w:val="podlnek"/>
        <w:keepNext w:val="0"/>
        <w:jc w:val="both"/>
        <w:rPr>
          <w:rFonts w:eastAsia="Verdana"/>
          <w:noProof/>
        </w:rPr>
      </w:pPr>
      <w:r w:rsidRPr="005D636E">
        <w:rPr>
          <w:rFonts w:eastAsia="Verdana"/>
          <w:noProof/>
        </w:rPr>
        <w:t xml:space="preserve">zahraniční právnické osoby, musí podmínku uvedenou </w:t>
      </w:r>
      <w:r w:rsidR="003C5468">
        <w:rPr>
          <w:rFonts w:eastAsia="Verdana"/>
          <w:noProof/>
        </w:rPr>
        <w:t xml:space="preserve">v odstavci </w:t>
      </w:r>
      <w:r w:rsidR="00815B48">
        <w:rPr>
          <w:b/>
          <w:highlight w:val="yellow"/>
        </w:rPr>
        <w:fldChar w:fldCharType="begin"/>
      </w:r>
      <w:r w:rsidR="00815B48">
        <w:rPr>
          <w:rFonts w:eastAsia="Verdana"/>
          <w:noProof/>
        </w:rPr>
        <w:instrText xml:space="preserve"> REF _Ref90378314 \r \h </w:instrText>
      </w:r>
      <w:r w:rsidR="00815B48">
        <w:rPr>
          <w:b/>
          <w:highlight w:val="yellow"/>
        </w:rPr>
      </w:r>
      <w:r w:rsidR="00815B48">
        <w:rPr>
          <w:b/>
          <w:highlight w:val="yellow"/>
        </w:rPr>
        <w:fldChar w:fldCharType="separate"/>
      </w:r>
      <w:r w:rsidR="0098773C">
        <w:rPr>
          <w:rFonts w:eastAsia="Verdana"/>
          <w:noProof/>
        </w:rPr>
        <w:t>11.1</w:t>
      </w:r>
      <w:r w:rsidR="00815B48">
        <w:rPr>
          <w:b/>
          <w:highlight w:val="yellow"/>
        </w:rPr>
        <w:fldChar w:fldCharType="end"/>
      </w:r>
      <w:r w:rsidR="00BB3E73" w:rsidRPr="008A0AEB">
        <w:rPr>
          <w:b/>
        </w:rPr>
        <w:t xml:space="preserve"> písm. a)</w:t>
      </w:r>
      <w:r w:rsidR="00BB3E73" w:rsidRPr="005D636E">
        <w:t xml:space="preserve"> </w:t>
      </w:r>
      <w:r w:rsidRPr="005D636E">
        <w:rPr>
          <w:rFonts w:eastAsia="Verdana"/>
          <w:noProof/>
        </w:rPr>
        <w:t>splňovat tato právnická</w:t>
      </w:r>
      <w:r w:rsidR="003C5468">
        <w:rPr>
          <w:rFonts w:eastAsia="Verdana"/>
          <w:noProof/>
        </w:rPr>
        <w:t xml:space="preserve"> osoba a vedoucí pobočky závodu</w:t>
      </w:r>
      <w:r w:rsidR="00BB3E73">
        <w:rPr>
          <w:rFonts w:eastAsia="Verdana"/>
          <w:noProof/>
        </w:rPr>
        <w:t>,</w:t>
      </w:r>
    </w:p>
    <w:p w14:paraId="025C1112" w14:textId="77777777" w:rsidR="003C5468" w:rsidRDefault="005D636E" w:rsidP="00B52143">
      <w:pPr>
        <w:pStyle w:val="podlnek"/>
        <w:keepNext w:val="0"/>
        <w:jc w:val="both"/>
        <w:rPr>
          <w:rFonts w:eastAsia="Verdana"/>
          <w:noProof/>
        </w:rPr>
      </w:pPr>
      <w:r w:rsidRPr="005D636E">
        <w:rPr>
          <w:rFonts w:eastAsia="Verdana"/>
          <w:noProof/>
        </w:rPr>
        <w:t>české právnické osoby, musí podmínku uvedenou shora pod písm. a) splňovat</w:t>
      </w:r>
      <w:r w:rsidR="003C5468">
        <w:rPr>
          <w:rFonts w:eastAsia="Verdana"/>
          <w:noProof/>
        </w:rPr>
        <w:t>:</w:t>
      </w:r>
      <w:r w:rsidRPr="005D636E">
        <w:rPr>
          <w:rFonts w:eastAsia="Verdana"/>
          <w:noProof/>
        </w:rPr>
        <w:t xml:space="preserve"> </w:t>
      </w:r>
    </w:p>
    <w:p w14:paraId="21079B42" w14:textId="77777777"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a. tato právnická osoba,</w:t>
      </w:r>
    </w:p>
    <w:p w14:paraId="3BDC03E7" w14:textId="4B36E421" w:rsidR="003C5468" w:rsidRPr="005D636E" w:rsidRDefault="003C5468" w:rsidP="00B52143">
      <w:pPr>
        <w:keepLines/>
        <w:tabs>
          <w:tab w:val="left" w:pos="1361"/>
        </w:tabs>
        <w:spacing w:line="264" w:lineRule="auto"/>
        <w:ind w:left="993"/>
        <w:jc w:val="both"/>
        <w:rPr>
          <w:rFonts w:eastAsia="Verdana" w:cs="Times New Roman"/>
          <w:noProof/>
          <w:szCs w:val="18"/>
        </w:rPr>
      </w:pPr>
      <w:r w:rsidRPr="005D636E">
        <w:rPr>
          <w:rFonts w:eastAsia="Verdana" w:cs="Times New Roman"/>
          <w:noProof/>
          <w:szCs w:val="18"/>
        </w:rPr>
        <w:t>b. každý člen statutárního orgánu této právnické osoby</w:t>
      </w:r>
      <w:r w:rsidR="00BB3E73">
        <w:rPr>
          <w:rFonts w:eastAsia="Verdana" w:cs="Times New Roman"/>
          <w:noProof/>
          <w:szCs w:val="18"/>
        </w:rPr>
        <w:t>,</w:t>
      </w:r>
    </w:p>
    <w:p w14:paraId="028E85FF" w14:textId="0FD309F7" w:rsidR="003C5468" w:rsidRDefault="003C5468" w:rsidP="00B52143">
      <w:pPr>
        <w:keepLines/>
        <w:tabs>
          <w:tab w:val="left" w:pos="1361"/>
        </w:tabs>
        <w:spacing w:line="264" w:lineRule="auto"/>
        <w:ind w:left="993" w:hanging="1"/>
        <w:jc w:val="both"/>
        <w:rPr>
          <w:rFonts w:eastAsia="Verdana" w:cs="Times New Roman"/>
          <w:noProof/>
          <w:szCs w:val="18"/>
        </w:rPr>
      </w:pPr>
      <w:r w:rsidRPr="005D636E">
        <w:rPr>
          <w:rFonts w:eastAsia="Verdana" w:cs="Times New Roman"/>
          <w:noProof/>
          <w:szCs w:val="18"/>
        </w:rPr>
        <w:t>c. osoba zastupující tuto právnickou osobu v statutárním orgánu dodavatele</w:t>
      </w:r>
      <w:r w:rsidR="00BB3E73">
        <w:rPr>
          <w:rFonts w:eastAsia="Verdana" w:cs="Times New Roman"/>
          <w:noProof/>
          <w:szCs w:val="18"/>
        </w:rPr>
        <w:t xml:space="preserve"> a</w:t>
      </w:r>
    </w:p>
    <w:p w14:paraId="30B72948" w14:textId="77777777" w:rsidR="005D636E" w:rsidRPr="005D636E" w:rsidRDefault="003C5468" w:rsidP="00B52143">
      <w:pPr>
        <w:keepLines/>
        <w:tabs>
          <w:tab w:val="left" w:pos="1361"/>
        </w:tabs>
        <w:spacing w:line="264" w:lineRule="auto"/>
        <w:ind w:left="993" w:hanging="1"/>
        <w:jc w:val="both"/>
        <w:rPr>
          <w:rFonts w:eastAsia="Verdana" w:cs="Times New Roman"/>
          <w:noProof/>
          <w:szCs w:val="18"/>
        </w:rPr>
      </w:pPr>
      <w:r>
        <w:rPr>
          <w:rFonts w:eastAsia="Verdana" w:cs="Times New Roman"/>
          <w:noProof/>
          <w:szCs w:val="18"/>
        </w:rPr>
        <w:t>d</w:t>
      </w:r>
      <w:r w:rsidRPr="005D636E">
        <w:rPr>
          <w:rFonts w:eastAsia="Verdana" w:cs="Times New Roman"/>
          <w:noProof/>
          <w:szCs w:val="18"/>
        </w:rPr>
        <w:t>.</w:t>
      </w:r>
      <w:r w:rsidR="005D636E" w:rsidRPr="005D636E">
        <w:rPr>
          <w:rFonts w:eastAsia="Verdana" w:cs="Times New Roman"/>
          <w:noProof/>
          <w:szCs w:val="18"/>
        </w:rPr>
        <w:t xml:space="preserve"> vedoucí pobočky závodu.</w:t>
      </w:r>
    </w:p>
    <w:p w14:paraId="0105DD37" w14:textId="4E94AF67" w:rsidR="00994E88" w:rsidRDefault="00994E88" w:rsidP="00B52143">
      <w:pPr>
        <w:pStyle w:val="Normlnodstavec"/>
        <w:keepNext w:val="0"/>
        <w:ind w:left="567"/>
        <w:jc w:val="both"/>
      </w:pPr>
      <w:r w:rsidRPr="00F77C65">
        <w:rPr>
          <w:b/>
        </w:rPr>
        <w:t>Doklady prokazující základní způsobilost podle § 74 ZZVZ musí prokazovat splnění požadovaného kritéria způsobilosti nejpozději v době 3 měsíců přede dnem zahájení zadávacího řízení</w:t>
      </w:r>
      <w:r w:rsidRPr="005D636E">
        <w:t>.</w:t>
      </w:r>
    </w:p>
    <w:p w14:paraId="7DB777FC" w14:textId="56F7F1D8" w:rsidR="005D636E" w:rsidRPr="005D636E" w:rsidRDefault="005D636E" w:rsidP="00B52143">
      <w:pPr>
        <w:pStyle w:val="Normlnodstavec"/>
        <w:keepNext w:val="0"/>
        <w:ind w:left="567"/>
        <w:jc w:val="both"/>
      </w:pPr>
      <w:r w:rsidRPr="005D636E">
        <w:t>Zadavatel nemusí ve smyslu § 75 odst. 2 ZZVZ uplatnit důvod pro vyloučení účastníka zadávacího řízení, i když nesplnil podmínky základní způsobilosti, pokud</w:t>
      </w:r>
      <w:r w:rsidR="003C5468">
        <w:t>:</w:t>
      </w:r>
    </w:p>
    <w:p w14:paraId="028304AC" w14:textId="77777777" w:rsidR="005D636E" w:rsidRPr="005D636E" w:rsidRDefault="005D636E" w:rsidP="00B52143">
      <w:pPr>
        <w:keepLines/>
        <w:tabs>
          <w:tab w:val="left" w:pos="1361"/>
        </w:tabs>
        <w:spacing w:line="264" w:lineRule="auto"/>
        <w:ind w:left="1361" w:hanging="369"/>
        <w:jc w:val="both"/>
        <w:rPr>
          <w:rFonts w:eastAsia="Verdana" w:cs="Times New Roman"/>
          <w:noProof/>
          <w:szCs w:val="18"/>
        </w:rPr>
      </w:pPr>
      <w:r w:rsidRPr="005D636E">
        <w:rPr>
          <w:rFonts w:eastAsia="Verdana" w:cs="Times New Roman"/>
          <w:noProof/>
          <w:szCs w:val="18"/>
        </w:rPr>
        <w:t>a.</w:t>
      </w:r>
      <w:r w:rsidRPr="005D636E">
        <w:rPr>
          <w:rFonts w:eastAsia="Verdana" w:cs="Times New Roman"/>
          <w:noProof/>
          <w:szCs w:val="18"/>
        </w:rPr>
        <w:tab/>
        <w:t>by vyloučení účastníka znemožnilo zadání veřejné zakázky v tomto zadávacím řízení a</w:t>
      </w:r>
    </w:p>
    <w:p w14:paraId="7756F35A" w14:textId="77777777" w:rsidR="005D636E" w:rsidRPr="005D636E" w:rsidRDefault="005D636E" w:rsidP="00B52143">
      <w:pPr>
        <w:keepLines/>
        <w:tabs>
          <w:tab w:val="left" w:pos="1418"/>
        </w:tabs>
        <w:spacing w:line="264" w:lineRule="auto"/>
        <w:ind w:left="1416" w:hanging="424"/>
        <w:jc w:val="both"/>
        <w:rPr>
          <w:rFonts w:eastAsia="Verdana" w:cs="Times New Roman"/>
          <w:noProof/>
          <w:szCs w:val="18"/>
        </w:rPr>
      </w:pPr>
      <w:r w:rsidRPr="005D636E">
        <w:rPr>
          <w:rFonts w:eastAsia="Verdana" w:cs="Times New Roman"/>
          <w:noProof/>
          <w:szCs w:val="18"/>
        </w:rPr>
        <w:t>b.</w:t>
      </w:r>
      <w:r w:rsidRPr="005D636E">
        <w:rPr>
          <w:rFonts w:eastAsia="Verdana" w:cs="Times New Roman"/>
          <w:noProof/>
          <w:szCs w:val="18"/>
        </w:rPr>
        <w:tab/>
        <w:t>naléhavý veřejný zájem, zejména veřejné zdraví nebo ochrana životního prostředí, vyžaduje plnění veřejné zakázky</w:t>
      </w:r>
      <w:r w:rsidR="003C5468">
        <w:rPr>
          <w:rFonts w:eastAsia="Verdana" w:cs="Times New Roman"/>
          <w:noProof/>
          <w:szCs w:val="18"/>
        </w:rPr>
        <w:t>.</w:t>
      </w:r>
    </w:p>
    <w:p w14:paraId="5DC2BEBA" w14:textId="77777777" w:rsidR="005D636E" w:rsidRPr="005D636E" w:rsidRDefault="005D636E" w:rsidP="00B52143">
      <w:pPr>
        <w:pStyle w:val="Normlnodstavec"/>
        <w:keepNext w:val="0"/>
        <w:ind w:left="567"/>
        <w:jc w:val="both"/>
      </w:pPr>
      <w:r w:rsidRPr="005D636E">
        <w:t>Účastník zadávacího řízení může v souladu s § 76 ZZVZ prokázat, že i přes nesplnění základní způsobilosti podle § 74 ZZVZ nebo naplnění důvodu nezpůsobilosti podle § 48 odst. 5 a 6 ZZVZ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14:paraId="131BE03B" w14:textId="58E9D875" w:rsidR="005D636E" w:rsidRDefault="005D636E" w:rsidP="00B52143">
      <w:pPr>
        <w:pStyle w:val="Normlnodstavec"/>
        <w:keepNext w:val="0"/>
        <w:ind w:left="567"/>
        <w:jc w:val="both"/>
      </w:pPr>
      <w:r w:rsidRPr="005D636E">
        <w:t>Pokud Zadavatel dospěje k závěru, že způsobilost účastníka zadávacího řízení byla obnovena, ze zadávacího řízení jej nevyloučí nebo předchozí vyloučení účastníka zadávacího řízení zruší.</w:t>
      </w:r>
    </w:p>
    <w:p w14:paraId="22749B50" w14:textId="59E9F3AB" w:rsidR="00854541" w:rsidRDefault="00854541" w:rsidP="00B52143">
      <w:pPr>
        <w:pStyle w:val="Normlnodstavec"/>
        <w:keepNext w:val="0"/>
        <w:ind w:left="567"/>
        <w:jc w:val="both"/>
      </w:pPr>
      <w:r w:rsidRPr="00854541">
        <w:lastRenderedPageBreak/>
        <w:t>Zahraniční dodavatelé prokazují základní způsobilost doklady, které se vydávají v</w:t>
      </w:r>
      <w:r>
        <w:t> </w:t>
      </w:r>
      <w:r w:rsidRPr="00854541">
        <w:t>zemi jejich sídla v těch případech, kdy je stanovena povinnost prokázat některou z</w:t>
      </w:r>
      <w:r>
        <w:t> </w:t>
      </w:r>
      <w:r w:rsidRPr="00854541">
        <w:t xml:space="preserve">podmínek základní způsobilosti ve vztahu k zemi sídla. V ostatních případech, kdy dodavatelé se sídlem v zahraničí mají povinnost prokázat některou z podmínek základní způsobilosti ve vztahu k České republice, předkládají doklady uvedené </w:t>
      </w:r>
      <w:r>
        <w:t>výše.</w:t>
      </w:r>
    </w:p>
    <w:p w14:paraId="1E21F1DF" w14:textId="1C6BAC3D" w:rsidR="00854541" w:rsidRDefault="00854541" w:rsidP="00B52143">
      <w:pPr>
        <w:pStyle w:val="Normlnodstavec"/>
        <w:keepNext w:val="0"/>
        <w:ind w:left="567"/>
        <w:jc w:val="both"/>
      </w:pPr>
      <w:r w:rsidRPr="00854541">
        <w:t xml:space="preserve">Vzor čestného prohlášení o splnění části základní způsobilosti tvoří Přílohu č. 7 </w:t>
      </w:r>
      <w:r>
        <w:t>této Zadávací dokumentace</w:t>
      </w:r>
      <w:r w:rsidRPr="00854541">
        <w:t>.</w:t>
      </w:r>
    </w:p>
    <w:p w14:paraId="2F75F82C" w14:textId="77777777" w:rsidR="005D636E" w:rsidRPr="005D636E" w:rsidRDefault="005D636E" w:rsidP="00547602">
      <w:pPr>
        <w:pStyle w:val="Normlnlnek"/>
        <w:jc w:val="both"/>
        <w:rPr>
          <w:rFonts w:eastAsia="Verdana"/>
          <w:noProof/>
        </w:rPr>
      </w:pPr>
      <w:bookmarkStart w:id="41" w:name="_Toc130201653"/>
      <w:bookmarkStart w:id="42" w:name="profesní"/>
      <w:r w:rsidRPr="005D636E">
        <w:rPr>
          <w:rFonts w:eastAsia="Verdana"/>
          <w:noProof/>
        </w:rPr>
        <w:t>Profesní způsobilost dle § 77 ZZVZ</w:t>
      </w:r>
      <w:bookmarkEnd w:id="41"/>
    </w:p>
    <w:bookmarkEnd w:id="42"/>
    <w:p w14:paraId="5BBE876D" w14:textId="77777777" w:rsidR="005D636E" w:rsidRPr="005D636E" w:rsidRDefault="005D636E" w:rsidP="00B52143">
      <w:pPr>
        <w:pStyle w:val="Normlnodstavec"/>
        <w:keepNext w:val="0"/>
        <w:ind w:left="567"/>
        <w:jc w:val="both"/>
      </w:pPr>
      <w:r w:rsidRPr="005D636E">
        <w:t>Zadavatel v souladu s ustanovením § 73 ZZVZ požaduje prokázání profesní způsobilosti dle § 77 ZZVZ následujícím způsobem:</w:t>
      </w:r>
    </w:p>
    <w:p w14:paraId="375E3977" w14:textId="215CD12C" w:rsidR="005D636E" w:rsidRPr="00547602"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547602">
        <w:rPr>
          <w:rFonts w:eastAsia="Verdana" w:cs="Times New Roman"/>
          <w:noProof/>
          <w:szCs w:val="18"/>
        </w:rPr>
        <w:t>Dodavatel prokazuje splnění profesní způsobilosti</w:t>
      </w:r>
      <w:r w:rsidR="00994E88">
        <w:rPr>
          <w:rFonts w:eastAsia="Verdana" w:cs="Times New Roman"/>
          <w:noProof/>
          <w:szCs w:val="18"/>
        </w:rPr>
        <w:t xml:space="preserve"> dle § 77 odst. 1 ZZVZ</w:t>
      </w:r>
      <w:r w:rsidRPr="00547602">
        <w:rPr>
          <w:rFonts w:eastAsia="Verdana" w:cs="Times New Roman"/>
          <w:noProof/>
          <w:szCs w:val="18"/>
        </w:rPr>
        <w:t xml:space="preserve"> ve vztahu k České republice předložením výpisu z obchodního rejstříku nebo jiné obdobné evidence, pokud jiný právní předpis zápis do takové evidence vyžaduje.</w:t>
      </w:r>
    </w:p>
    <w:p w14:paraId="1FED150F" w14:textId="1793D614" w:rsidR="00994E88" w:rsidRDefault="005D636E" w:rsidP="00B52143">
      <w:pPr>
        <w:keepLines/>
        <w:tabs>
          <w:tab w:val="left" w:pos="1418"/>
        </w:tabs>
        <w:spacing w:line="264" w:lineRule="auto"/>
        <w:ind w:left="624"/>
        <w:jc w:val="both"/>
        <w:rPr>
          <w:rFonts w:eastAsia="Verdana" w:cs="Times New Roman"/>
          <w:i/>
          <w:noProof/>
          <w:szCs w:val="18"/>
        </w:rPr>
      </w:pPr>
      <w:r w:rsidRPr="005D636E">
        <w:rPr>
          <w:rFonts w:eastAsia="Verdana" w:cs="Times New Roman"/>
          <w:i/>
          <w:noProof/>
          <w:szCs w:val="18"/>
        </w:rPr>
        <w:t xml:space="preserve">Dodavatel prokazuje splnění tohoto kritéria profesní způsobilosti předložením </w:t>
      </w:r>
      <w:r w:rsidRPr="005D636E">
        <w:rPr>
          <w:rFonts w:eastAsia="Verdana" w:cs="Times New Roman"/>
          <w:b/>
          <w:i/>
          <w:noProof/>
          <w:szCs w:val="18"/>
          <w:u w:val="single"/>
        </w:rPr>
        <w:t>výpisu z</w:t>
      </w:r>
      <w:r w:rsidR="00803D1B">
        <w:rPr>
          <w:rFonts w:eastAsia="Verdana" w:cs="Times New Roman"/>
          <w:b/>
          <w:i/>
          <w:noProof/>
          <w:szCs w:val="18"/>
          <w:u w:val="single"/>
        </w:rPr>
        <w:t> </w:t>
      </w:r>
      <w:r w:rsidRPr="005D636E">
        <w:rPr>
          <w:rFonts w:eastAsia="Verdana" w:cs="Times New Roman"/>
          <w:b/>
          <w:i/>
          <w:noProof/>
          <w:szCs w:val="18"/>
          <w:u w:val="single"/>
        </w:rPr>
        <w:t>obchodního rejstříku či jiné obdobné evidence</w:t>
      </w:r>
      <w:r w:rsidRPr="005D636E">
        <w:rPr>
          <w:rFonts w:eastAsia="Verdana" w:cs="Times New Roman"/>
          <w:i/>
          <w:noProof/>
          <w:szCs w:val="18"/>
        </w:rPr>
        <w:t>.</w:t>
      </w:r>
    </w:p>
    <w:p w14:paraId="5225C2BE" w14:textId="5E2775AF" w:rsidR="00994E88" w:rsidRPr="005D636E" w:rsidRDefault="00994E88" w:rsidP="00B52143">
      <w:pPr>
        <w:keepLines/>
        <w:tabs>
          <w:tab w:val="left" w:pos="1418"/>
        </w:tabs>
        <w:spacing w:line="264" w:lineRule="auto"/>
        <w:ind w:left="624"/>
        <w:jc w:val="both"/>
        <w:rPr>
          <w:rFonts w:eastAsia="Verdana" w:cs="Times New Roman"/>
          <w:i/>
          <w:noProof/>
          <w:szCs w:val="18"/>
        </w:rPr>
      </w:pPr>
      <w:r w:rsidRPr="00F77C65">
        <w:rPr>
          <w:rFonts w:eastAsia="Verdana"/>
          <w:b/>
          <w:noProof/>
        </w:rPr>
        <w:t>Doklady prokazující profesní způsobilost podle § 77 odst. 1 ZZVZ musí prokazovat splnění požadovaného kritéria způsobilosti nejpozději v době 3 měsíců přede dnem zahájení zadávacího řízení</w:t>
      </w:r>
      <w:r w:rsidRPr="005D636E">
        <w:rPr>
          <w:rFonts w:eastAsia="Verdana"/>
          <w:noProof/>
        </w:rPr>
        <w:t>.</w:t>
      </w:r>
    </w:p>
    <w:p w14:paraId="0FF1BE3C" w14:textId="36FE58D7" w:rsidR="005D636E" w:rsidRPr="00F62E5F" w:rsidRDefault="005D636E"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oprávnění podnikat v</w:t>
      </w:r>
      <w:r w:rsidR="00F62E5F">
        <w:rPr>
          <w:rFonts w:eastAsia="Verdana" w:cs="Times New Roman"/>
          <w:noProof/>
          <w:szCs w:val="18"/>
        </w:rPr>
        <w:t> </w:t>
      </w:r>
      <w:r w:rsidRPr="00F62E5F">
        <w:rPr>
          <w:rFonts w:eastAsia="Verdana" w:cs="Times New Roman"/>
          <w:noProof/>
          <w:szCs w:val="18"/>
        </w:rPr>
        <w:t xml:space="preserve">rozsahu </w:t>
      </w:r>
      <w:r w:rsidR="00F73EB3" w:rsidRPr="00F62E5F">
        <w:rPr>
          <w:rFonts w:eastAsia="Verdana" w:cs="Times New Roman"/>
          <w:noProof/>
          <w:szCs w:val="18"/>
        </w:rPr>
        <w:t>specifikovaném Z</w:t>
      </w:r>
      <w:r w:rsidR="004319D8" w:rsidRPr="00F62E5F">
        <w:rPr>
          <w:rFonts w:eastAsia="Verdana" w:cs="Times New Roman"/>
          <w:noProof/>
          <w:szCs w:val="18"/>
        </w:rPr>
        <w:t>adavatelem</w:t>
      </w:r>
      <w:r w:rsidRPr="00F62E5F">
        <w:rPr>
          <w:rFonts w:eastAsia="Verdana" w:cs="Times New Roman"/>
          <w:noProof/>
          <w:szCs w:val="18"/>
        </w:rPr>
        <w:t xml:space="preserve">. </w:t>
      </w:r>
    </w:p>
    <w:p w14:paraId="481BCD27" w14:textId="6CDF84A4" w:rsidR="005D636E" w:rsidRPr="00F62E5F" w:rsidRDefault="005D636E" w:rsidP="00B52143">
      <w:pPr>
        <w:keepLines/>
        <w:tabs>
          <w:tab w:val="left" w:pos="1418"/>
        </w:tabs>
        <w:spacing w:line="264" w:lineRule="auto"/>
        <w:ind w:left="624"/>
        <w:jc w:val="both"/>
        <w:rPr>
          <w:rFonts w:cs="Times New Roman"/>
          <w:i/>
          <w:szCs w:val="18"/>
        </w:rPr>
      </w:pPr>
      <w:r w:rsidRPr="00F62E5F">
        <w:rPr>
          <w:rFonts w:eastAsia="Verdana" w:cs="Times New Roman"/>
          <w:i/>
          <w:noProof/>
          <w:szCs w:val="18"/>
        </w:rPr>
        <w:t xml:space="preserve">Dodavatel prokazuje splnění tohoto kritéria profesní způsobilosti předložením </w:t>
      </w:r>
      <w:r w:rsidRPr="00F62E5F">
        <w:rPr>
          <w:rFonts w:eastAsia="Verdana" w:cs="Times New Roman"/>
          <w:b/>
          <w:i/>
          <w:noProof/>
          <w:szCs w:val="18"/>
          <w:u w:val="single"/>
        </w:rPr>
        <w:t>výpisů z</w:t>
      </w:r>
      <w:r w:rsidR="00F62E5F">
        <w:rPr>
          <w:rFonts w:eastAsia="Verdana" w:cs="Times New Roman"/>
          <w:b/>
          <w:i/>
          <w:noProof/>
          <w:szCs w:val="18"/>
          <w:u w:val="single"/>
        </w:rPr>
        <w:t> </w:t>
      </w:r>
      <w:r w:rsidRPr="00F62E5F">
        <w:rPr>
          <w:rFonts w:eastAsia="Verdana" w:cs="Times New Roman"/>
          <w:b/>
          <w:i/>
          <w:noProof/>
          <w:szCs w:val="18"/>
          <w:u w:val="single"/>
        </w:rPr>
        <w:t>živnostenského rejstříku dle § 10 odst. 3 písm. a) zákona č. 455/1991 Sb., o</w:t>
      </w:r>
      <w:r w:rsidR="00F62E5F">
        <w:rPr>
          <w:rFonts w:eastAsia="Verdana" w:cs="Times New Roman"/>
          <w:b/>
          <w:i/>
          <w:noProof/>
          <w:szCs w:val="18"/>
          <w:u w:val="single"/>
        </w:rPr>
        <w:t> </w:t>
      </w:r>
      <w:r w:rsidRPr="00F62E5F">
        <w:rPr>
          <w:rFonts w:eastAsia="Verdana" w:cs="Times New Roman"/>
          <w:b/>
          <w:i/>
          <w:noProof/>
          <w:szCs w:val="18"/>
          <w:u w:val="single"/>
        </w:rPr>
        <w:t>živnostenském podnikání (živnostenský zákon), ve znění pozdějších předpisů, a/nebo živnostenské listy, resp. jiná oprávnění k</w:t>
      </w:r>
      <w:r w:rsidR="00F73EB3" w:rsidRPr="00F62E5F">
        <w:rPr>
          <w:rFonts w:eastAsia="Verdana" w:cs="Times New Roman"/>
          <w:b/>
          <w:i/>
          <w:noProof/>
          <w:szCs w:val="18"/>
          <w:u w:val="single"/>
        </w:rPr>
        <w:t> </w:t>
      </w:r>
      <w:r w:rsidRPr="00F62E5F">
        <w:rPr>
          <w:rFonts w:eastAsia="Verdana" w:cs="Times New Roman"/>
          <w:b/>
          <w:i/>
          <w:noProof/>
          <w:szCs w:val="18"/>
          <w:u w:val="single"/>
        </w:rPr>
        <w:t>podnikání</w:t>
      </w:r>
      <w:r w:rsidR="00F73EB3" w:rsidRPr="00F62E5F">
        <w:rPr>
          <w:rFonts w:eastAsia="Verdana" w:cs="Times New Roman"/>
          <w:i/>
          <w:noProof/>
          <w:szCs w:val="18"/>
        </w:rPr>
        <w:t>,</w:t>
      </w:r>
      <w:r w:rsidRPr="00F62E5F">
        <w:rPr>
          <w:rFonts w:eastAsia="Verdana" w:cs="Times New Roman"/>
          <w:i/>
          <w:noProof/>
          <w:szCs w:val="18"/>
        </w:rPr>
        <w:t xml:space="preserve"> ve všech následujících oborech: </w:t>
      </w:r>
    </w:p>
    <w:p w14:paraId="0692CEF7" w14:textId="50D6A1DC"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Provádění staveb, jejich změn a odstraňování</w:t>
      </w:r>
      <w:r>
        <w:rPr>
          <w:rFonts w:eastAsia="Verdana" w:cs="Times New Roman"/>
          <w:i/>
          <w:noProof/>
          <w:szCs w:val="18"/>
        </w:rPr>
        <w:t>,</w:t>
      </w:r>
    </w:p>
    <w:p w14:paraId="491A7EE5" w14:textId="5EDE19D5"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Projektov</w:t>
      </w:r>
      <w:r>
        <w:rPr>
          <w:rFonts w:eastAsia="Verdana" w:cs="Times New Roman"/>
          <w:i/>
          <w:noProof/>
          <w:szCs w:val="18"/>
        </w:rPr>
        <w:t>á</w:t>
      </w:r>
      <w:r w:rsidRPr="00F62E5F">
        <w:rPr>
          <w:rFonts w:eastAsia="Verdana" w:cs="Times New Roman"/>
          <w:i/>
          <w:noProof/>
          <w:szCs w:val="18"/>
        </w:rPr>
        <w:t xml:space="preserve"> činnost ve výstavbě</w:t>
      </w:r>
      <w:r>
        <w:rPr>
          <w:rFonts w:eastAsia="Verdana" w:cs="Times New Roman"/>
          <w:i/>
          <w:noProof/>
          <w:szCs w:val="18"/>
        </w:rPr>
        <w:t>,</w:t>
      </w:r>
    </w:p>
    <w:p w14:paraId="1882F4A1" w14:textId="21C72CC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Revize, prohlídky a zkoušky určených technických zařízení v</w:t>
      </w:r>
      <w:r>
        <w:rPr>
          <w:rFonts w:eastAsia="Verdana" w:cs="Times New Roman"/>
          <w:i/>
          <w:noProof/>
          <w:szCs w:val="18"/>
        </w:rPr>
        <w:t> </w:t>
      </w:r>
      <w:r w:rsidRPr="00F62E5F">
        <w:rPr>
          <w:rFonts w:eastAsia="Verdana" w:cs="Times New Roman"/>
          <w:i/>
          <w:noProof/>
          <w:szCs w:val="18"/>
        </w:rPr>
        <w:t>provozu</w:t>
      </w:r>
      <w:r>
        <w:rPr>
          <w:rFonts w:eastAsia="Verdana" w:cs="Times New Roman"/>
          <w:i/>
          <w:noProof/>
          <w:szCs w:val="18"/>
        </w:rPr>
        <w:t>,</w:t>
      </w:r>
    </w:p>
    <w:p w14:paraId="72EF8B5E" w14:textId="710E8ADD" w:rsidR="00F62E5F" w:rsidRPr="00F62E5F" w:rsidRDefault="00F62E5F" w:rsidP="00B52143">
      <w:pPr>
        <w:pStyle w:val="Odstavecseseznamem"/>
        <w:keepLines/>
        <w:numPr>
          <w:ilvl w:val="2"/>
          <w:numId w:val="16"/>
        </w:numPr>
        <w:tabs>
          <w:tab w:val="left" w:pos="1418"/>
        </w:tabs>
        <w:spacing w:line="264" w:lineRule="auto"/>
        <w:jc w:val="both"/>
        <w:rPr>
          <w:rFonts w:eastAsia="Verdana" w:cs="Times New Roman"/>
          <w:i/>
          <w:noProof/>
          <w:szCs w:val="18"/>
        </w:rPr>
      </w:pPr>
      <w:r w:rsidRPr="00F62E5F">
        <w:rPr>
          <w:rFonts w:eastAsia="Verdana" w:cs="Times New Roman"/>
          <w:i/>
          <w:noProof/>
          <w:szCs w:val="18"/>
        </w:rPr>
        <w:t>Výkon zeměměřických činností</w:t>
      </w:r>
      <w:r>
        <w:rPr>
          <w:rFonts w:eastAsia="Verdana" w:cs="Times New Roman"/>
          <w:i/>
          <w:noProof/>
          <w:szCs w:val="18"/>
        </w:rPr>
        <w:t>,</w:t>
      </w:r>
    </w:p>
    <w:p w14:paraId="54700E81" w14:textId="0716573C" w:rsidR="00F73EB3" w:rsidRPr="00F62E5F" w:rsidRDefault="00F47F50"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 xml:space="preserve">Zadavatel uzná za průkaz podnikatelského oprávnění v požadovaném oboru rovněž výpis z živnostenského rejstříku nebo živnostenský list či listy dokládající oprávnění dodavatele k podnikání v oboru (či oborech), který bude </w:t>
      </w:r>
      <w:r w:rsidR="00C93194">
        <w:rPr>
          <w:rFonts w:eastAsia="Verdana" w:cs="Times New Roman"/>
          <w:i/>
          <w:noProof/>
          <w:szCs w:val="18"/>
        </w:rPr>
        <w:t>Z</w:t>
      </w:r>
      <w:r w:rsidR="00C93194" w:rsidRPr="00F62E5F">
        <w:rPr>
          <w:rFonts w:eastAsia="Verdana" w:cs="Times New Roman"/>
          <w:i/>
          <w:noProof/>
          <w:szCs w:val="18"/>
        </w:rPr>
        <w:t xml:space="preserve">adavatelem </w:t>
      </w:r>
      <w:r w:rsidRPr="00F62E5F">
        <w:rPr>
          <w:rFonts w:eastAsia="Verdana" w:cs="Times New Roman"/>
          <w:i/>
          <w:noProof/>
          <w:szCs w:val="18"/>
        </w:rPr>
        <w:t>požadovanému oboru obsahově odpovídat (jedná se zejména o živnostenské listy vydané za dříve platné právní úpravy).</w:t>
      </w:r>
    </w:p>
    <w:p w14:paraId="19B167D4" w14:textId="44F29BF3" w:rsidR="00F73EB3" w:rsidRPr="00F62E5F" w:rsidRDefault="00F73EB3" w:rsidP="00B52143">
      <w:pPr>
        <w:pStyle w:val="Odstavecseseznamem"/>
        <w:keepLines/>
        <w:numPr>
          <w:ilvl w:val="0"/>
          <w:numId w:val="11"/>
        </w:numPr>
        <w:tabs>
          <w:tab w:val="left" w:pos="1361"/>
          <w:tab w:val="left" w:pos="1418"/>
        </w:tabs>
        <w:spacing w:line="264" w:lineRule="auto"/>
        <w:jc w:val="both"/>
        <w:rPr>
          <w:rFonts w:eastAsia="Verdana" w:cs="Times New Roman"/>
          <w:noProof/>
          <w:szCs w:val="18"/>
        </w:rPr>
      </w:pPr>
      <w:r w:rsidRPr="00F62E5F">
        <w:rPr>
          <w:rFonts w:eastAsia="Verdana" w:cs="Times New Roman"/>
          <w:noProof/>
          <w:szCs w:val="18"/>
        </w:rPr>
        <w:t>Zadavatel požaduje, aby dodavatel předložil doklad o tom, že je odborně způsobilý nebo disponuje osobou, jejímž prostřednictvím odbornou způsobilost zabezpečuje, a to v rozsahu specifikovaném Zadavatelem.</w:t>
      </w:r>
    </w:p>
    <w:p w14:paraId="0EA23CD3" w14:textId="67B87468" w:rsidR="00F73EB3" w:rsidRPr="00F62E5F" w:rsidRDefault="00F73EB3" w:rsidP="00B52143">
      <w:pPr>
        <w:keepLines/>
        <w:tabs>
          <w:tab w:val="left" w:pos="1418"/>
        </w:tabs>
        <w:spacing w:line="264" w:lineRule="auto"/>
        <w:ind w:left="624"/>
        <w:jc w:val="both"/>
        <w:rPr>
          <w:rFonts w:eastAsia="Verdana" w:cs="Times New Roman"/>
          <w:i/>
          <w:noProof/>
          <w:szCs w:val="18"/>
        </w:rPr>
      </w:pPr>
      <w:r w:rsidRPr="00F62E5F">
        <w:rPr>
          <w:rFonts w:eastAsia="Verdana" w:cs="Times New Roman"/>
          <w:i/>
          <w:noProof/>
          <w:szCs w:val="18"/>
        </w:rPr>
        <w:t>Dodavatel prokazuje splnění tohoto kritéria profesní způsobilosti předložením</w:t>
      </w:r>
      <w:r w:rsidR="00F47F50" w:rsidRPr="00F62E5F">
        <w:rPr>
          <w:rFonts w:eastAsia="Verdana" w:cs="Times New Roman"/>
          <w:i/>
          <w:noProof/>
          <w:szCs w:val="18"/>
        </w:rPr>
        <w:t xml:space="preserve"> </w:t>
      </w:r>
      <w:r w:rsidRPr="00F62E5F">
        <w:rPr>
          <w:rFonts w:eastAsia="Verdana" w:cs="Times New Roman"/>
          <w:b/>
          <w:i/>
          <w:noProof/>
          <w:szCs w:val="18"/>
          <w:u w:val="single"/>
        </w:rPr>
        <w:t>osvědčení o autorizaci dle ust. § 5 odst. 3 zákona č. 360/1992 Sb., o výkonu povolání autorizovaných architektů a o výkonu povolání autorizovaných inženýrů a techniků činných ve výstavbě, ve znění pozdějších předpisů</w:t>
      </w:r>
      <w:r w:rsidR="000D61C0">
        <w:rPr>
          <w:rFonts w:eastAsia="Verdana" w:cs="Times New Roman"/>
          <w:b/>
          <w:i/>
          <w:noProof/>
          <w:szCs w:val="18"/>
          <w:u w:val="single"/>
        </w:rPr>
        <w:t xml:space="preserve"> (dále jen „autorizační zákon“)</w:t>
      </w:r>
      <w:r w:rsidRPr="005C5464">
        <w:rPr>
          <w:rFonts w:eastAsia="Verdana" w:cs="Times New Roman"/>
          <w:bCs/>
          <w:i/>
          <w:noProof/>
          <w:szCs w:val="18"/>
        </w:rPr>
        <w:t>,</w:t>
      </w:r>
      <w:r w:rsidRPr="00F62E5F">
        <w:rPr>
          <w:rFonts w:eastAsia="Verdana" w:cs="Times New Roman"/>
          <w:i/>
          <w:noProof/>
          <w:szCs w:val="18"/>
        </w:rPr>
        <w:t xml:space="preserve"> pro obor:</w:t>
      </w:r>
    </w:p>
    <w:p w14:paraId="2F0953D2" w14:textId="4C66DBE3" w:rsidR="00D067C1" w:rsidRP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pozemní stavby</w:t>
      </w:r>
      <w:r>
        <w:rPr>
          <w:rFonts w:cs="Times New Roman"/>
          <w:bCs w:val="0"/>
          <w:i/>
          <w:szCs w:val="18"/>
        </w:rPr>
        <w:t>,</w:t>
      </w:r>
    </w:p>
    <w:p w14:paraId="49EB4FF0" w14:textId="074ACAAC" w:rsidR="00D067C1" w:rsidRDefault="00D067C1" w:rsidP="00B52143">
      <w:pPr>
        <w:pStyle w:val="Normlnodstavec"/>
        <w:keepNext w:val="0"/>
        <w:numPr>
          <w:ilvl w:val="1"/>
          <w:numId w:val="17"/>
        </w:numPr>
        <w:spacing w:before="0"/>
        <w:ind w:left="1418" w:hanging="425"/>
        <w:rPr>
          <w:rFonts w:cs="Times New Roman"/>
          <w:bCs w:val="0"/>
          <w:i/>
          <w:szCs w:val="18"/>
        </w:rPr>
      </w:pPr>
      <w:r w:rsidRPr="00D067C1">
        <w:rPr>
          <w:rFonts w:cs="Times New Roman"/>
          <w:bCs w:val="0"/>
          <w:i/>
          <w:szCs w:val="18"/>
        </w:rPr>
        <w:t>technologická zařízení staveb</w:t>
      </w:r>
    </w:p>
    <w:p w14:paraId="5B4DD956" w14:textId="77777777" w:rsidR="00A22982" w:rsidRPr="00D067C1" w:rsidRDefault="00A22982" w:rsidP="00A22982">
      <w:pPr>
        <w:pStyle w:val="Normlnodstavec"/>
        <w:keepNext w:val="0"/>
        <w:numPr>
          <w:ilvl w:val="0"/>
          <w:numId w:val="0"/>
        </w:numPr>
        <w:spacing w:before="0"/>
        <w:ind w:left="1418"/>
        <w:rPr>
          <w:rFonts w:cs="Times New Roman"/>
          <w:bCs w:val="0"/>
          <w:i/>
          <w:szCs w:val="18"/>
        </w:rPr>
      </w:pPr>
    </w:p>
    <w:p w14:paraId="7A5D924B" w14:textId="24D19071" w:rsidR="00D067C1" w:rsidRPr="00D067C1" w:rsidRDefault="00D067C1" w:rsidP="00B52143">
      <w:pPr>
        <w:pStyle w:val="Normlnodstavec"/>
        <w:keepNext w:val="0"/>
        <w:numPr>
          <w:ilvl w:val="0"/>
          <w:numId w:val="0"/>
        </w:numPr>
        <w:spacing w:before="0"/>
        <w:ind w:left="568"/>
        <w:jc w:val="both"/>
        <w:rPr>
          <w:i/>
          <w:iCs/>
        </w:rPr>
      </w:pPr>
      <w:r w:rsidRPr="00D067C1">
        <w:rPr>
          <w:i/>
          <w:iCs/>
        </w:rPr>
        <w:t xml:space="preserve">Zadavatel </w:t>
      </w:r>
      <w:r>
        <w:rPr>
          <w:i/>
          <w:iCs/>
        </w:rPr>
        <w:t xml:space="preserve">dále </w:t>
      </w:r>
      <w:r w:rsidRPr="00D067C1">
        <w:rPr>
          <w:i/>
          <w:iCs/>
        </w:rPr>
        <w:t xml:space="preserve">požaduje předložení </w:t>
      </w:r>
      <w:r w:rsidRPr="00D067C1">
        <w:rPr>
          <w:b/>
          <w:bCs w:val="0"/>
          <w:i/>
          <w:iCs/>
          <w:u w:val="single"/>
        </w:rPr>
        <w:t>úředního oprávnění pro ověřování výsledků zeměměřických činností v rozsahu dle § 13 odst. 1 písm. a) a c) zákona č.</w:t>
      </w:r>
      <w:r>
        <w:rPr>
          <w:b/>
          <w:bCs w:val="0"/>
          <w:i/>
          <w:iCs/>
          <w:u w:val="single"/>
        </w:rPr>
        <w:t> </w:t>
      </w:r>
      <w:r w:rsidRPr="00D067C1">
        <w:rPr>
          <w:b/>
          <w:bCs w:val="0"/>
          <w:i/>
          <w:iCs/>
          <w:u w:val="single"/>
        </w:rPr>
        <w:t>200/1994 Sb., o zeměměřictví a o změně a doplnění některých zákonů souvisejících s jeho zavedením, ve znění pozdějších předpisů</w:t>
      </w:r>
      <w:r w:rsidRPr="00D067C1">
        <w:rPr>
          <w:i/>
          <w:iCs/>
        </w:rPr>
        <w:t>.</w:t>
      </w:r>
    </w:p>
    <w:p w14:paraId="05D35DD9" w14:textId="794B15A8" w:rsidR="00D067C1" w:rsidRDefault="00D067C1" w:rsidP="00B52143">
      <w:pPr>
        <w:pStyle w:val="Normlnodstavec"/>
        <w:keepNext w:val="0"/>
        <w:ind w:left="567"/>
        <w:jc w:val="both"/>
      </w:pPr>
      <w:r w:rsidRPr="00D067C1">
        <w:lastRenderedPageBreak/>
        <w:t>Je-li dodavatel fyzickou osobou, musí odbornou způsobilost splňovat buď sám, nebo prostřednictvím jiné fyzické osoby (zaměstnanec nebo jiná s dodavatelem spolupracující osoba).</w:t>
      </w:r>
      <w:r>
        <w:t xml:space="preserve"> </w:t>
      </w:r>
      <w:r w:rsidRPr="00D067C1">
        <w:t>Je-li dodavatel právnickou osobou, musí odbornou způsobilost splnit prostřednictvím jiné fyzické osoby (statutární orgán, zaměstnanec nebo jiná s</w:t>
      </w:r>
      <w:r>
        <w:t> </w:t>
      </w:r>
      <w:r w:rsidRPr="00D067C1">
        <w:t xml:space="preserve">dodavatelem spolupracující osoba). Doklady osvědčující odbornou způsobilost lze doložit prostřednictvím jednotlivých osob odborného personálu dodavatele dle čl. </w:t>
      </w:r>
      <w:r w:rsidR="00352C5D">
        <w:fldChar w:fldCharType="begin"/>
      </w:r>
      <w:r w:rsidR="00352C5D">
        <w:instrText xml:space="preserve"> REF _Ref123229825 \r \h </w:instrText>
      </w:r>
      <w:r w:rsidR="00352C5D">
        <w:fldChar w:fldCharType="separate"/>
      </w:r>
      <w:r w:rsidR="0098773C">
        <w:t>14.2</w:t>
      </w:r>
      <w:r w:rsidR="00352C5D">
        <w:fldChar w:fldCharType="end"/>
      </w:r>
      <w:r w:rsidR="00352C5D">
        <w:t xml:space="preserve"> </w:t>
      </w:r>
      <w:r>
        <w:t>této Zadávací dokumentace</w:t>
      </w:r>
      <w:r w:rsidRPr="00D067C1">
        <w:t>, jejichž prostřednictvím dodavatel odbornou způsobilost zabezpečuje.</w:t>
      </w:r>
    </w:p>
    <w:p w14:paraId="4D70E8E8" w14:textId="3F0D8C7D" w:rsidR="005D636E" w:rsidRPr="005563BE" w:rsidRDefault="005D636E" w:rsidP="00B52143">
      <w:pPr>
        <w:pStyle w:val="Normlnodstavec"/>
        <w:keepNext w:val="0"/>
        <w:ind w:left="567"/>
        <w:jc w:val="both"/>
      </w:pPr>
      <w:r w:rsidRPr="005563BE">
        <w:t>Doklady k prokázání profesní způsobilosti dodavatel nemusí předložit, pokud právní předpisy v zemi jeho sídla obdobnou profesní způsobilost nevyžadují.</w:t>
      </w:r>
    </w:p>
    <w:p w14:paraId="50EAA077" w14:textId="48B8D25B" w:rsidR="005563BE" w:rsidRPr="00D067C1" w:rsidRDefault="005D636E" w:rsidP="00D067C1">
      <w:pPr>
        <w:pStyle w:val="Normlnlnek"/>
        <w:jc w:val="both"/>
        <w:rPr>
          <w:rFonts w:eastAsia="Verdana"/>
          <w:noProof/>
        </w:rPr>
      </w:pPr>
      <w:bookmarkStart w:id="43" w:name="ekonomická"/>
      <w:bookmarkStart w:id="44" w:name="_Toc130201654"/>
      <w:r w:rsidRPr="005D636E">
        <w:rPr>
          <w:rFonts w:eastAsia="Verdana"/>
          <w:noProof/>
        </w:rPr>
        <w:t>Ekonomická kvalifikace dle § 78 ZZVZ</w:t>
      </w:r>
      <w:bookmarkEnd w:id="43"/>
      <w:bookmarkEnd w:id="44"/>
    </w:p>
    <w:p w14:paraId="541AC361" w14:textId="67AFE565" w:rsidR="005D636E" w:rsidRPr="00547602" w:rsidRDefault="005D636E" w:rsidP="00B52143">
      <w:pPr>
        <w:pStyle w:val="Normlnodstavec"/>
        <w:keepNext w:val="0"/>
        <w:ind w:left="567"/>
        <w:jc w:val="both"/>
      </w:pPr>
      <w:r w:rsidRPr="00547602">
        <w:t xml:space="preserve">Zadavatel požaduje, aby minimální obrat dodavatele dosahoval </w:t>
      </w:r>
      <w:r w:rsidR="00D35AD9">
        <w:t>za každé ze</w:t>
      </w:r>
      <w:r w:rsidRPr="00547602">
        <w:t xml:space="preserve"> 3 bezprostředně předcházejících úč</w:t>
      </w:r>
      <w:r w:rsidR="005563BE" w:rsidRPr="00547602">
        <w:t xml:space="preserve">etních období minimální úrovně </w:t>
      </w:r>
      <w:r w:rsidR="000E1901" w:rsidRPr="00456A9C">
        <w:rPr>
          <w:b/>
          <w:bCs w:val="0"/>
        </w:rPr>
        <w:t>2.000.000.000,-</w:t>
      </w:r>
      <w:r w:rsidR="00F47F50" w:rsidRPr="000E1901">
        <w:rPr>
          <w:b/>
          <w:bCs w:val="0"/>
        </w:rPr>
        <w:t xml:space="preserve"> </w:t>
      </w:r>
      <w:r w:rsidR="005563BE" w:rsidRPr="000E1901">
        <w:rPr>
          <w:b/>
          <w:bCs w:val="0"/>
        </w:rPr>
        <w:t>Kč</w:t>
      </w:r>
      <w:r w:rsidR="005563BE" w:rsidRPr="00547602">
        <w:t>.</w:t>
      </w:r>
      <w:r w:rsidR="00296F33">
        <w:t xml:space="preserve"> Z</w:t>
      </w:r>
      <w:r w:rsidR="00296F33" w:rsidRPr="00296F33">
        <w:t>adavatel pro vyloučení pochybností výslovně v souladu s § 84 ZZVZ uvádí, že</w:t>
      </w:r>
      <w:r w:rsidR="00296F33">
        <w:t> </w:t>
      </w:r>
      <w:r w:rsidR="00296F33" w:rsidRPr="00296F33">
        <w:t>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r w:rsidR="00296F33">
        <w:t>.</w:t>
      </w:r>
    </w:p>
    <w:p w14:paraId="21C64B63" w14:textId="035F343C" w:rsidR="005D636E" w:rsidRPr="00547602" w:rsidRDefault="005D636E" w:rsidP="00B52143">
      <w:pPr>
        <w:pStyle w:val="Normlnodstavec"/>
        <w:keepNext w:val="0"/>
        <w:ind w:left="567"/>
        <w:jc w:val="both"/>
      </w:pPr>
      <w:r w:rsidRPr="00547602">
        <w:t>Jestliže dodavatel vznikl později, postačí, předloží-li údaj o svém obratu v</w:t>
      </w:r>
      <w:r w:rsidR="000E1901">
        <w:t> </w:t>
      </w:r>
      <w:r w:rsidRPr="00547602">
        <w:t>požadované výši za všechna účetní období od svého vzniku.</w:t>
      </w:r>
    </w:p>
    <w:p w14:paraId="658F1B6E" w14:textId="262653D1" w:rsidR="00E016CE" w:rsidRDefault="005D636E" w:rsidP="00B52143">
      <w:pPr>
        <w:pStyle w:val="Normlnodstavec"/>
        <w:keepNext w:val="0"/>
        <w:ind w:left="567"/>
        <w:jc w:val="both"/>
        <w:rPr>
          <w:iCs/>
        </w:rPr>
      </w:pPr>
      <w:r w:rsidRPr="00315564">
        <w:rPr>
          <w:iCs/>
        </w:rPr>
        <w:t xml:space="preserve">Dodavatel prokazuje splnění tohoto kritéria ekonomické kvalifikace předložením </w:t>
      </w:r>
      <w:r w:rsidRPr="00315564">
        <w:rPr>
          <w:b/>
          <w:iCs/>
          <w:u w:val="single"/>
        </w:rPr>
        <w:t>výkazu zisku a ztrát dodavatele nebo obdobného dokladu podle právního řádu země sídla dodavatele</w:t>
      </w:r>
      <w:r w:rsidR="00352C5D" w:rsidRPr="00315564">
        <w:rPr>
          <w:b/>
          <w:iCs/>
          <w:u w:val="single"/>
        </w:rPr>
        <w:t xml:space="preserve"> a čestného prohlášení, jehož vzor tvoří přílohu č. 10 této Zadávací dokumentace</w:t>
      </w:r>
      <w:r w:rsidRPr="00315564">
        <w:rPr>
          <w:iCs/>
        </w:rPr>
        <w:t xml:space="preserve">. </w:t>
      </w:r>
      <w:r w:rsidR="00B67BD5" w:rsidRPr="00B67BD5">
        <w:rPr>
          <w:iCs/>
        </w:rPr>
        <w:t>Z těchto dokladů musí být ověřitelné, že dodavatel v každém z</w:t>
      </w:r>
      <w:r w:rsidR="00B67BD5">
        <w:rPr>
          <w:iCs/>
        </w:rPr>
        <w:t> </w:t>
      </w:r>
      <w:r w:rsidR="00B67BD5" w:rsidRPr="00B67BD5">
        <w:rPr>
          <w:iCs/>
        </w:rPr>
        <w:t>bezprostředně předcházejících tří uzavřených účetních období (popř. za účetní období od</w:t>
      </w:r>
      <w:r w:rsidR="00B67BD5">
        <w:rPr>
          <w:iCs/>
        </w:rPr>
        <w:t> </w:t>
      </w:r>
      <w:r w:rsidR="00B67BD5" w:rsidRPr="00B67BD5">
        <w:rPr>
          <w:iCs/>
        </w:rPr>
        <w:t>svého vzniku) dosáhl alespoň minimální požadované výše celkového ročního obratu. Skutečností rozhodnou pro určení posledních tří uzavřených účetních období je zahájení zadávacího řízení.</w:t>
      </w:r>
    </w:p>
    <w:p w14:paraId="0AFAD82A" w14:textId="4433B137" w:rsidR="00B67BD5" w:rsidRPr="00B67BD5" w:rsidRDefault="00B67BD5" w:rsidP="00B52143">
      <w:pPr>
        <w:pStyle w:val="Normlnodstavec"/>
        <w:keepNext w:val="0"/>
        <w:ind w:left="567"/>
        <w:jc w:val="both"/>
        <w:rPr>
          <w:iCs/>
        </w:rPr>
      </w:pPr>
      <w:r>
        <w:rPr>
          <w:iCs/>
        </w:rPr>
        <w:t>Ú</w:t>
      </w:r>
      <w:r w:rsidRPr="00B67BD5">
        <w:rPr>
          <w:iCs/>
        </w:rPr>
        <w:t>četním obdobím se ve smyslu § 3 odst. 2 zákona č. 563/1991 Sb., o účetnictví, ve</w:t>
      </w:r>
      <w:r>
        <w:rPr>
          <w:iCs/>
        </w:rPr>
        <w:t> </w:t>
      </w:r>
      <w:r w:rsidRPr="00B67BD5">
        <w:rPr>
          <w:iCs/>
        </w:rPr>
        <w:t>znění pozdějších předpisů (</w:t>
      </w:r>
      <w:r>
        <w:rPr>
          <w:iCs/>
        </w:rPr>
        <w:t xml:space="preserve">dále jen </w:t>
      </w:r>
      <w:r w:rsidRPr="00B67BD5">
        <w:rPr>
          <w:b/>
          <w:bCs w:val="0"/>
          <w:iCs/>
        </w:rPr>
        <w:t>„ZoÚ“</w:t>
      </w:r>
      <w:r w:rsidRPr="00B67BD5">
        <w:rPr>
          <w:iCs/>
        </w:rPr>
        <w:t xml:space="preserve">)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w:t>
      </w:r>
      <w:r>
        <w:rPr>
          <w:iCs/>
        </w:rPr>
        <w:t>V</w:t>
      </w:r>
      <w:r w:rsidRPr="00B67BD5">
        <w:rPr>
          <w:iCs/>
        </w:rPr>
        <w:t xml:space="preserve"> takovém případě bude za příslušné účetní období v čestném prohlášení o výši obratu uvedena hodnota ročního úhrnu čistého obratu ve smyslu</w:t>
      </w:r>
      <w:r>
        <w:rPr>
          <w:iCs/>
        </w:rPr>
        <w:t xml:space="preserve"> </w:t>
      </w:r>
      <w:r w:rsidRPr="00B67BD5">
        <w:rPr>
          <w:iCs/>
        </w:rPr>
        <w:t>§ 1d odst. 2 ZoÚ.</w:t>
      </w:r>
    </w:p>
    <w:p w14:paraId="222C3D03" w14:textId="1BE7F0CC" w:rsidR="00315564" w:rsidRPr="00315564" w:rsidRDefault="00315564" w:rsidP="00B52143">
      <w:pPr>
        <w:pStyle w:val="Normlnodstavec"/>
        <w:keepNext w:val="0"/>
        <w:ind w:left="567"/>
        <w:jc w:val="both"/>
        <w:rPr>
          <w:iCs/>
        </w:rPr>
      </w:pPr>
      <w:r w:rsidRPr="00315564">
        <w:rPr>
          <w:iCs/>
        </w:rPr>
        <w:t xml:space="preserve">Jsou-li </w:t>
      </w:r>
      <w:r>
        <w:rPr>
          <w:iCs/>
        </w:rPr>
        <w:t xml:space="preserve">za účelem prokázání ekonomické kvalifikace předloženy doklady podle právního řádu země sídla dodavatele a údaje obsažené v čestném prohlášení jsou uvedeny </w:t>
      </w:r>
      <w:r w:rsidRPr="00315564">
        <w:rPr>
          <w:iCs/>
        </w:rPr>
        <w:t xml:space="preserve">v cizí měně, </w:t>
      </w:r>
      <w:r w:rsidR="00B25046">
        <w:rPr>
          <w:iCs/>
        </w:rPr>
        <w:t>použije se</w:t>
      </w:r>
      <w:r w:rsidRPr="00315564">
        <w:rPr>
          <w:iCs/>
        </w:rPr>
        <w:t xml:space="preserve"> pro účely posouzení splnění </w:t>
      </w:r>
      <w:r>
        <w:rPr>
          <w:iCs/>
        </w:rPr>
        <w:t>ekonomické kvalifikace</w:t>
      </w:r>
      <w:r w:rsidRPr="00315564">
        <w:rPr>
          <w:iCs/>
        </w:rPr>
        <w:t xml:space="preserve"> přepoč</w:t>
      </w:r>
      <w:r w:rsidR="00B25046">
        <w:rPr>
          <w:iCs/>
        </w:rPr>
        <w:t>et</w:t>
      </w:r>
      <w:r w:rsidRPr="00315564">
        <w:rPr>
          <w:iCs/>
        </w:rPr>
        <w:t xml:space="preserve"> </w:t>
      </w:r>
      <w:r w:rsidR="00B25046" w:rsidRPr="00B25046">
        <w:rPr>
          <w:iCs/>
        </w:rPr>
        <w:t xml:space="preserve">na CZK </w:t>
      </w:r>
      <w:r w:rsidR="0029028D">
        <w:rPr>
          <w:iCs/>
        </w:rPr>
        <w:t xml:space="preserve">dle </w:t>
      </w:r>
      <w:r w:rsidR="00B25046" w:rsidRPr="00B25046">
        <w:rPr>
          <w:iCs/>
        </w:rPr>
        <w:t>průměrn</w:t>
      </w:r>
      <w:r w:rsidR="0029028D">
        <w:rPr>
          <w:iCs/>
        </w:rPr>
        <w:t>ého</w:t>
      </w:r>
      <w:r w:rsidR="00B25046" w:rsidRPr="00B25046">
        <w:rPr>
          <w:iCs/>
        </w:rPr>
        <w:t xml:space="preserve"> měsíční</w:t>
      </w:r>
      <w:r w:rsidR="0029028D">
        <w:rPr>
          <w:iCs/>
        </w:rPr>
        <w:t>ho</w:t>
      </w:r>
      <w:r w:rsidR="00B25046" w:rsidRPr="00B25046">
        <w:rPr>
          <w:iCs/>
        </w:rPr>
        <w:t xml:space="preserve"> kurz</w:t>
      </w:r>
      <w:r w:rsidR="0029028D">
        <w:rPr>
          <w:iCs/>
        </w:rPr>
        <w:t>u</w:t>
      </w:r>
      <w:r w:rsidR="00B25046" w:rsidRPr="00B25046">
        <w:rPr>
          <w:iCs/>
        </w:rPr>
        <w:t xml:space="preserve"> devizového trhu příslušné měny k CZK </w:t>
      </w:r>
      <w:r w:rsidR="0029028D">
        <w:rPr>
          <w:iCs/>
        </w:rPr>
        <w:t>vyhlášeného</w:t>
      </w:r>
      <w:r w:rsidR="00B25046" w:rsidRPr="00B25046">
        <w:rPr>
          <w:iCs/>
        </w:rPr>
        <w:t xml:space="preserve"> ČNB za měsíc, ve kterém bylo příslušné účetní období ukončeno. </w:t>
      </w:r>
    </w:p>
    <w:p w14:paraId="538E8F5E" w14:textId="67B29575" w:rsidR="00D35AD9" w:rsidRPr="00547602" w:rsidRDefault="00D35AD9" w:rsidP="00B52143">
      <w:pPr>
        <w:pStyle w:val="Normlnodstavec"/>
        <w:keepNext w:val="0"/>
        <w:ind w:left="567"/>
        <w:jc w:val="both"/>
        <w:rPr>
          <w:b/>
        </w:rPr>
      </w:pPr>
      <w:r w:rsidRPr="00315564">
        <w:rPr>
          <w:b/>
          <w:iCs/>
        </w:rPr>
        <w:lastRenderedPageBreak/>
        <w:t>V případě, že dodavatel</w:t>
      </w:r>
      <w:r w:rsidRPr="00547602">
        <w:rPr>
          <w:b/>
        </w:rPr>
        <w:t xml:space="preserve"> prokazuje ekonomickou kvalifikaci podle § 78 </w:t>
      </w:r>
      <w:r>
        <w:rPr>
          <w:b/>
        </w:rPr>
        <w:t xml:space="preserve">ZZVZ </w:t>
      </w:r>
      <w:r w:rsidRPr="00547602">
        <w:rPr>
          <w:b/>
        </w:rPr>
        <w:t>prostřednictvím jiné osoby</w:t>
      </w:r>
      <w:r>
        <w:rPr>
          <w:b/>
        </w:rPr>
        <w:t xml:space="preserve"> ve smyslu § 83 ZZVZ, požaduje Z</w:t>
      </w:r>
      <w:r w:rsidRPr="00547602">
        <w:rPr>
          <w:b/>
        </w:rPr>
        <w:t xml:space="preserve">adavatel, aby dodavatel a jiná osoba nesli </w:t>
      </w:r>
      <w:r w:rsidRPr="00547602">
        <w:rPr>
          <w:b/>
          <w:u w:val="single"/>
        </w:rPr>
        <w:t>společnou a nerozdílnou odpovědnost</w:t>
      </w:r>
      <w:r w:rsidRPr="00547602">
        <w:rPr>
          <w:b/>
        </w:rPr>
        <w:t xml:space="preserve"> za plnění veřejné zakázky. V takovém případě dodavatel v nabídce doloží doklad o</w:t>
      </w:r>
      <w:r w:rsidR="000E1901">
        <w:rPr>
          <w:b/>
        </w:rPr>
        <w:t> </w:t>
      </w:r>
      <w:r w:rsidRPr="00547602">
        <w:rPr>
          <w:b/>
        </w:rPr>
        <w:t>příslušném závazku, tj. společné a nerozdílné odpovědnosti za plnění veřejné zakázky.</w:t>
      </w:r>
    </w:p>
    <w:p w14:paraId="1667A8C8" w14:textId="707CF95A" w:rsidR="005D636E" w:rsidRDefault="005D636E" w:rsidP="00547602">
      <w:pPr>
        <w:pStyle w:val="Normlnlnek"/>
        <w:jc w:val="both"/>
        <w:rPr>
          <w:rFonts w:eastAsia="Verdana"/>
          <w:noProof/>
        </w:rPr>
      </w:pPr>
      <w:bookmarkStart w:id="45" w:name="_Toc130201655"/>
      <w:r w:rsidRPr="005D636E">
        <w:rPr>
          <w:rFonts w:eastAsia="Verdana"/>
          <w:noProof/>
        </w:rPr>
        <w:t>Technická kvalifikace dle § 79 ZZVZ</w:t>
      </w:r>
      <w:bookmarkEnd w:id="45"/>
    </w:p>
    <w:p w14:paraId="165AC2CF" w14:textId="7EE6C4E2" w:rsidR="0033707B" w:rsidRPr="002A4B97" w:rsidRDefault="0033707B" w:rsidP="00B52143">
      <w:pPr>
        <w:pStyle w:val="Normlnodstavec"/>
        <w:ind w:left="567"/>
        <w:jc w:val="both"/>
        <w:rPr>
          <w:b/>
        </w:rPr>
      </w:pPr>
      <w:r w:rsidRPr="002A4B97">
        <w:rPr>
          <w:b/>
        </w:rPr>
        <w:t xml:space="preserve">Seznam významných </w:t>
      </w:r>
      <w:r w:rsidR="002A4B97">
        <w:rPr>
          <w:b/>
        </w:rPr>
        <w:t>služeb a významných stavebních prací</w:t>
      </w:r>
    </w:p>
    <w:p w14:paraId="215BC8D3" w14:textId="19EAD978" w:rsidR="002A4B97" w:rsidRDefault="009D7442" w:rsidP="00B52143">
      <w:pPr>
        <w:pStyle w:val="podlnek"/>
        <w:keepNext w:val="0"/>
        <w:jc w:val="both"/>
      </w:pPr>
      <w:bookmarkStart w:id="46" w:name="_Ref123231786"/>
      <w:r w:rsidRPr="002A4B97">
        <w:t xml:space="preserve">K prokázání kritéria technické kvalifikace požaduje Zadavatel doložení </w:t>
      </w:r>
      <w:r w:rsidR="002A4B97">
        <w:t>s</w:t>
      </w:r>
      <w:r w:rsidR="0033707B" w:rsidRPr="002A4B97">
        <w:t>eznam</w:t>
      </w:r>
      <w:r w:rsidRPr="002A4B97">
        <w:t>u</w:t>
      </w:r>
      <w:r w:rsidR="0033707B" w:rsidRPr="002A4B97">
        <w:t xml:space="preserve"> </w:t>
      </w:r>
      <w:r w:rsidR="002A4B97">
        <w:t xml:space="preserve">významných služeb dle § 79 odst. 2 písm. b) ZZVZ a seznamu stavebních prací dle § 79 odst. 2 písm. a) ZZVZ, ze kterých musí vyplývat </w:t>
      </w:r>
      <w:r w:rsidR="002A4B97" w:rsidRPr="002A4B97">
        <w:t>alespoň následující údaje:</w:t>
      </w:r>
    </w:p>
    <w:bookmarkEnd w:id="46"/>
    <w:p w14:paraId="28199E1E" w14:textId="6E5AB03C" w:rsidR="0033707B" w:rsidRDefault="0033707B" w:rsidP="00B52143">
      <w:pPr>
        <w:pStyle w:val="podlnek"/>
        <w:keepNext w:val="0"/>
        <w:numPr>
          <w:ilvl w:val="0"/>
          <w:numId w:val="0"/>
        </w:numPr>
        <w:ind w:left="1134"/>
        <w:jc w:val="both"/>
      </w:pPr>
      <w:r w:rsidRPr="00547602">
        <w:t xml:space="preserve">a) název objednatele, </w:t>
      </w:r>
    </w:p>
    <w:p w14:paraId="79D39D2B" w14:textId="1271A427" w:rsidR="0033707B" w:rsidRPr="00547602" w:rsidRDefault="0033707B" w:rsidP="00B52143">
      <w:pPr>
        <w:pStyle w:val="podlnek"/>
        <w:keepNext w:val="0"/>
        <w:numPr>
          <w:ilvl w:val="0"/>
          <w:numId w:val="0"/>
        </w:numPr>
        <w:ind w:left="1134"/>
        <w:jc w:val="both"/>
      </w:pPr>
      <w:r w:rsidRPr="00547602">
        <w:t>b) předmět stavební práce</w:t>
      </w:r>
      <w:r w:rsidR="001A0BC5">
        <w:t xml:space="preserve"> či služby</w:t>
      </w:r>
      <w:r w:rsidRPr="00547602">
        <w:t xml:space="preserve">, </w:t>
      </w:r>
    </w:p>
    <w:p w14:paraId="46416445" w14:textId="378BDE2E" w:rsidR="0033707B" w:rsidRPr="00547602" w:rsidRDefault="00FB70B9" w:rsidP="00B52143">
      <w:pPr>
        <w:pStyle w:val="podlnek"/>
        <w:keepNext w:val="0"/>
        <w:numPr>
          <w:ilvl w:val="0"/>
          <w:numId w:val="0"/>
        </w:numPr>
        <w:ind w:left="1134"/>
        <w:jc w:val="both"/>
      </w:pPr>
      <w:r w:rsidRPr="009E39D4">
        <w:t xml:space="preserve">c) doba </w:t>
      </w:r>
      <w:r w:rsidR="0033707B" w:rsidRPr="00547602">
        <w:t>realizace stavební práce</w:t>
      </w:r>
      <w:r w:rsidR="001A0BC5">
        <w:t xml:space="preserve"> či služby</w:t>
      </w:r>
      <w:r w:rsidR="0033707B" w:rsidRPr="00547602">
        <w:t xml:space="preserve">, </w:t>
      </w:r>
    </w:p>
    <w:p w14:paraId="55B08966" w14:textId="1DF7B445" w:rsidR="0033707B" w:rsidRPr="00547602" w:rsidRDefault="0033707B" w:rsidP="00B52143">
      <w:pPr>
        <w:pStyle w:val="podlnek"/>
        <w:keepNext w:val="0"/>
        <w:numPr>
          <w:ilvl w:val="0"/>
          <w:numId w:val="0"/>
        </w:numPr>
        <w:ind w:left="1134"/>
        <w:jc w:val="both"/>
      </w:pPr>
      <w:r w:rsidRPr="00547602">
        <w:t>d) finanční objem stavební práce</w:t>
      </w:r>
      <w:r w:rsidR="001A0BC5">
        <w:t xml:space="preserve"> či služby</w:t>
      </w:r>
      <w:r w:rsidRPr="00547602">
        <w:t xml:space="preserve">, je-li dále požadován, </w:t>
      </w:r>
    </w:p>
    <w:p w14:paraId="7F5486AF" w14:textId="5542F93C" w:rsidR="0033707B" w:rsidRDefault="0033707B" w:rsidP="00B52143">
      <w:pPr>
        <w:pStyle w:val="podlnek"/>
        <w:keepNext w:val="0"/>
        <w:numPr>
          <w:ilvl w:val="0"/>
          <w:numId w:val="0"/>
        </w:numPr>
        <w:ind w:left="1134"/>
        <w:jc w:val="both"/>
      </w:pPr>
      <w:r w:rsidRPr="00547602">
        <w:t>e) kontaktní osoba objednatele, u které bude možné realizaci stavební práce</w:t>
      </w:r>
      <w:r w:rsidR="001A0BC5">
        <w:t xml:space="preserve"> či služby</w:t>
      </w:r>
      <w:r w:rsidRPr="00547602">
        <w:t xml:space="preserve"> ověřit, vč. </w:t>
      </w:r>
      <w:r w:rsidR="00FB70B9" w:rsidRPr="009E39D4">
        <w:t>kontaktního e-mailu a telefonu.</w:t>
      </w:r>
    </w:p>
    <w:p w14:paraId="6D812740" w14:textId="3131B3A8" w:rsidR="009E39D4" w:rsidRDefault="009E39D4" w:rsidP="00B52143">
      <w:pPr>
        <w:pStyle w:val="podlnek"/>
        <w:keepNext w:val="0"/>
        <w:numPr>
          <w:ilvl w:val="0"/>
          <w:numId w:val="0"/>
        </w:numPr>
        <w:ind w:left="1134"/>
        <w:jc w:val="both"/>
      </w:pPr>
      <w:r>
        <w:t xml:space="preserve">Za účelem zpracování seznamu významných </w:t>
      </w:r>
      <w:r w:rsidR="00FC40F0">
        <w:t xml:space="preserve">stavebních prací a služeb </w:t>
      </w:r>
      <w:r>
        <w:t xml:space="preserve">je dodavatel </w:t>
      </w:r>
      <w:r w:rsidR="00FC40F0">
        <w:t xml:space="preserve">povinen </w:t>
      </w:r>
      <w:r>
        <w:t xml:space="preserve">využít </w:t>
      </w:r>
      <w:r w:rsidR="004E10A5">
        <w:t xml:space="preserve">přílohu </w:t>
      </w:r>
      <w:r w:rsidR="00352C5D">
        <w:t xml:space="preserve">č. 4 </w:t>
      </w:r>
      <w:r w:rsidRPr="009E39D4">
        <w:t>této Zadávací dokumentace</w:t>
      </w:r>
      <w:r>
        <w:t>.</w:t>
      </w:r>
      <w:r w:rsidR="00FC40F0">
        <w:t xml:space="preserve"> </w:t>
      </w:r>
      <w:r w:rsidR="00FC40F0" w:rsidRPr="00FC40F0">
        <w:t xml:space="preserve">Seznam významných </w:t>
      </w:r>
      <w:r w:rsidR="00FC40F0">
        <w:t>stavebních prací a </w:t>
      </w:r>
      <w:r w:rsidR="00FC40F0" w:rsidRPr="00FC40F0">
        <w:t>služeb musí být předložen i v případě, že byla objednatelem Správa železnic, státní organizace.</w:t>
      </w:r>
    </w:p>
    <w:p w14:paraId="4200C13D" w14:textId="77777777" w:rsidR="004D4F78" w:rsidRDefault="00E36F2B" w:rsidP="00BA513B">
      <w:pPr>
        <w:pStyle w:val="podlnek"/>
        <w:jc w:val="both"/>
        <w:rPr>
          <w:rFonts w:eastAsia="Verdana" w:cs="Times New Roman"/>
          <w:szCs w:val="18"/>
        </w:rPr>
      </w:pPr>
      <w:bookmarkStart w:id="47" w:name="_Ref123306987"/>
      <w:bookmarkStart w:id="48" w:name="_Ref126065088"/>
      <w:r>
        <w:lastRenderedPageBreak/>
        <w:t xml:space="preserve">Ze </w:t>
      </w:r>
      <w:r w:rsidR="002A4B97">
        <w:t xml:space="preserve">seznamu významných služeb </w:t>
      </w:r>
      <w:r>
        <w:t>předloženého dodavatelem pak k prokázání technické kvalifikace musí</w:t>
      </w:r>
      <w:r w:rsidR="009E39D4" w:rsidRPr="00547602">
        <w:t xml:space="preserve"> vyplývat, že</w:t>
      </w:r>
      <w:r>
        <w:t xml:space="preserve"> </w:t>
      </w:r>
      <w:r w:rsidRPr="00E36F2B">
        <w:t xml:space="preserve">v posledních </w:t>
      </w:r>
      <w:r w:rsidR="00BD5B76">
        <w:t>10</w:t>
      </w:r>
      <w:r w:rsidR="00BD5B76" w:rsidRPr="00E36F2B">
        <w:t xml:space="preserve"> </w:t>
      </w:r>
      <w:r w:rsidRPr="00E36F2B">
        <w:t>letech před zahájením zadávacího řízení</w:t>
      </w:r>
      <w:r>
        <w:t xml:space="preserve"> </w:t>
      </w:r>
      <w:bookmarkEnd w:id="47"/>
      <w:r>
        <w:t>poskytnul služby</w:t>
      </w:r>
      <w:r w:rsidR="00F35962" w:rsidRPr="00E36F2B">
        <w:rPr>
          <w:rFonts w:eastAsia="Verdana" w:cs="Times New Roman"/>
          <w:szCs w:val="18"/>
        </w:rPr>
        <w:t>, jej</w:t>
      </w:r>
      <w:r>
        <w:rPr>
          <w:rFonts w:eastAsia="Verdana" w:cs="Times New Roman"/>
          <w:szCs w:val="18"/>
        </w:rPr>
        <w:t>ich</w:t>
      </w:r>
      <w:r w:rsidR="00A70F1C" w:rsidRPr="00E36F2B">
        <w:rPr>
          <w:rFonts w:eastAsia="Verdana" w:cs="Times New Roman"/>
          <w:szCs w:val="18"/>
        </w:rPr>
        <w:t>ž</w:t>
      </w:r>
      <w:r w:rsidR="00F35962" w:rsidRPr="00E36F2B">
        <w:rPr>
          <w:rFonts w:eastAsia="Verdana" w:cs="Times New Roman"/>
          <w:szCs w:val="18"/>
        </w:rPr>
        <w:t xml:space="preserve"> předmětem byl</w:t>
      </w:r>
      <w:r>
        <w:rPr>
          <w:rFonts w:eastAsia="Verdana" w:cs="Times New Roman"/>
          <w:szCs w:val="18"/>
        </w:rPr>
        <w:t>y</w:t>
      </w:r>
      <w:r w:rsidR="00F35962" w:rsidRPr="00E36F2B">
        <w:rPr>
          <w:rFonts w:eastAsia="Verdana" w:cs="Times New Roman"/>
          <w:szCs w:val="18"/>
        </w:rPr>
        <w:t xml:space="preserve"> </w:t>
      </w:r>
      <w:r w:rsidR="00A70F1C" w:rsidRPr="00E36F2B">
        <w:rPr>
          <w:rFonts w:eastAsia="Verdana" w:cs="Times New Roman"/>
          <w:szCs w:val="18"/>
        </w:rPr>
        <w:t xml:space="preserve">projektové </w:t>
      </w:r>
      <w:r>
        <w:rPr>
          <w:rFonts w:eastAsia="Verdana" w:cs="Times New Roman"/>
          <w:szCs w:val="18"/>
        </w:rPr>
        <w:t>činnosti</w:t>
      </w:r>
      <w:r w:rsidR="00A70F1C" w:rsidRPr="00E36F2B">
        <w:rPr>
          <w:rFonts w:eastAsia="Verdana" w:cs="Times New Roman"/>
          <w:szCs w:val="18"/>
        </w:rPr>
        <w:t xml:space="preserve"> spočívající ve zhotovení dokumentace</w:t>
      </w:r>
    </w:p>
    <w:p w14:paraId="1B4B3571" w14:textId="70E8F024"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stupni projektové dokumentace pro vydání stavebního povolení (dále jen </w:t>
      </w:r>
      <w:r w:rsidRPr="00E36F2B">
        <w:rPr>
          <w:rFonts w:eastAsia="Verdana" w:cs="Times New Roman"/>
          <w:b/>
          <w:szCs w:val="18"/>
        </w:rPr>
        <w:t>„DSP“</w:t>
      </w:r>
      <w:r w:rsidRPr="00E36F2B">
        <w:rPr>
          <w:rFonts w:eastAsia="Verdana" w:cs="Times New Roman"/>
          <w:szCs w:val="18"/>
        </w:rPr>
        <w:t xml:space="preserve">) nebo ve stupni projektové dokumentace pro vydání společného povolení (dále jen </w:t>
      </w:r>
      <w:r w:rsidRPr="00E36F2B">
        <w:rPr>
          <w:rFonts w:eastAsia="Verdana" w:cs="Times New Roman"/>
          <w:b/>
          <w:szCs w:val="18"/>
        </w:rPr>
        <w:t>„DUSP“</w:t>
      </w:r>
      <w:r w:rsidRPr="00E36F2B">
        <w:rPr>
          <w:rFonts w:eastAsia="Verdana" w:cs="Times New Roman"/>
          <w:szCs w:val="18"/>
        </w:rPr>
        <w:t xml:space="preserve">) nebo </w:t>
      </w:r>
    </w:p>
    <w:p w14:paraId="56B3E96C" w14:textId="77777777"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stupních projektové dokumentace pro vydání stavebního povolení a projektové dokumentace pro provádění stavby (dále jen </w:t>
      </w:r>
      <w:r w:rsidRPr="00E36F2B">
        <w:rPr>
          <w:rFonts w:eastAsia="Verdana" w:cs="Times New Roman"/>
          <w:b/>
          <w:szCs w:val="18"/>
        </w:rPr>
        <w:t>„DSP+PDPS“</w:t>
      </w:r>
      <w:r w:rsidRPr="00E36F2B">
        <w:rPr>
          <w:rFonts w:eastAsia="Verdana" w:cs="Times New Roman"/>
          <w:szCs w:val="18"/>
        </w:rPr>
        <w:t xml:space="preserve">) nebo </w:t>
      </w:r>
    </w:p>
    <w:p w14:paraId="0704FEE1" w14:textId="5A34D5A1" w:rsidR="004D4F78" w:rsidRDefault="00A70F1C" w:rsidP="00BA513B">
      <w:pPr>
        <w:pStyle w:val="podlnek"/>
        <w:numPr>
          <w:ilvl w:val="0"/>
          <w:numId w:val="48"/>
        </w:numPr>
        <w:jc w:val="both"/>
        <w:rPr>
          <w:rFonts w:eastAsia="Verdana" w:cs="Times New Roman"/>
          <w:szCs w:val="18"/>
        </w:rPr>
      </w:pPr>
      <w:r w:rsidRPr="00E36F2B">
        <w:rPr>
          <w:rFonts w:eastAsia="Verdana" w:cs="Times New Roman"/>
          <w:szCs w:val="18"/>
        </w:rPr>
        <w:t xml:space="preserve">ve stupních projektové dokumentace pro vydání společného povolení a projektové dokumentace pro provádění stavby (dále jen </w:t>
      </w:r>
      <w:r w:rsidRPr="00E36F2B">
        <w:rPr>
          <w:rFonts w:eastAsia="Verdana" w:cs="Times New Roman"/>
          <w:b/>
          <w:szCs w:val="18"/>
        </w:rPr>
        <w:t>„DUSP+PDPS“</w:t>
      </w:r>
      <w:r w:rsidRPr="00E36F2B">
        <w:rPr>
          <w:rFonts w:eastAsia="Verdana" w:cs="Times New Roman"/>
          <w:szCs w:val="18"/>
        </w:rPr>
        <w:t xml:space="preserve">) </w:t>
      </w:r>
      <w:r w:rsidR="005275DE">
        <w:rPr>
          <w:rFonts w:eastAsia="Verdana" w:cs="Times New Roman"/>
          <w:szCs w:val="18"/>
        </w:rPr>
        <w:t>nebo</w:t>
      </w:r>
    </w:p>
    <w:p w14:paraId="013DEB95" w14:textId="52708E58" w:rsidR="007A4400" w:rsidRDefault="007A4400" w:rsidP="00900FAE">
      <w:pPr>
        <w:pStyle w:val="podlnek"/>
        <w:keepNext w:val="0"/>
        <w:numPr>
          <w:ilvl w:val="0"/>
          <w:numId w:val="48"/>
        </w:numPr>
        <w:ind w:left="1916" w:hanging="357"/>
        <w:jc w:val="both"/>
        <w:rPr>
          <w:rFonts w:eastAsia="Verdana" w:cs="Times New Roman"/>
          <w:szCs w:val="18"/>
        </w:rPr>
      </w:pPr>
      <w:r w:rsidRPr="007A4400">
        <w:rPr>
          <w:rFonts w:eastAsia="Verdana" w:cs="Times New Roman"/>
          <w:szCs w:val="18"/>
        </w:rPr>
        <w:t>v případě významných služeb spočívajících v (b) projektování dálkového ovládání zabezpečovacího zařízení v souvislé délce trati alespoň 35 km, (c) projektování systému ETCS v souvislé délce trati alespoň 35 km</w:t>
      </w:r>
      <w:r w:rsidR="005275DE">
        <w:rPr>
          <w:rFonts w:eastAsia="Verdana" w:cs="Times New Roman"/>
          <w:szCs w:val="18"/>
        </w:rPr>
        <w:t>,</w:t>
      </w:r>
      <w:r w:rsidRPr="007A4400">
        <w:rPr>
          <w:rFonts w:eastAsia="Verdana" w:cs="Times New Roman"/>
          <w:szCs w:val="18"/>
        </w:rPr>
        <w:t xml:space="preserve"> jež zahrnovala alespoň 2 </w:t>
      </w:r>
      <w:proofErr w:type="spellStart"/>
      <w:r w:rsidRPr="007A4400">
        <w:rPr>
          <w:rFonts w:eastAsia="Verdana" w:cs="Times New Roman"/>
          <w:szCs w:val="18"/>
        </w:rPr>
        <w:t>Radioblokové</w:t>
      </w:r>
      <w:proofErr w:type="spellEnd"/>
      <w:r w:rsidRPr="007A4400">
        <w:rPr>
          <w:rFonts w:eastAsia="Verdana" w:cs="Times New Roman"/>
          <w:szCs w:val="18"/>
        </w:rPr>
        <w:t xml:space="preserve"> centrály RBC se vzájemným propojením (</w:t>
      </w:r>
      <w:proofErr w:type="spellStart"/>
      <w:r w:rsidRPr="007A4400">
        <w:rPr>
          <w:rFonts w:eastAsia="Verdana" w:cs="Times New Roman"/>
          <w:szCs w:val="18"/>
        </w:rPr>
        <w:t>handover</w:t>
      </w:r>
      <w:proofErr w:type="spellEnd"/>
      <w:r w:rsidRPr="007A4400">
        <w:rPr>
          <w:rFonts w:eastAsia="Verdana" w:cs="Times New Roman"/>
          <w:szCs w:val="18"/>
        </w:rPr>
        <w:t xml:space="preserve">), </w:t>
      </w:r>
      <w:del w:id="49" w:author="Autor">
        <w:r w:rsidRPr="007A4400" w:rsidDel="00B853C4">
          <w:rPr>
            <w:rFonts w:eastAsia="Verdana" w:cs="Times New Roman"/>
            <w:szCs w:val="18"/>
          </w:rPr>
          <w:delText>či (d) projektování systému GSM-R v souvislé délce pokrytí trati alespoň 35 km</w:delText>
        </w:r>
      </w:del>
      <w:r w:rsidRPr="007A4400">
        <w:rPr>
          <w:rFonts w:eastAsia="Verdana" w:cs="Times New Roman"/>
          <w:szCs w:val="18"/>
        </w:rPr>
        <w:t>, rovněž případně pouze dokumentace ve stupni projektové dokumentace pro provádění stavby (dále jen „</w:t>
      </w:r>
      <w:r w:rsidRPr="00900FAE">
        <w:rPr>
          <w:rFonts w:eastAsia="Verdana" w:cs="Times New Roman"/>
          <w:b/>
          <w:bCs w:val="0"/>
          <w:szCs w:val="18"/>
        </w:rPr>
        <w:t>PDPS</w:t>
      </w:r>
      <w:r w:rsidRPr="007A4400">
        <w:rPr>
          <w:rFonts w:eastAsia="Verdana" w:cs="Times New Roman"/>
          <w:szCs w:val="18"/>
        </w:rPr>
        <w:t>“) či pouze dokumentace ve stupni dokumentace pro vydání rozhodnutí o umístění stavby (dále jen „</w:t>
      </w:r>
      <w:r w:rsidRPr="00900FAE">
        <w:rPr>
          <w:rFonts w:eastAsia="Verdana" w:cs="Times New Roman"/>
          <w:b/>
          <w:bCs w:val="0"/>
          <w:szCs w:val="18"/>
        </w:rPr>
        <w:t>DUR</w:t>
      </w:r>
      <w:r w:rsidRPr="007A4400">
        <w:rPr>
          <w:rFonts w:eastAsia="Verdana" w:cs="Times New Roman"/>
          <w:szCs w:val="18"/>
        </w:rPr>
        <w:t>“)</w:t>
      </w:r>
      <w:r w:rsidR="005275DE">
        <w:rPr>
          <w:rFonts w:eastAsia="Verdana" w:cs="Times New Roman"/>
          <w:szCs w:val="18"/>
        </w:rPr>
        <w:t>;</w:t>
      </w:r>
      <w:r w:rsidRPr="00E36F2B">
        <w:rPr>
          <w:rFonts w:eastAsia="Verdana" w:cs="Times New Roman"/>
          <w:szCs w:val="18"/>
        </w:rPr>
        <w:t xml:space="preserve"> </w:t>
      </w:r>
    </w:p>
    <w:p w14:paraId="6EE57C47" w14:textId="77777777" w:rsidR="005275DE" w:rsidRDefault="005275DE" w:rsidP="005275DE">
      <w:pPr>
        <w:pStyle w:val="podlnek"/>
        <w:keepNext w:val="0"/>
        <w:numPr>
          <w:ilvl w:val="0"/>
          <w:numId w:val="0"/>
        </w:numPr>
        <w:ind w:left="1920"/>
        <w:jc w:val="both"/>
        <w:rPr>
          <w:rFonts w:eastAsia="Verdana" w:cs="Times New Roman"/>
          <w:szCs w:val="18"/>
        </w:rPr>
      </w:pPr>
      <w:r w:rsidRPr="00E36F2B">
        <w:rPr>
          <w:rFonts w:eastAsia="Verdana" w:cs="Times New Roman"/>
          <w:szCs w:val="18"/>
        </w:rPr>
        <w:t>dle vyhlášky č. 146/2008 Sb., o</w:t>
      </w:r>
      <w:r>
        <w:rPr>
          <w:rFonts w:eastAsia="Verdana" w:cs="Times New Roman"/>
          <w:szCs w:val="18"/>
        </w:rPr>
        <w:t> </w:t>
      </w:r>
      <w:r w:rsidRPr="00E36F2B">
        <w:rPr>
          <w:rFonts w:eastAsia="Verdana" w:cs="Times New Roman"/>
          <w:szCs w:val="18"/>
        </w:rPr>
        <w:t>rozsahu a obsahu projektové dokumentace dopravních staveb, ve znění pozdějších předpisů</w:t>
      </w:r>
      <w:r>
        <w:rPr>
          <w:rFonts w:eastAsia="Verdana" w:cs="Times New Roman"/>
          <w:szCs w:val="18"/>
        </w:rPr>
        <w:t>,</w:t>
      </w:r>
      <w:r w:rsidRPr="00E36F2B">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499/2006 Sb. o dokumentaci staveb, ve znění pozdějších předpisů,</w:t>
      </w:r>
      <w:r>
        <w:rPr>
          <w:rFonts w:eastAsia="Verdana" w:cs="Times New Roman"/>
          <w:szCs w:val="18"/>
        </w:rPr>
        <w:t xml:space="preserve"> </w:t>
      </w:r>
      <w:r w:rsidRPr="00437B3A">
        <w:rPr>
          <w:rFonts w:eastAsia="Verdana" w:cs="Times New Roman"/>
          <w:szCs w:val="18"/>
        </w:rPr>
        <w:t>vyhl</w:t>
      </w:r>
      <w:r>
        <w:rPr>
          <w:rFonts w:eastAsia="Verdana" w:cs="Times New Roman"/>
          <w:szCs w:val="18"/>
        </w:rPr>
        <w:t>ášky</w:t>
      </w:r>
      <w:r w:rsidRPr="00437B3A">
        <w:rPr>
          <w:rFonts w:eastAsia="Verdana" w:cs="Times New Roman"/>
          <w:szCs w:val="18"/>
        </w:rPr>
        <w:t xml:space="preserve"> č. 583/2020 Sb., kterou se stanoví podrobnosti obsahu dokumentace pro vydání společného povolení u staveb dopravní infrastruktury, ve</w:t>
      </w:r>
      <w:r>
        <w:rPr>
          <w:rFonts w:eastAsia="Verdana" w:cs="Times New Roman"/>
          <w:szCs w:val="18"/>
        </w:rPr>
        <w:t> </w:t>
      </w:r>
      <w:r w:rsidRPr="00437B3A">
        <w:rPr>
          <w:rFonts w:eastAsia="Verdana" w:cs="Times New Roman"/>
          <w:szCs w:val="18"/>
        </w:rPr>
        <w:t>znění pozdějších předpisů</w:t>
      </w:r>
      <w:r>
        <w:rPr>
          <w:rFonts w:eastAsia="Verdana" w:cs="Times New Roman"/>
          <w:szCs w:val="18"/>
        </w:rPr>
        <w:t>.</w:t>
      </w:r>
    </w:p>
    <w:p w14:paraId="17CA5B77" w14:textId="421E3E78" w:rsidR="007111A2" w:rsidRDefault="004D4F78" w:rsidP="00B52143">
      <w:pPr>
        <w:pStyle w:val="podlnek"/>
        <w:keepNext w:val="0"/>
        <w:numPr>
          <w:ilvl w:val="0"/>
          <w:numId w:val="0"/>
        </w:numPr>
        <w:ind w:left="1134"/>
        <w:jc w:val="both"/>
        <w:rPr>
          <w:rFonts w:eastAsia="Verdana" w:cs="Times New Roman"/>
          <w:szCs w:val="18"/>
        </w:rPr>
      </w:pPr>
      <w:r>
        <w:rPr>
          <w:rFonts w:eastAsia="Verdana" w:cs="Times New Roman"/>
          <w:szCs w:val="18"/>
        </w:rPr>
        <w:t>Projektové dokumentace</w:t>
      </w:r>
      <w:r w:rsidR="00045CFC">
        <w:rPr>
          <w:rFonts w:eastAsia="Verdana" w:cs="Times New Roman"/>
          <w:szCs w:val="18"/>
        </w:rPr>
        <w:t xml:space="preserve"> zhotovované při plnění významných služeb</w:t>
      </w:r>
      <w:r>
        <w:rPr>
          <w:rFonts w:eastAsia="Verdana" w:cs="Times New Roman"/>
          <w:szCs w:val="18"/>
        </w:rPr>
        <w:t xml:space="preserve"> musely být</w:t>
      </w:r>
      <w:r w:rsidR="005B4887" w:rsidRPr="00E36F2B">
        <w:rPr>
          <w:rFonts w:eastAsia="Verdana" w:cs="Times New Roman"/>
          <w:szCs w:val="18"/>
        </w:rPr>
        <w:t xml:space="preserve"> </w:t>
      </w:r>
      <w:r w:rsidR="00A70F1C" w:rsidRPr="00E36F2B">
        <w:rPr>
          <w:rFonts w:eastAsia="Verdana" w:cs="Times New Roman"/>
          <w:szCs w:val="18"/>
        </w:rPr>
        <w:t xml:space="preserve">pro stavby železničních drah ve smyslu § 5 odst. 1 a § 3 odst. 1 zák. č. 266/1994 Sb., o dráhách, ve znění pozdějších předpisů, </w:t>
      </w:r>
      <w:r w:rsidR="00AB1753">
        <w:rPr>
          <w:rFonts w:eastAsia="Verdana" w:cs="Times New Roman"/>
          <w:szCs w:val="18"/>
        </w:rPr>
        <w:t xml:space="preserve">a muselo se jednat o projektování, </w:t>
      </w:r>
      <w:r w:rsidR="00A70F1C" w:rsidRPr="00E36F2B">
        <w:rPr>
          <w:rFonts w:eastAsia="Verdana" w:cs="Times New Roman"/>
          <w:szCs w:val="18"/>
        </w:rPr>
        <w:t>které svým charakterem odpovíd</w:t>
      </w:r>
      <w:r w:rsidR="00AB1753">
        <w:rPr>
          <w:rFonts w:eastAsia="Verdana" w:cs="Times New Roman"/>
          <w:szCs w:val="18"/>
        </w:rPr>
        <w:t>á</w:t>
      </w:r>
      <w:r w:rsidR="00A70F1C" w:rsidRPr="00E36F2B">
        <w:rPr>
          <w:rFonts w:eastAsia="Verdana" w:cs="Times New Roman"/>
          <w:szCs w:val="18"/>
        </w:rPr>
        <w:t xml:space="preserve"> profesnímu obsahu zadávané veřejné zakázky, tj.:</w:t>
      </w:r>
    </w:p>
    <w:p w14:paraId="39C0196D" w14:textId="0A21FD50" w:rsidR="007111A2" w:rsidRDefault="00C90886" w:rsidP="00B52143">
      <w:pPr>
        <w:pStyle w:val="podlnek"/>
        <w:keepNext w:val="0"/>
        <w:numPr>
          <w:ilvl w:val="0"/>
          <w:numId w:val="47"/>
        </w:numPr>
        <w:jc w:val="both"/>
        <w:rPr>
          <w:rFonts w:eastAsia="Verdana" w:cs="Times New Roman"/>
          <w:szCs w:val="18"/>
        </w:rPr>
      </w:pPr>
      <w:r>
        <w:rPr>
          <w:rFonts w:eastAsia="Verdana" w:cs="Times New Roman"/>
          <w:szCs w:val="18"/>
        </w:rPr>
        <w:t xml:space="preserve">projektování </w:t>
      </w:r>
      <w:r w:rsidRPr="007B78D7">
        <w:t>staničního</w:t>
      </w:r>
      <w:r>
        <w:t xml:space="preserve"> zabezpečovacího zařízení pro alespoň dvě železniční stanice</w:t>
      </w:r>
      <w:r w:rsidRPr="007B78D7">
        <w:t xml:space="preserve"> a/nebo traťového zabezpečovacího zařízení </w:t>
      </w:r>
      <w:r>
        <w:t>pro alespoň dva mezistaniční úseky</w:t>
      </w:r>
      <w:r w:rsidRPr="008F3083">
        <w:t xml:space="preserve"> </w:t>
      </w:r>
      <w:r w:rsidRPr="00230753">
        <w:t xml:space="preserve">se </w:t>
      </w:r>
      <w:r w:rsidR="007C2B46">
        <w:t>souvislou</w:t>
      </w:r>
      <w:r w:rsidRPr="00230753">
        <w:t> délkou</w:t>
      </w:r>
      <w:r w:rsidR="008B2D7A">
        <w:t xml:space="preserve"> úseku</w:t>
      </w:r>
      <w:r w:rsidRPr="00230753">
        <w:t xml:space="preserve"> nejméně </w:t>
      </w:r>
      <w:r>
        <w:t>20 km</w:t>
      </w:r>
      <w:r w:rsidR="00A70F1C" w:rsidRPr="00E36F2B">
        <w:rPr>
          <w:rFonts w:eastAsia="Verdana" w:cs="Times New Roman"/>
          <w:szCs w:val="18"/>
        </w:rPr>
        <w:t>,</w:t>
      </w:r>
    </w:p>
    <w:p w14:paraId="02831F8F" w14:textId="47C86E42" w:rsidR="007111A2"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projektování dálkového ovládání zabezpečovacího zařízení</w:t>
      </w:r>
      <w:r w:rsidR="00C90886">
        <w:rPr>
          <w:rFonts w:eastAsia="Verdana" w:cs="Times New Roman"/>
          <w:szCs w:val="18"/>
        </w:rPr>
        <w:t xml:space="preserve"> v souvislé délce trati alespoň 35 km</w:t>
      </w:r>
      <w:r w:rsidR="00D9154A">
        <w:rPr>
          <w:rFonts w:eastAsia="Verdana" w:cs="Times New Roman"/>
          <w:szCs w:val="18"/>
        </w:rPr>
        <w:t xml:space="preserve"> </w:t>
      </w:r>
    </w:p>
    <w:p w14:paraId="0A3ED663" w14:textId="2313161E" w:rsidR="007111A2" w:rsidRPr="00C90886" w:rsidRDefault="00A70F1C" w:rsidP="00B52143">
      <w:pPr>
        <w:pStyle w:val="podlnek"/>
        <w:keepNext w:val="0"/>
        <w:numPr>
          <w:ilvl w:val="0"/>
          <w:numId w:val="47"/>
        </w:numPr>
        <w:jc w:val="both"/>
        <w:rPr>
          <w:rFonts w:eastAsia="Verdana" w:cs="Times New Roman"/>
          <w:szCs w:val="18"/>
        </w:rPr>
      </w:pPr>
      <w:r w:rsidRPr="00C90886">
        <w:rPr>
          <w:rFonts w:eastAsia="Verdana" w:cs="Times New Roman"/>
          <w:szCs w:val="18"/>
        </w:rPr>
        <w:t xml:space="preserve"> projektování systému ETCS</w:t>
      </w:r>
      <w:r w:rsidR="00C90886" w:rsidRPr="00C90886">
        <w:rPr>
          <w:rFonts w:eastAsia="Verdana" w:cs="Times New Roman"/>
          <w:szCs w:val="18"/>
        </w:rPr>
        <w:t xml:space="preserve"> v souvislé délce trati alespoň 35 km</w:t>
      </w:r>
      <w:r w:rsidR="005275DE">
        <w:rPr>
          <w:rFonts w:eastAsia="Verdana" w:cs="Times New Roman"/>
          <w:szCs w:val="18"/>
        </w:rPr>
        <w:t>,</w:t>
      </w:r>
      <w:r w:rsidR="00D9154A" w:rsidRPr="00C90886">
        <w:rPr>
          <w:rFonts w:eastAsia="Verdana" w:cs="Times New Roman"/>
          <w:szCs w:val="18"/>
        </w:rPr>
        <w:t xml:space="preserve"> </w:t>
      </w:r>
      <w:r w:rsidR="00C90886" w:rsidRPr="00C90886">
        <w:t xml:space="preserve">jež zahrnovala alespoň 2 </w:t>
      </w:r>
      <w:proofErr w:type="spellStart"/>
      <w:r w:rsidR="00C90886" w:rsidRPr="00C90886">
        <w:t>Radioblokové</w:t>
      </w:r>
      <w:proofErr w:type="spellEnd"/>
      <w:r w:rsidR="00C90886" w:rsidRPr="00C90886">
        <w:t xml:space="preserve"> centrály RBC se vzájemným propojením (</w:t>
      </w:r>
      <w:proofErr w:type="spellStart"/>
      <w:r w:rsidR="00C90886" w:rsidRPr="00C90886">
        <w:t>handover</w:t>
      </w:r>
      <w:proofErr w:type="spellEnd"/>
      <w:r w:rsidR="00C90886" w:rsidRPr="00C90886">
        <w:t>)</w:t>
      </w:r>
      <w:r w:rsidRPr="00C90886">
        <w:rPr>
          <w:rFonts w:eastAsia="Verdana" w:cs="Times New Roman"/>
          <w:szCs w:val="18"/>
        </w:rPr>
        <w:t xml:space="preserve">, </w:t>
      </w:r>
    </w:p>
    <w:p w14:paraId="1EE1EEFA" w14:textId="71826732" w:rsidR="007111A2" w:rsidDel="00B853C4" w:rsidRDefault="00A70F1C" w:rsidP="00B52143">
      <w:pPr>
        <w:pStyle w:val="podlnek"/>
        <w:keepNext w:val="0"/>
        <w:numPr>
          <w:ilvl w:val="0"/>
          <w:numId w:val="47"/>
        </w:numPr>
        <w:jc w:val="both"/>
        <w:rPr>
          <w:del w:id="50" w:author="Autor"/>
          <w:rFonts w:eastAsia="Verdana" w:cs="Times New Roman"/>
          <w:szCs w:val="18"/>
        </w:rPr>
      </w:pPr>
      <w:del w:id="51" w:author="Autor">
        <w:r w:rsidRPr="00E36F2B" w:rsidDel="00B853C4">
          <w:rPr>
            <w:rFonts w:eastAsia="Verdana" w:cs="Times New Roman"/>
            <w:szCs w:val="18"/>
          </w:rPr>
          <w:delText>projektování systému GSM-R</w:delText>
        </w:r>
        <w:r w:rsidR="00D9154A" w:rsidDel="00B853C4">
          <w:rPr>
            <w:rFonts w:eastAsia="Verdana" w:cs="Times New Roman"/>
            <w:szCs w:val="18"/>
          </w:rPr>
          <w:delText xml:space="preserve"> </w:delText>
        </w:r>
        <w:r w:rsidR="00C90886" w:rsidDel="00B853C4">
          <w:rPr>
            <w:rFonts w:eastAsia="Verdana" w:cs="Times New Roman"/>
            <w:szCs w:val="18"/>
          </w:rPr>
          <w:delText>v souvislé délce pokrytí trati alespoň 35 km</w:delText>
        </w:r>
        <w:r w:rsidRPr="00E36F2B" w:rsidDel="00B853C4">
          <w:rPr>
            <w:rFonts w:eastAsia="Verdana" w:cs="Times New Roman"/>
            <w:szCs w:val="18"/>
          </w:rPr>
          <w:delText xml:space="preserve">, </w:delText>
        </w:r>
      </w:del>
    </w:p>
    <w:p w14:paraId="6706FA85" w14:textId="5C4FB902" w:rsidR="00C90886" w:rsidRDefault="00A70F1C" w:rsidP="00B52143">
      <w:pPr>
        <w:pStyle w:val="podlnek"/>
        <w:keepNext w:val="0"/>
        <w:numPr>
          <w:ilvl w:val="0"/>
          <w:numId w:val="47"/>
        </w:numPr>
        <w:jc w:val="both"/>
        <w:rPr>
          <w:rFonts w:eastAsia="Verdana" w:cs="Times New Roman"/>
          <w:szCs w:val="18"/>
        </w:rPr>
      </w:pPr>
      <w:r w:rsidRPr="00E36F2B">
        <w:rPr>
          <w:rFonts w:eastAsia="Verdana" w:cs="Times New Roman"/>
          <w:szCs w:val="18"/>
        </w:rPr>
        <w:t xml:space="preserve">projektování silnoproudých zařízení </w:t>
      </w:r>
      <w:r w:rsidR="00C90886">
        <w:rPr>
          <w:rFonts w:eastAsia="Verdana" w:cs="Times New Roman"/>
          <w:szCs w:val="18"/>
        </w:rPr>
        <w:t>v rozsahu alespoň jedné měnírny/ rozvodny</w:t>
      </w:r>
    </w:p>
    <w:p w14:paraId="54073665" w14:textId="30327536" w:rsidR="004F759C" w:rsidRDefault="00C90886" w:rsidP="00B52143">
      <w:pPr>
        <w:pStyle w:val="podlnek"/>
        <w:keepNext w:val="0"/>
        <w:numPr>
          <w:ilvl w:val="0"/>
          <w:numId w:val="47"/>
        </w:numPr>
        <w:jc w:val="both"/>
        <w:rPr>
          <w:rFonts w:eastAsia="Verdana" w:cs="Times New Roman"/>
          <w:szCs w:val="18"/>
        </w:rPr>
      </w:pPr>
      <w:r w:rsidRPr="00E36F2B">
        <w:rPr>
          <w:rFonts w:eastAsia="Verdana" w:cs="Times New Roman"/>
          <w:szCs w:val="18"/>
        </w:rPr>
        <w:lastRenderedPageBreak/>
        <w:t xml:space="preserve">projektování </w:t>
      </w:r>
      <w:r w:rsidRPr="007B78D7">
        <w:t>trakčního vedení se střídavým a/nebo stejnos</w:t>
      </w:r>
      <w:r>
        <w:t xml:space="preserve">měrným </w:t>
      </w:r>
      <w:r w:rsidRPr="007B78D7">
        <w:t>napětím</w:t>
      </w:r>
      <w:r w:rsidRPr="008F3083">
        <w:t xml:space="preserve"> </w:t>
      </w:r>
      <w:r w:rsidRPr="00230753">
        <w:t>na dvoukolejné nebo vícekolejné trati</w:t>
      </w:r>
      <w:r>
        <w:t xml:space="preserve"> se</w:t>
      </w:r>
      <w:r w:rsidRPr="00230753">
        <w:t xml:space="preserve"> souhrnnou délkou traťového úseku nejméně </w:t>
      </w:r>
      <w:r>
        <w:t>10 km</w:t>
      </w:r>
      <w:r w:rsidR="004F759C">
        <w:rPr>
          <w:rFonts w:eastAsia="Verdana" w:cs="Times New Roman"/>
          <w:szCs w:val="18"/>
        </w:rPr>
        <w:t>.</w:t>
      </w:r>
      <w:bookmarkEnd w:id="48"/>
    </w:p>
    <w:p w14:paraId="48E24C85" w14:textId="582A6448" w:rsidR="00DC4AA4" w:rsidRDefault="009C39DD" w:rsidP="00B52143">
      <w:pPr>
        <w:ind w:left="1134"/>
        <w:jc w:val="both"/>
        <w:rPr>
          <w:strike/>
        </w:rPr>
      </w:pPr>
      <w:r w:rsidRPr="004A084F">
        <w:rPr>
          <w:rFonts w:eastAsia="Verdana" w:cs="Times New Roman"/>
          <w:szCs w:val="18"/>
        </w:rPr>
        <w:t xml:space="preserve">Zadavatel požaduje, aby významné služby </w:t>
      </w:r>
      <w:r w:rsidR="00AB4E8D">
        <w:rPr>
          <w:rFonts w:eastAsia="Verdana" w:cs="Times New Roman"/>
          <w:szCs w:val="18"/>
        </w:rPr>
        <w:t xml:space="preserve">kumulativně </w:t>
      </w:r>
      <w:r w:rsidRPr="004A084F">
        <w:rPr>
          <w:rFonts w:eastAsia="Verdana" w:cs="Times New Roman"/>
          <w:szCs w:val="18"/>
        </w:rPr>
        <w:t xml:space="preserve">v souhrnu zahrnovaly projektování všech specifikovaných </w:t>
      </w:r>
      <w:r w:rsidR="000E705B">
        <w:rPr>
          <w:rFonts w:eastAsia="Verdana" w:cs="Times New Roman"/>
          <w:szCs w:val="18"/>
        </w:rPr>
        <w:t xml:space="preserve">systému a </w:t>
      </w:r>
      <w:r w:rsidRPr="004A084F">
        <w:rPr>
          <w:rFonts w:eastAsia="Verdana" w:cs="Times New Roman"/>
          <w:szCs w:val="18"/>
        </w:rPr>
        <w:t xml:space="preserve">objektů. Všechny </w:t>
      </w:r>
      <w:r w:rsidR="000E705B">
        <w:rPr>
          <w:rFonts w:eastAsia="Verdana" w:cs="Times New Roman"/>
          <w:szCs w:val="18"/>
        </w:rPr>
        <w:t xml:space="preserve">systémy a </w:t>
      </w:r>
      <w:r w:rsidRPr="004A084F">
        <w:rPr>
          <w:rFonts w:eastAsia="Verdana" w:cs="Times New Roman"/>
          <w:szCs w:val="18"/>
        </w:rPr>
        <w:t>objekty však nezbytně nemusí být zahrnuty ve všech významných službách.</w:t>
      </w:r>
    </w:p>
    <w:p w14:paraId="10674B0D" w14:textId="77777777" w:rsidR="00DC4AA4" w:rsidRPr="00D460EC" w:rsidRDefault="00DC4AA4" w:rsidP="00B52143">
      <w:pPr>
        <w:pStyle w:val="Odstavecseseznamem"/>
        <w:keepLines/>
        <w:spacing w:before="0" w:after="0"/>
        <w:ind w:left="1344"/>
        <w:jc w:val="both"/>
        <w:rPr>
          <w:rFonts w:eastAsia="Verdana" w:cs="Times New Roman"/>
          <w:szCs w:val="18"/>
        </w:rPr>
      </w:pPr>
    </w:p>
    <w:p w14:paraId="2E550AFA" w14:textId="140C8AA0" w:rsidR="00D460EC" w:rsidRPr="00D460EC" w:rsidRDefault="00D460EC" w:rsidP="00B52143">
      <w:pPr>
        <w:pStyle w:val="Odstavecseseznamem"/>
        <w:keepLines/>
        <w:spacing w:after="0"/>
        <w:ind w:left="1134"/>
        <w:jc w:val="both"/>
        <w:rPr>
          <w:rFonts w:eastAsia="Verdana" w:cs="Times New Roman"/>
          <w:szCs w:val="18"/>
        </w:rPr>
      </w:pPr>
      <w:r w:rsidRPr="00D460EC">
        <w:rPr>
          <w:rFonts w:eastAsia="Verdana" w:cs="Times New Roman"/>
          <w:szCs w:val="18"/>
        </w:rPr>
        <w:t xml:space="preserve">Pro účely doložení požadované technické kvalifikace se dokumentacemi ve stupních DSP+PDSP rozumí jak dokumentace zpracovaná dle přílohy č. 5 </w:t>
      </w:r>
      <w:proofErr w:type="spellStart"/>
      <w:r w:rsidRPr="00D460EC">
        <w:rPr>
          <w:rFonts w:eastAsia="Verdana" w:cs="Times New Roman"/>
          <w:szCs w:val="18"/>
        </w:rPr>
        <w:t>vyhl</w:t>
      </w:r>
      <w:proofErr w:type="spellEnd"/>
      <w:r w:rsidRPr="00D460EC">
        <w:rPr>
          <w:rFonts w:eastAsia="Verdana" w:cs="Times New Roman"/>
          <w:szCs w:val="18"/>
        </w:rP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D460EC">
        <w:rPr>
          <w:rFonts w:eastAsia="Verdana" w:cs="Times New Roman"/>
          <w:szCs w:val="18"/>
        </w:rPr>
        <w:t>vyhl</w:t>
      </w:r>
      <w:proofErr w:type="spellEnd"/>
      <w:r w:rsidRPr="00D460EC">
        <w:rPr>
          <w:rFonts w:eastAsia="Verdana" w:cs="Times New Roman"/>
          <w:szCs w:val="18"/>
        </w:rPr>
        <w:t xml:space="preserve">. č. 146/2008 Sb., o rozsahu a obsahu projektové dokumentace dopravních staveb, ve znění účinném od 1. 12. 2018 Označení DUSP je (pouze) pro účely stanovení požadavků </w:t>
      </w:r>
      <w:r w:rsidR="00C93194">
        <w:rPr>
          <w:rFonts w:eastAsia="Verdana" w:cs="Times New Roman"/>
          <w:szCs w:val="18"/>
        </w:rPr>
        <w:t>Z</w:t>
      </w:r>
      <w:r w:rsidR="00C93194" w:rsidRPr="00D460EC">
        <w:rPr>
          <w:rFonts w:eastAsia="Verdana" w:cs="Times New Roman"/>
          <w:szCs w:val="18"/>
        </w:rPr>
        <w:t xml:space="preserve">adavatele </w:t>
      </w:r>
      <w:r w:rsidRPr="00D460EC">
        <w:rPr>
          <w:rFonts w:eastAsia="Verdana" w:cs="Times New Roman"/>
          <w:szCs w:val="18"/>
        </w:rPr>
        <w:t xml:space="preserve">na doložení dokladů v zadávacím řízení dle </w:t>
      </w:r>
      <w:r w:rsidR="00456A9C">
        <w:rPr>
          <w:rFonts w:eastAsia="Verdana" w:cs="Times New Roman"/>
          <w:szCs w:val="18"/>
        </w:rPr>
        <w:t xml:space="preserve">této Zadávací dokumentace </w:t>
      </w:r>
      <w:r w:rsidRPr="00D460EC">
        <w:rPr>
          <w:rFonts w:eastAsia="Verdana" w:cs="Times New Roman"/>
          <w:szCs w:val="18"/>
        </w:rPr>
        <w:t>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45C34075" w14:textId="77777777" w:rsidR="00D460EC" w:rsidRDefault="00D460EC" w:rsidP="00B52143">
      <w:pPr>
        <w:pStyle w:val="Odstavecseseznamem"/>
        <w:keepLines/>
        <w:spacing w:before="0" w:after="0"/>
        <w:ind w:left="1344"/>
        <w:jc w:val="both"/>
        <w:rPr>
          <w:rFonts w:eastAsia="Verdana" w:cs="Times New Roman"/>
          <w:b/>
          <w:bCs/>
          <w:szCs w:val="18"/>
        </w:rPr>
      </w:pPr>
    </w:p>
    <w:p w14:paraId="739382AC" w14:textId="3E35088A" w:rsidR="00D460EC" w:rsidRPr="00D460EC" w:rsidRDefault="00296F33" w:rsidP="00B52143">
      <w:pPr>
        <w:pStyle w:val="Odstavecseseznamem"/>
        <w:keepLines/>
        <w:spacing w:after="0"/>
        <w:ind w:left="1134"/>
        <w:jc w:val="both"/>
        <w:rPr>
          <w:rFonts w:eastAsia="Verdana" w:cs="Times New Roman"/>
          <w:szCs w:val="18"/>
        </w:rPr>
      </w:pPr>
      <w:r w:rsidRPr="0023452F">
        <w:t xml:space="preserve">Doba posledních 10 let před zahájením zadávacího řízení se pro účely prokázání technické kvalifikace ohledně referenčních zakázek považuje za splněnou, pokud byly činnosti odpovídající </w:t>
      </w:r>
      <w:r w:rsidR="00C93194">
        <w:t>Z</w:t>
      </w:r>
      <w:r w:rsidR="00C93194" w:rsidRPr="0023452F">
        <w:t xml:space="preserve">adavatelem </w:t>
      </w:r>
      <w:r w:rsidRPr="0023452F">
        <w:t xml:space="preserve">stanovené definici významné služby dokončeny v průběhu této doby nebo kdykoli po zahájení zadávacího řízení, včetně doby po uplynutí lhůty pro podání nabídek, a to nejpozději do doby </w:t>
      </w:r>
      <w:r w:rsidR="00C93194">
        <w:t>Z</w:t>
      </w:r>
      <w:r w:rsidR="00C93194" w:rsidRPr="0023452F">
        <w:t xml:space="preserve">adavatelem </w:t>
      </w:r>
      <w:r w:rsidRPr="0023452F">
        <w:t xml:space="preserve">případně stanovené k předložení údajů a dokladů dle § 46 ZZVZ. Pro prokázání kvalifikace postačuje, aby byly požadované minimální hodnoty služeb dosaženy za celou dobu poskytování služeb, nikoliv pouze v průběhu posledních 10 let před zahájením zadávacího řízení.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dokončeno plnění, které odpovídá </w:t>
      </w:r>
      <w:r w:rsidR="00C93194">
        <w:t>Z</w:t>
      </w:r>
      <w:r w:rsidR="00C93194" w:rsidRPr="0023452F">
        <w:t xml:space="preserve">adavatelem </w:t>
      </w:r>
      <w:r w:rsidRPr="0023452F">
        <w:t xml:space="preserve">stanovené definici významné služby (tj. projektové práce ve stupni </w:t>
      </w:r>
      <w:r w:rsidR="005D53E6">
        <w:t xml:space="preserve">DUR nebo </w:t>
      </w:r>
      <w:r w:rsidRPr="0023452F">
        <w:t xml:space="preserve">DSP nebo DUSP nebo DSP+PDPS nebo DUSP+PDPS </w:t>
      </w:r>
      <w:r w:rsidR="005D53E6">
        <w:t xml:space="preserve">nebo PDSP </w:t>
      </w:r>
      <w:r w:rsidRPr="0023452F">
        <w:t xml:space="preserve">pro stavby železničních drah s výše požadovaným předmětem plnění) s tím, že zakázka jako celek (tj. ohledně dalších činností, např. autorského dozoru při realizaci stavby) dokončena není; zároveň však platí, že nestačí (tj. nepovažuje se za plnění dokončené v požadované době), pokud je v posledních 10 letech dokončena služba rozsáhlejšího plnění jako celek (např. dokončen autorský dozor při realizaci stavby), avšak plnění odpovídající definici významné služby bylo dokončeno dříve než před 10 lety. Z předloženého seznamu musí vyplývat, jaká byla cena té části plnění, která obsahově odpovídá </w:t>
      </w:r>
      <w:r w:rsidR="00C93194">
        <w:t>Z</w:t>
      </w:r>
      <w:r w:rsidR="00C93194" w:rsidRPr="0023452F">
        <w:t xml:space="preserve">adavatelem </w:t>
      </w:r>
      <w:r w:rsidRPr="0023452F">
        <w:t xml:space="preserve">stanovené definici významné služby (s upřesněním níže v následujícím odstavci), a v jakém časovém období byly tyto konkrétní části plnění odpovídající </w:t>
      </w:r>
      <w:r w:rsidR="00C93194">
        <w:t>Z</w:t>
      </w:r>
      <w:r w:rsidR="00C93194" w:rsidRPr="0023452F">
        <w:t xml:space="preserve">adavatelem </w:t>
      </w:r>
      <w:r w:rsidRPr="0023452F">
        <w:t xml:space="preserve">stanovené definici významné služby dokončeny. </w:t>
      </w:r>
      <w:r w:rsidR="00D460EC" w:rsidRPr="00D460EC">
        <w:rPr>
          <w:rFonts w:eastAsia="Verdana" w:cs="Times New Roman"/>
          <w:szCs w:val="18"/>
        </w:rPr>
        <w:t xml:space="preserve">Pro odstranění pochybností </w:t>
      </w:r>
      <w:r w:rsidR="00C93194">
        <w:rPr>
          <w:rFonts w:eastAsia="Verdana" w:cs="Times New Roman"/>
          <w:szCs w:val="18"/>
        </w:rPr>
        <w:t>Z</w:t>
      </w:r>
      <w:r w:rsidR="00C93194" w:rsidRPr="00D460EC">
        <w:rPr>
          <w:rFonts w:eastAsia="Verdana" w:cs="Times New Roman"/>
          <w:szCs w:val="18"/>
        </w:rPr>
        <w:t xml:space="preserve">adavatel </w:t>
      </w:r>
      <w:r w:rsidR="00D460EC" w:rsidRPr="00D460EC">
        <w:rPr>
          <w:rFonts w:eastAsia="Verdana" w:cs="Times New Roman"/>
          <w:szCs w:val="18"/>
        </w:rPr>
        <w:t>k výše uvedenému upřesňuje, že:</w:t>
      </w:r>
    </w:p>
    <w:p w14:paraId="7D08FD16" w14:textId="036534A7" w:rsidR="00D460EC" w:rsidRP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lastRenderedPageBreak/>
        <w:t>-</w:t>
      </w:r>
      <w:r w:rsidRPr="00D460EC">
        <w:rPr>
          <w:rFonts w:eastAsia="Verdana" w:cs="Times New Roman"/>
          <w:szCs w:val="18"/>
        </w:rPr>
        <w:tab/>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w:t>
      </w:r>
      <w:r w:rsidR="00954792">
        <w:rPr>
          <w:rFonts w:eastAsia="Verdana" w:cs="Times New Roman"/>
          <w:szCs w:val="18"/>
        </w:rPr>
        <w:t> </w:t>
      </w:r>
      <w:r w:rsidRPr="00D460EC">
        <w:rPr>
          <w:rFonts w:eastAsia="Verdana" w:cs="Times New Roman"/>
          <w:szCs w:val="18"/>
        </w:rPr>
        <w:t>mapových podkladů, činnost koordinátora BOZP, zajištění osvědčení o</w:t>
      </w:r>
      <w:r w:rsidR="00954792">
        <w:rPr>
          <w:rFonts w:eastAsia="Verdana" w:cs="Times New Roman"/>
          <w:szCs w:val="18"/>
        </w:rPr>
        <w:t> </w:t>
      </w:r>
      <w:r w:rsidRPr="00D460EC">
        <w:rPr>
          <w:rFonts w:eastAsia="Verdana" w:cs="Times New Roman"/>
          <w:szCs w:val="18"/>
        </w:rPr>
        <w:t>shodě notifikovanou osobou či jiných certifikátů a podkladů, zpracování nákladů stavby, zpracování v režimu BIM;</w:t>
      </w:r>
    </w:p>
    <w:p w14:paraId="5CE237E4" w14:textId="4C7C7C8E" w:rsidR="00D460EC" w:rsidRDefault="00D460EC" w:rsidP="00B52143">
      <w:pPr>
        <w:pStyle w:val="Odstavecseseznamem"/>
        <w:keepLines/>
        <w:spacing w:after="0"/>
        <w:ind w:left="1560" w:hanging="283"/>
        <w:jc w:val="both"/>
        <w:rPr>
          <w:rFonts w:eastAsia="Verdana" w:cs="Times New Roman"/>
          <w:szCs w:val="18"/>
        </w:rPr>
      </w:pPr>
      <w:r w:rsidRPr="00D460EC">
        <w:rPr>
          <w:rFonts w:eastAsia="Verdana" w:cs="Times New Roman"/>
          <w:szCs w:val="18"/>
        </w:rPr>
        <w:t>-</w:t>
      </w:r>
      <w:r w:rsidRPr="00D460EC">
        <w:rPr>
          <w:rFonts w:eastAsia="Verdana" w:cs="Times New Roman"/>
          <w:szCs w:val="18"/>
        </w:rPr>
        <w:tab/>
        <w:t>pro potřeby doložení referenčních zakázek (významných služeb) se zakázka na</w:t>
      </w:r>
      <w:r w:rsidR="00E36F2B">
        <w:rPr>
          <w:rFonts w:eastAsia="Verdana" w:cs="Times New Roman"/>
          <w:szCs w:val="18"/>
        </w:rPr>
        <w:t> </w:t>
      </w:r>
      <w:r w:rsidRPr="00D460EC">
        <w:rPr>
          <w:rFonts w:eastAsia="Verdana" w:cs="Times New Roman"/>
          <w:szCs w:val="18"/>
        </w:rPr>
        <w:t xml:space="preserve">projektové práce spočívající ve zpracování dokumentace ve stupni </w:t>
      </w:r>
      <w:r w:rsidR="005D53E6">
        <w:rPr>
          <w:rFonts w:eastAsia="Verdana" w:cs="Times New Roman"/>
          <w:szCs w:val="18"/>
        </w:rPr>
        <w:t xml:space="preserve">DUR nebo </w:t>
      </w:r>
      <w:r w:rsidRPr="00D460EC">
        <w:rPr>
          <w:rFonts w:eastAsia="Verdana" w:cs="Times New Roman"/>
          <w:szCs w:val="18"/>
        </w:rPr>
        <w:t xml:space="preserve">DSP nebo DUSP nebo DSP+PDPS nebo DUSP+PDPS </w:t>
      </w:r>
      <w:r w:rsidR="005D53E6">
        <w:rPr>
          <w:rFonts w:eastAsia="Verdana" w:cs="Times New Roman"/>
          <w:szCs w:val="18"/>
        </w:rPr>
        <w:t xml:space="preserve">nebo PDPS </w:t>
      </w:r>
      <w:r w:rsidRPr="00D460EC">
        <w:rPr>
          <w:rFonts w:eastAsia="Verdana" w:cs="Times New Roman"/>
          <w:szCs w:val="18"/>
        </w:rPr>
        <w:t xml:space="preserve">považuje za dokončenou definitivním předáním </w:t>
      </w:r>
      <w:r w:rsidR="005D53E6">
        <w:rPr>
          <w:rFonts w:eastAsia="Verdana" w:cs="Times New Roman"/>
          <w:szCs w:val="18"/>
        </w:rPr>
        <w:t xml:space="preserve">DUR nebo </w:t>
      </w:r>
      <w:r w:rsidRPr="00D460EC">
        <w:rPr>
          <w:rFonts w:eastAsia="Verdana" w:cs="Times New Roman"/>
          <w:szCs w:val="18"/>
        </w:rPr>
        <w:t xml:space="preserve">DSP nebo DUSP nebo DSP+PDPS nebo DUSP+PDPS </w:t>
      </w:r>
      <w:r w:rsidR="005D53E6">
        <w:rPr>
          <w:rFonts w:eastAsia="Verdana" w:cs="Times New Roman"/>
          <w:szCs w:val="18"/>
        </w:rPr>
        <w:t xml:space="preserve">nebo PDPS </w:t>
      </w:r>
      <w:r w:rsidRPr="00D460EC">
        <w:rPr>
          <w:rFonts w:eastAsia="Verdana" w:cs="Times New Roman"/>
          <w:szCs w:val="18"/>
        </w:rPr>
        <w:t>včetně dokladové části objednateli po zapracování všech připomínek a</w:t>
      </w:r>
      <w:r w:rsidR="00E36F2B">
        <w:rPr>
          <w:rFonts w:eastAsia="Verdana" w:cs="Times New Roman"/>
          <w:szCs w:val="18"/>
        </w:rPr>
        <w:t> </w:t>
      </w:r>
      <w:r w:rsidRPr="00D460EC">
        <w:rPr>
          <w:rFonts w:eastAsia="Verdana" w:cs="Times New Roman"/>
          <w:szCs w:val="18"/>
        </w:rPr>
        <w:t>jejím převzetím objednatelem, a to bez případného podání žádosti o stavební povolení nebo společné povolení, je-li součástí plnění zakázky.</w:t>
      </w:r>
    </w:p>
    <w:p w14:paraId="53E94E05" w14:textId="77777777" w:rsidR="00296F33" w:rsidRDefault="00296F33" w:rsidP="00296F33">
      <w:pPr>
        <w:pStyle w:val="Textbezslovn"/>
        <w:ind w:left="1134"/>
        <w:rPr>
          <w:rFonts w:ascii="Verdana" w:hAnsi="Verdana"/>
        </w:rPr>
      </w:pPr>
    </w:p>
    <w:p w14:paraId="5264A1D1" w14:textId="3364168E" w:rsidR="00296F33" w:rsidRPr="00296F33" w:rsidRDefault="00296F33" w:rsidP="00296F33">
      <w:pPr>
        <w:pStyle w:val="Textbezslovn"/>
        <w:ind w:left="1134"/>
        <w:rPr>
          <w:rFonts w:ascii="Verdana" w:hAnsi="Verdana"/>
        </w:rPr>
      </w:pPr>
      <w:r w:rsidRPr="00296F33">
        <w:rPr>
          <w:rFonts w:ascii="Verdana" w:hAnsi="Verdana"/>
        </w:rPr>
        <w:t>Dodavatel může použít k prokázání splnění kritéria kvalifikace týkajícího se</w:t>
      </w:r>
      <w:r>
        <w:rPr>
          <w:rFonts w:ascii="Verdana" w:hAnsi="Verdana"/>
        </w:rPr>
        <w:t> </w:t>
      </w:r>
      <w:r w:rsidRPr="00296F33">
        <w:rPr>
          <w:rFonts w:ascii="Verdana" w:hAnsi="Verdana"/>
        </w:rPr>
        <w:t>požadavku na předložení seznamu referenčních zakázek i takové služby, které poskytl</w:t>
      </w:r>
    </w:p>
    <w:p w14:paraId="79A0AB62"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společně s jinými dodavateli, a to v rozsahu, v jakém se na plnění zakázky podílel, nebo</w:t>
      </w:r>
    </w:p>
    <w:p w14:paraId="23DBD45A" w14:textId="77777777" w:rsidR="00296F33" w:rsidRPr="00296F33" w:rsidRDefault="00296F33" w:rsidP="00296F33">
      <w:pPr>
        <w:pStyle w:val="Odstavec1-1a"/>
        <w:numPr>
          <w:ilvl w:val="0"/>
          <w:numId w:val="39"/>
        </w:numPr>
        <w:ind w:left="1560"/>
        <w:rPr>
          <w:rFonts w:ascii="Verdana" w:hAnsi="Verdana"/>
        </w:rPr>
      </w:pPr>
      <w:r w:rsidRPr="00296F33">
        <w:rPr>
          <w:rFonts w:ascii="Verdana" w:hAnsi="Verdana"/>
        </w:rPr>
        <w:t>jako poddodavatel, a to v rozsahu, v jakém se na plnění zakázky podílel.</w:t>
      </w:r>
    </w:p>
    <w:p w14:paraId="436E3D03" w14:textId="25FE25FD" w:rsidR="00296F33" w:rsidRPr="00296F33" w:rsidRDefault="00296F33" w:rsidP="00296F33">
      <w:pPr>
        <w:pStyle w:val="Textbezslovn"/>
        <w:ind w:left="1134"/>
        <w:rPr>
          <w:rFonts w:ascii="Verdana" w:hAnsi="Verdana"/>
        </w:rPr>
      </w:pPr>
      <w:r w:rsidRPr="00296F33">
        <w:rPr>
          <w:rFonts w:ascii="Verdana" w:hAnsi="Verdana"/>
        </w:rPr>
        <w:t>Pokud se jiná osoba, prostřednictvím které účastník prokazuje část kvalifikace dle §</w:t>
      </w:r>
      <w:r>
        <w:rPr>
          <w:rFonts w:ascii="Verdana" w:hAnsi="Verdana"/>
        </w:rPr>
        <w:t> </w:t>
      </w:r>
      <w:r w:rsidRPr="00296F33">
        <w:rPr>
          <w:rFonts w:ascii="Verdana" w:hAnsi="Verdana"/>
        </w:rPr>
        <w:t>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7277E65" w14:textId="04DF0F73" w:rsidR="00296F33" w:rsidRPr="00296F33" w:rsidRDefault="00296F33" w:rsidP="00296F33">
      <w:pPr>
        <w:pStyle w:val="Textbezslovn"/>
        <w:ind w:left="1134"/>
        <w:rPr>
          <w:rFonts w:ascii="Verdana" w:hAnsi="Verdana"/>
        </w:rPr>
      </w:pPr>
      <w:r w:rsidRPr="00296F33">
        <w:rPr>
          <w:rFonts w:ascii="Verdana" w:hAnsi="Verdana"/>
        </w:rPr>
        <w:t xml:space="preserve">Zadavatel pro účely prokázání technické kvalifikace uzná zahraniční reference obdobných charakteristik, které budou srovnatelné z hlediska jejich věcného rozsahu a doby realizace s požadavky </w:t>
      </w:r>
      <w:r w:rsidR="00C93194">
        <w:rPr>
          <w:rFonts w:ascii="Verdana" w:hAnsi="Verdana"/>
        </w:rPr>
        <w:t>Z</w:t>
      </w:r>
      <w:r w:rsidR="00C93194" w:rsidRPr="00296F33">
        <w:rPr>
          <w:rFonts w:ascii="Verdana" w:hAnsi="Verdana"/>
        </w:rPr>
        <w:t xml:space="preserve">adavatele </w:t>
      </w:r>
      <w:r w:rsidRPr="00296F33">
        <w:rPr>
          <w:rFonts w:ascii="Verdana" w:hAnsi="Verdana"/>
        </w:rPr>
        <w:t>na významné služby.</w:t>
      </w:r>
    </w:p>
    <w:p w14:paraId="05CE4D1F" w14:textId="0D72B4AC" w:rsidR="00593523" w:rsidRPr="00C27946" w:rsidRDefault="00593523" w:rsidP="00593523">
      <w:pPr>
        <w:pStyle w:val="podlnek"/>
        <w:jc w:val="both"/>
        <w:rPr>
          <w:rFonts w:eastAsia="Verdana"/>
        </w:rPr>
      </w:pPr>
      <w:bookmarkStart w:id="52" w:name="_Ref126065051"/>
      <w:r w:rsidRPr="00593523">
        <w:rPr>
          <w:rFonts w:eastAsia="Verdana"/>
        </w:rPr>
        <w:t xml:space="preserve">Ze seznamu stavebních prací předloženého dodavatelem k prokázání technické kvalifikace </w:t>
      </w:r>
      <w:r>
        <w:rPr>
          <w:rFonts w:eastAsia="Verdana"/>
        </w:rPr>
        <w:t xml:space="preserve">dále </w:t>
      </w:r>
      <w:r w:rsidRPr="00593523">
        <w:rPr>
          <w:rFonts w:eastAsia="Verdana"/>
        </w:rPr>
        <w:t>musí vyplývat</w:t>
      </w:r>
      <w:r w:rsidR="00CA16F4">
        <w:rPr>
          <w:rFonts w:eastAsia="Verdana"/>
        </w:rPr>
        <w:t xml:space="preserve">, že dodavatel </w:t>
      </w:r>
      <w:r w:rsidR="00731D0F">
        <w:rPr>
          <w:rFonts w:eastAsia="Verdana"/>
        </w:rPr>
        <w:t xml:space="preserve">za </w:t>
      </w:r>
      <w:r w:rsidR="00731D0F">
        <w:t xml:space="preserve">posledních </w:t>
      </w:r>
      <w:r w:rsidR="00BD5B76">
        <w:t xml:space="preserve">10 </w:t>
      </w:r>
      <w:r w:rsidR="00731D0F">
        <w:t xml:space="preserve">let před zahájením zadávacího řízení poskytl </w:t>
      </w:r>
      <w:r>
        <w:rPr>
          <w:rFonts w:eastAsia="Verdana"/>
        </w:rPr>
        <w:t>stavební pr</w:t>
      </w:r>
      <w:r w:rsidR="00731D0F">
        <w:rPr>
          <w:rFonts w:eastAsia="Verdana"/>
        </w:rPr>
        <w:t xml:space="preserve">áce </w:t>
      </w:r>
      <w:r>
        <w:t xml:space="preserve">spočívající v provedení novostavby nebo rekonstrukce na stavbách </w:t>
      </w:r>
      <w:r w:rsidRPr="00AA700B">
        <w:t>železničních</w:t>
      </w:r>
      <w:r>
        <w:t xml:space="preserve"> drah, jak jsou vymezeny v § 5 odst. 1 a v</w:t>
      </w:r>
      <w:r w:rsidR="00731D0F">
        <w:t> </w:t>
      </w:r>
      <w:r w:rsidRPr="00AA700B">
        <w:t>§</w:t>
      </w:r>
      <w:r w:rsidR="00731D0F">
        <w:t> </w:t>
      </w:r>
      <w:r w:rsidRPr="00AA700B">
        <w:t>3 odst. 1</w:t>
      </w:r>
      <w:r>
        <w:t xml:space="preserve"> zákona č. 266/1994 Sb., o dráhách, ve znění pozdějších předpisů</w:t>
      </w:r>
      <w:r w:rsidR="00731D0F">
        <w:t xml:space="preserve"> </w:t>
      </w:r>
      <w:r>
        <w:t>(dále jako „</w:t>
      </w:r>
      <w:r w:rsidRPr="00593523">
        <w:rPr>
          <w:b/>
        </w:rPr>
        <w:t>stavební práce</w:t>
      </w:r>
      <w:r>
        <w:t>“)</w:t>
      </w:r>
      <w:r w:rsidR="00CA16F4">
        <w:t xml:space="preserve">, </w:t>
      </w:r>
      <w:r w:rsidR="00E04BEA">
        <w:t xml:space="preserve">jejichž součástí byly činnosti uvedené pod písmenem a) – e), </w:t>
      </w:r>
      <w:r w:rsidR="00CA16F4">
        <w:t xml:space="preserve">přičemž </w:t>
      </w:r>
      <w:r>
        <w:t xml:space="preserve">celková souhrnná hodnota </w:t>
      </w:r>
      <w:r w:rsidR="00CA16F4">
        <w:t xml:space="preserve">těchto </w:t>
      </w:r>
      <w:r>
        <w:t xml:space="preserve">stavebních </w:t>
      </w:r>
      <w:r w:rsidR="00CA16F4">
        <w:t>prací</w:t>
      </w:r>
      <w:r w:rsidR="00306C40">
        <w:t>, včetně případných poddodávek,</w:t>
      </w:r>
      <w:r w:rsidR="00CA16F4">
        <w:t xml:space="preserve"> musí </w:t>
      </w:r>
      <w:r>
        <w:t>čin</w:t>
      </w:r>
      <w:r w:rsidR="00CA16F4">
        <w:t>it</w:t>
      </w:r>
      <w:r>
        <w:t xml:space="preserve"> nejméně </w:t>
      </w:r>
      <w:r w:rsidR="00E04BEA">
        <w:rPr>
          <w:b/>
        </w:rPr>
        <w:t>4</w:t>
      </w:r>
      <w:r w:rsidRPr="00593523">
        <w:rPr>
          <w:b/>
        </w:rPr>
        <w:t xml:space="preserve">.000.000.000,- </w:t>
      </w:r>
      <w:r w:rsidRPr="00CA16F4">
        <w:rPr>
          <w:b/>
        </w:rPr>
        <w:t>Kč bez DPH</w:t>
      </w:r>
      <w:r w:rsidR="00D40182" w:rsidRPr="00C27946">
        <w:t xml:space="preserve">, </w:t>
      </w:r>
      <w:del w:id="53" w:author="Autor">
        <w:r w:rsidR="00D40182" w:rsidRPr="00C27946" w:rsidDel="000E64AB">
          <w:delText xml:space="preserve">tj. hodnotu 4 mld. je třeba naplnit výhradně z činností </w:delText>
        </w:r>
        <w:r w:rsidR="00C27946" w:rsidRPr="00C27946" w:rsidDel="000E64AB">
          <w:delText xml:space="preserve">(referenčních zakázek) </w:delText>
        </w:r>
        <w:r w:rsidR="00D40182" w:rsidRPr="00C27946" w:rsidDel="000E64AB">
          <w:delText>uvedených pod písm. a) – e)</w:delText>
        </w:r>
        <w:r w:rsidR="00CA16F4" w:rsidRPr="00C27946" w:rsidDel="000E64AB">
          <w:rPr>
            <w:bCs w:val="0"/>
          </w:rPr>
          <w:delText xml:space="preserve">, </w:delText>
        </w:r>
      </w:del>
      <w:r w:rsidR="00CA16F4" w:rsidRPr="00C27946">
        <w:rPr>
          <w:bCs w:val="0"/>
        </w:rPr>
        <w:t>z čehož:</w:t>
      </w:r>
      <w:bookmarkEnd w:id="52"/>
      <w:r w:rsidRPr="00C27946">
        <w:t xml:space="preserve"> </w:t>
      </w:r>
    </w:p>
    <w:p w14:paraId="72CF6684" w14:textId="5ED7A41B" w:rsidR="00CA16F4" w:rsidRPr="00386F81" w:rsidRDefault="00CA16F4" w:rsidP="00CA16F4">
      <w:pPr>
        <w:pStyle w:val="Odstavecseseznamem"/>
        <w:numPr>
          <w:ilvl w:val="0"/>
          <w:numId w:val="35"/>
        </w:numPr>
        <w:ind w:left="1701" w:hanging="425"/>
        <w:jc w:val="both"/>
      </w:pPr>
      <w:r w:rsidRPr="00386F81">
        <w:t xml:space="preserve">nejméně </w:t>
      </w:r>
      <w:r w:rsidR="00C27A6F">
        <w:t>dvě</w:t>
      </w:r>
      <w:r w:rsidR="00C27A6F" w:rsidRPr="00386F81">
        <w:t xml:space="preserve"> </w:t>
      </w:r>
      <w:r w:rsidRPr="00386F81">
        <w:t>realizovan</w:t>
      </w:r>
      <w:r w:rsidR="00C27A6F">
        <w:t>é</w:t>
      </w:r>
      <w:r w:rsidRPr="00386F81">
        <w:t xml:space="preserve"> </w:t>
      </w:r>
      <w:r w:rsidR="00731D0F" w:rsidRPr="00053307">
        <w:t>stavební práce</w:t>
      </w:r>
      <w:r w:rsidRPr="00053307">
        <w:t xml:space="preserve"> musí zahrnovat novostavbu nebo rekonstrukci stavby technologie ETCS L2 </w:t>
      </w:r>
      <w:r w:rsidR="00C27A6F" w:rsidRPr="00053307">
        <w:t xml:space="preserve">na trati </w:t>
      </w:r>
      <w:r w:rsidR="00B04738" w:rsidRPr="00B52143">
        <w:t xml:space="preserve">v souvislé délce </w:t>
      </w:r>
      <w:r w:rsidR="00C27A6F" w:rsidRPr="00053307">
        <w:t>minimálně 35 km</w:t>
      </w:r>
      <w:r w:rsidR="00B75D1A" w:rsidRPr="00053307">
        <w:t>,</w:t>
      </w:r>
      <w:r w:rsidR="00C27A6F" w:rsidRPr="00053307">
        <w:t xml:space="preserve"> </w:t>
      </w:r>
      <w:r w:rsidR="00B75D1A" w:rsidRPr="00053307">
        <w:t xml:space="preserve">každá </w:t>
      </w:r>
      <w:r w:rsidRPr="00053307">
        <w:t>v hodnotě</w:t>
      </w:r>
      <w:r w:rsidRPr="00386F81">
        <w:t xml:space="preserve"> nejméně </w:t>
      </w:r>
      <w:r w:rsidRPr="00CA16F4">
        <w:rPr>
          <w:b/>
        </w:rPr>
        <w:t>300</w:t>
      </w:r>
      <w:r>
        <w:rPr>
          <w:b/>
        </w:rPr>
        <w:t>.</w:t>
      </w:r>
      <w:r w:rsidRPr="00CA16F4">
        <w:rPr>
          <w:b/>
        </w:rPr>
        <w:t>000</w:t>
      </w:r>
      <w:r>
        <w:rPr>
          <w:b/>
        </w:rPr>
        <w:t>.</w:t>
      </w:r>
      <w:r w:rsidRPr="00CA16F4">
        <w:rPr>
          <w:b/>
        </w:rPr>
        <w:t>000,- Kč</w:t>
      </w:r>
      <w:r w:rsidRPr="00386F81">
        <w:t xml:space="preserve"> </w:t>
      </w:r>
      <w:r w:rsidRPr="00CA16F4">
        <w:rPr>
          <w:b/>
          <w:bCs/>
        </w:rPr>
        <w:t>bez DPH</w:t>
      </w:r>
      <w:r w:rsidRPr="00386F81">
        <w:t xml:space="preserve"> (částka </w:t>
      </w:r>
      <w:r>
        <w:t>300.000.000,-</w:t>
      </w:r>
      <w:r w:rsidRPr="00386F81">
        <w:t xml:space="preserve"> Kč </w:t>
      </w:r>
      <w:r>
        <w:t xml:space="preserve">bez DPH </w:t>
      </w:r>
      <w:r w:rsidRPr="00386F81">
        <w:t xml:space="preserve">se vztahuje k hodnotě novostavby nebo </w:t>
      </w:r>
      <w:r w:rsidRPr="00386F81">
        <w:lastRenderedPageBreak/>
        <w:t>rekonstrukce stavby technologie ETCS L2, nikoli</w:t>
      </w:r>
      <w:r>
        <w:t>v</w:t>
      </w:r>
      <w:r w:rsidRPr="00386F81">
        <w:t xml:space="preserve"> k hodnotě </w:t>
      </w:r>
      <w:r w:rsidR="00731D0F">
        <w:t>stavební práce</w:t>
      </w:r>
      <w:r w:rsidR="00731D0F" w:rsidRPr="00386F81">
        <w:t xml:space="preserve"> </w:t>
      </w:r>
      <w:r w:rsidRPr="00386F81">
        <w:t>jako celku);</w:t>
      </w:r>
    </w:p>
    <w:p w14:paraId="199CD3D6" w14:textId="6D691A6C"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musí zahrnovat novostavbu nebo rekonstrukci zařízení staničního</w:t>
      </w:r>
      <w:r w:rsidR="008F3083">
        <w:t xml:space="preserve"> zabezpečovacího </w:t>
      </w:r>
      <w:r w:rsidR="00B75D1A">
        <w:t>zařízení pro</w:t>
      </w:r>
      <w:r w:rsidR="006F7247">
        <w:t xml:space="preserve"> alespoň dvě železniční stanice</w:t>
      </w:r>
      <w:r w:rsidR="008F3083">
        <w:t xml:space="preserve"> </w:t>
      </w:r>
      <w:r w:rsidRPr="007B78D7">
        <w:t xml:space="preserve"> a/nebo traťového zabezpečovacího zařízení </w:t>
      </w:r>
      <w:r w:rsidR="006F7247">
        <w:t>pro alespoň dva mezistaniční úsek</w:t>
      </w:r>
      <w:r w:rsidR="00B75D1A">
        <w:t>y</w:t>
      </w:r>
      <w:r w:rsidR="008F3083" w:rsidRPr="008F3083">
        <w:t xml:space="preserve"> </w:t>
      </w:r>
      <w:r w:rsidR="008F3083" w:rsidRPr="00230753">
        <w:t>se</w:t>
      </w:r>
      <w:r w:rsidR="008B2D7A">
        <w:t xml:space="preserve"> souvislou</w:t>
      </w:r>
      <w:r w:rsidR="008F3083" w:rsidRPr="00230753">
        <w:t xml:space="preserve"> délkou úseku nejméně </w:t>
      </w:r>
      <w:r w:rsidR="008F3083">
        <w:t xml:space="preserve">20 km </w:t>
      </w:r>
      <w:r w:rsidRPr="007B78D7">
        <w:t>v</w:t>
      </w:r>
      <w:r w:rsidR="00731D0F">
        <w:t> </w:t>
      </w:r>
      <w:r w:rsidRPr="007B78D7">
        <w:t xml:space="preserve">hodnotě nejméně </w:t>
      </w:r>
      <w:r w:rsidRPr="00CA16F4">
        <w:rPr>
          <w:b/>
        </w:rPr>
        <w:t>300</w:t>
      </w:r>
      <w:r w:rsidR="00731D0F">
        <w:rPr>
          <w:b/>
        </w:rPr>
        <w:t>.</w:t>
      </w:r>
      <w:r w:rsidRPr="00CA16F4">
        <w:rPr>
          <w:b/>
        </w:rPr>
        <w:t>000</w:t>
      </w:r>
      <w:r w:rsidR="00731D0F">
        <w:rPr>
          <w:b/>
        </w:rPr>
        <w:t>.</w:t>
      </w:r>
      <w:r w:rsidRPr="00CA16F4">
        <w:rPr>
          <w:b/>
        </w:rPr>
        <w:t>000</w:t>
      </w:r>
      <w:r>
        <w:rPr>
          <w:b/>
        </w:rPr>
        <w:t>,-</w:t>
      </w:r>
      <w:r w:rsidRPr="00CA16F4">
        <w:rPr>
          <w:b/>
        </w:rPr>
        <w:t xml:space="preserve"> Kč</w:t>
      </w:r>
      <w:r w:rsidRPr="007B78D7">
        <w:t xml:space="preserve"> </w:t>
      </w:r>
      <w:r w:rsidRPr="00CA16F4">
        <w:rPr>
          <w:b/>
          <w:bCs/>
        </w:rPr>
        <w:t>bez DPH</w:t>
      </w:r>
      <w:r w:rsidRPr="007B78D7">
        <w:t xml:space="preserve"> (částka </w:t>
      </w:r>
      <w:r>
        <w:t>300.000.000,-</w:t>
      </w:r>
      <w:r w:rsidRPr="007B78D7">
        <w:t xml:space="preserve"> Kč </w:t>
      </w:r>
      <w:r>
        <w:t xml:space="preserve">bez DPH </w:t>
      </w:r>
      <w:r w:rsidRPr="007B78D7">
        <w:t>se vztahuje k hodnotě novostavby nebo rekonstrukce zabezpečovacího zařízení, nikoli</w:t>
      </w:r>
      <w:r w:rsidR="00731D0F">
        <w:t>v</w:t>
      </w:r>
      <w:r w:rsidRPr="007B78D7">
        <w:t xml:space="preserve"> k hodnotě </w:t>
      </w:r>
      <w:r w:rsidR="00731D0F">
        <w:t>stavební práce</w:t>
      </w:r>
      <w:r w:rsidR="00731D0F" w:rsidRPr="00386F81">
        <w:t xml:space="preserve"> </w:t>
      </w:r>
      <w:r w:rsidRPr="007B78D7">
        <w:t xml:space="preserve">jako celku); </w:t>
      </w:r>
    </w:p>
    <w:p w14:paraId="30777237" w14:textId="1BE83DD7" w:rsidR="00CA16F4" w:rsidRPr="007B78D7" w:rsidRDefault="00CA16F4" w:rsidP="00CA16F4">
      <w:pPr>
        <w:pStyle w:val="Odstavecseseznamem"/>
        <w:numPr>
          <w:ilvl w:val="0"/>
          <w:numId w:val="35"/>
        </w:numPr>
        <w:ind w:left="1701" w:hanging="425"/>
        <w:jc w:val="both"/>
      </w:pPr>
      <w:r w:rsidRPr="007B78D7">
        <w:t xml:space="preserve">nejméně jedna realizovaná </w:t>
      </w:r>
      <w:r w:rsidR="00731D0F">
        <w:t>stavební práce</w:t>
      </w:r>
      <w:r w:rsidR="00731D0F" w:rsidRPr="00386F81">
        <w:t xml:space="preserve"> </w:t>
      </w:r>
      <w:r w:rsidRPr="007B78D7">
        <w:t xml:space="preserve">musí zahrnovat novostavbu nebo rekonstrukci silnoproudých zařízení železničních drah v hodnotě nejméně </w:t>
      </w:r>
      <w:r w:rsidR="00320DCC">
        <w:rPr>
          <w:b/>
        </w:rPr>
        <w:t>150</w:t>
      </w:r>
      <w:r w:rsidR="00BD42A7">
        <w:rPr>
          <w:b/>
        </w:rPr>
        <w:t>.</w:t>
      </w:r>
      <w:r w:rsidRPr="00CA16F4">
        <w:rPr>
          <w:b/>
        </w:rPr>
        <w:t>000</w:t>
      </w:r>
      <w:r w:rsidR="00BD42A7">
        <w:rPr>
          <w:b/>
        </w:rPr>
        <w:t>.</w:t>
      </w:r>
      <w:r w:rsidRPr="00CA16F4">
        <w:rPr>
          <w:b/>
        </w:rPr>
        <w:t>000,- Kč</w:t>
      </w:r>
      <w:r w:rsidRPr="007B78D7">
        <w:t xml:space="preserve"> </w:t>
      </w:r>
      <w:r w:rsidRPr="00BD42A7">
        <w:rPr>
          <w:b/>
          <w:bCs/>
        </w:rPr>
        <w:t>bez DPH</w:t>
      </w:r>
      <w:r w:rsidRPr="007B78D7">
        <w:t xml:space="preserve"> (částka </w:t>
      </w:r>
      <w:r w:rsidR="00320DCC">
        <w:t>150</w:t>
      </w:r>
      <w:r w:rsidR="00BD42A7">
        <w:t>.</w:t>
      </w:r>
      <w:r>
        <w:t>000</w:t>
      </w:r>
      <w:r w:rsidR="00BD42A7">
        <w:t>.</w:t>
      </w:r>
      <w:r>
        <w:t>000,-</w:t>
      </w:r>
      <w:r w:rsidRPr="007B78D7">
        <w:t xml:space="preserve"> Kč se vztahuje k hodnotě novostavby nebo rekonstrukce silnoproudých zařízení železničních drah, nikoli</w:t>
      </w:r>
      <w:r w:rsidR="00BD42A7">
        <w:t>v</w:t>
      </w:r>
      <w:r w:rsidRPr="007B78D7">
        <w:t xml:space="preserve"> k hodnotě </w:t>
      </w:r>
      <w:r w:rsidR="00731D0F">
        <w:t>stavební práce</w:t>
      </w:r>
      <w:r w:rsidR="00731D0F" w:rsidRPr="00386F81">
        <w:t xml:space="preserve"> </w:t>
      </w:r>
      <w:r w:rsidRPr="007B78D7">
        <w:t>jako celku);</w:t>
      </w:r>
    </w:p>
    <w:p w14:paraId="681C0D16" w14:textId="09BFE452" w:rsidR="00590C1B"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trakčního vedení se střídavým a/nebo stejnos</w:t>
      </w:r>
      <w:r>
        <w:t xml:space="preserve">měrným </w:t>
      </w:r>
      <w:r w:rsidRPr="007B78D7">
        <w:t>napětím</w:t>
      </w:r>
      <w:r w:rsidR="008F3083" w:rsidRPr="008F3083">
        <w:t xml:space="preserve"> </w:t>
      </w:r>
      <w:r w:rsidR="008F3083" w:rsidRPr="00230753">
        <w:t xml:space="preserve">na dvoukolejné nebo vícekolejné </w:t>
      </w:r>
      <w:r w:rsidR="00B75D1A" w:rsidRPr="00230753">
        <w:t>trati</w:t>
      </w:r>
      <w:r w:rsidR="00B75D1A">
        <w:t xml:space="preserve"> se</w:t>
      </w:r>
      <w:r w:rsidR="008F3083" w:rsidRPr="00230753">
        <w:t xml:space="preserve"> souhrnnou délkou traťového úseku nejméně </w:t>
      </w:r>
      <w:r w:rsidR="006F7247">
        <w:t>10 km</w:t>
      </w:r>
      <w:r w:rsidRPr="007B78D7">
        <w:t xml:space="preserve"> v</w:t>
      </w:r>
      <w:r w:rsidR="00BD42A7">
        <w:t> </w:t>
      </w:r>
      <w:r w:rsidRPr="007B78D7">
        <w:t xml:space="preserve">hodnotě nejméně </w:t>
      </w:r>
      <w:r w:rsidRPr="00CA16F4">
        <w:rPr>
          <w:b/>
        </w:rPr>
        <w:t>100</w:t>
      </w:r>
      <w:r w:rsidR="00BD42A7">
        <w:rPr>
          <w:b/>
        </w:rPr>
        <w:t>.</w:t>
      </w:r>
      <w:r w:rsidRPr="00CA16F4">
        <w:rPr>
          <w:b/>
        </w:rPr>
        <w:t>000</w:t>
      </w:r>
      <w:r w:rsidR="00BD42A7">
        <w:rPr>
          <w:b/>
        </w:rPr>
        <w:t>.</w:t>
      </w:r>
      <w:r w:rsidRPr="00CA16F4">
        <w:rPr>
          <w:b/>
        </w:rPr>
        <w:t>000,- Kč</w:t>
      </w:r>
      <w:r>
        <w:t xml:space="preserve"> </w:t>
      </w:r>
      <w:r w:rsidRPr="00BD42A7">
        <w:rPr>
          <w:b/>
          <w:bCs/>
        </w:rPr>
        <w:t>bez DPH</w:t>
      </w:r>
      <w:r>
        <w:t xml:space="preserve"> </w:t>
      </w:r>
      <w:r w:rsidRPr="007B78D7">
        <w:t xml:space="preserve">(částka </w:t>
      </w:r>
      <w:r w:rsidRPr="00BD42A7">
        <w:rPr>
          <w:bCs/>
        </w:rPr>
        <w:t>100</w:t>
      </w:r>
      <w:r w:rsidR="00BD42A7" w:rsidRPr="00BD42A7">
        <w:rPr>
          <w:bCs/>
        </w:rPr>
        <w:t>.</w:t>
      </w:r>
      <w:r w:rsidRPr="00BD42A7">
        <w:rPr>
          <w:bCs/>
        </w:rPr>
        <w:t>000</w:t>
      </w:r>
      <w:r w:rsidR="00BD42A7" w:rsidRPr="00BD42A7">
        <w:rPr>
          <w:bCs/>
        </w:rPr>
        <w:t>.</w:t>
      </w:r>
      <w:r w:rsidRPr="00BD42A7">
        <w:rPr>
          <w:bCs/>
        </w:rPr>
        <w:t>000,- Kč</w:t>
      </w:r>
      <w:r>
        <w:t xml:space="preserve"> bez DPH </w:t>
      </w:r>
      <w:r w:rsidRPr="007B78D7">
        <w:t>se vztahuje k hodnotě novostavby nebo rekonstrukce trakčního vedení, nikoli</w:t>
      </w:r>
      <w:r w:rsidR="00BD42A7">
        <w:t>v</w:t>
      </w:r>
      <w:r w:rsidRPr="007B78D7">
        <w:t xml:space="preserve"> k hodnotě </w:t>
      </w:r>
      <w:r w:rsidR="00731D0F">
        <w:t>stavební práce</w:t>
      </w:r>
      <w:r w:rsidR="00731D0F" w:rsidRPr="00386F81">
        <w:t xml:space="preserve"> </w:t>
      </w:r>
      <w:r w:rsidRPr="007B78D7">
        <w:t>jako celku).</w:t>
      </w:r>
    </w:p>
    <w:p w14:paraId="73E079E6" w14:textId="7CB2C40E" w:rsidR="00D04A73" w:rsidRPr="00D04A73" w:rsidRDefault="00CA16F4" w:rsidP="00590C1B">
      <w:pPr>
        <w:pStyle w:val="Odstavecseseznamem"/>
        <w:numPr>
          <w:ilvl w:val="0"/>
          <w:numId w:val="35"/>
        </w:numPr>
        <w:ind w:left="1701" w:hanging="425"/>
        <w:jc w:val="both"/>
      </w:pPr>
      <w:r w:rsidRPr="007B78D7">
        <w:t xml:space="preserve">nejméně jedna </w:t>
      </w:r>
      <w:r w:rsidR="00BD42A7">
        <w:t xml:space="preserve">realizovaná </w:t>
      </w:r>
      <w:r w:rsidRPr="007B78D7">
        <w:t>stavební práce musí zahrnovat novostavbu nebo rekonstrukci obdobné stavby technologi</w:t>
      </w:r>
      <w:r>
        <w:t>e</w:t>
      </w:r>
      <w:r w:rsidRPr="007B78D7">
        <w:t xml:space="preserve"> ETCS L2 v</w:t>
      </w:r>
      <w:r w:rsidR="00137CC1">
        <w:t xml:space="preserve"> souvislé </w:t>
      </w:r>
      <w:r w:rsidRPr="007B78D7">
        <w:t>délce trati minimálně</w:t>
      </w:r>
      <w:r>
        <w:t xml:space="preserve"> </w:t>
      </w:r>
      <w:r w:rsidR="006D50C3">
        <w:rPr>
          <w:b/>
        </w:rPr>
        <w:t>35</w:t>
      </w:r>
      <w:r w:rsidR="006D50C3" w:rsidRPr="00590C1B">
        <w:rPr>
          <w:b/>
        </w:rPr>
        <w:t> </w:t>
      </w:r>
      <w:r w:rsidRPr="00590C1B">
        <w:rPr>
          <w:b/>
        </w:rPr>
        <w:t>km</w:t>
      </w:r>
      <w:r w:rsidR="007E1DF1">
        <w:rPr>
          <w:b/>
        </w:rPr>
        <w:t xml:space="preserve"> jež zahrnovala alespoň 2 </w:t>
      </w:r>
      <w:proofErr w:type="spellStart"/>
      <w:r w:rsidR="007E1DF1">
        <w:rPr>
          <w:b/>
        </w:rPr>
        <w:t>Radioblokové</w:t>
      </w:r>
      <w:proofErr w:type="spellEnd"/>
      <w:r w:rsidR="007E1DF1">
        <w:rPr>
          <w:b/>
        </w:rPr>
        <w:t xml:space="preserve"> centrály RBC se vzájemným propojením (</w:t>
      </w:r>
      <w:proofErr w:type="spellStart"/>
      <w:r w:rsidR="007E1DF1">
        <w:rPr>
          <w:b/>
        </w:rPr>
        <w:t>handover</w:t>
      </w:r>
      <w:proofErr w:type="spellEnd"/>
      <w:r w:rsidR="007E1DF1">
        <w:rPr>
          <w:b/>
        </w:rPr>
        <w:t>)</w:t>
      </w:r>
      <w:r w:rsidRPr="00590C1B">
        <w:rPr>
          <w:b/>
        </w:rPr>
        <w:t>.</w:t>
      </w:r>
    </w:p>
    <w:p w14:paraId="5A46F418" w14:textId="213B1D51" w:rsidR="00CA16F4" w:rsidRPr="00590C1B" w:rsidRDefault="00590C1B" w:rsidP="00D04A73">
      <w:pPr>
        <w:ind w:left="1134"/>
        <w:jc w:val="both"/>
      </w:pPr>
      <w:r w:rsidRPr="002E4F47">
        <w:t>Obdobnou stavbou technologi</w:t>
      </w:r>
      <w:r>
        <w:t>e</w:t>
      </w:r>
      <w:r w:rsidRPr="002E4F47">
        <w:t xml:space="preserve"> ETCS je míněna stavba systému ETCS na</w:t>
      </w:r>
      <w:r>
        <w:t> </w:t>
      </w:r>
      <w:r w:rsidRPr="002E4F47">
        <w:t>konvenční nebo vysokorychlostní trati s pravidelným smíšeným provozem, tj. s</w:t>
      </w:r>
      <w:r>
        <w:t> </w:t>
      </w:r>
      <w:r w:rsidRPr="002E4F47">
        <w:t>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w:t>
      </w:r>
      <w:r>
        <w:t> </w:t>
      </w:r>
      <w:r w:rsidRPr="002E4F47">
        <w:t>mobilní část ETCS v poruše, nebo jen nemá navázané spojení s RBC) a</w:t>
      </w:r>
      <w:r>
        <w:t> </w:t>
      </w:r>
      <w:r w:rsidRPr="002E4F47">
        <w:t xml:space="preserve">který se v prostorovém oddílu nebo na </w:t>
      </w:r>
      <w:r w:rsidRPr="004329B3">
        <w:t>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C81A79" w14:textId="77777777" w:rsidR="00731D0F" w:rsidRDefault="00731D0F" w:rsidP="00BD42A7">
      <w:pPr>
        <w:pStyle w:val="Odstavecseseznamem"/>
        <w:ind w:left="1134"/>
        <w:jc w:val="both"/>
      </w:pPr>
    </w:p>
    <w:p w14:paraId="066F211F" w14:textId="778CABC0" w:rsidR="00593523" w:rsidRDefault="00E04BEA" w:rsidP="00BD42A7">
      <w:pPr>
        <w:ind w:left="1134"/>
        <w:jc w:val="both"/>
      </w:pPr>
      <w:r>
        <w:t xml:space="preserve">U stavebních prací pod body a) – e) výše dále také jen jako </w:t>
      </w:r>
      <w:r w:rsidRPr="00731D0F">
        <w:rPr>
          <w:b/>
          <w:bCs/>
        </w:rPr>
        <w:t>„nejvýznamnější stavební práce“</w:t>
      </w:r>
      <w:r>
        <w:t xml:space="preserve">) </w:t>
      </w:r>
      <w:r w:rsidR="00BD42A7">
        <w:t xml:space="preserve">Zadavatel současně požaduje, aby </w:t>
      </w:r>
      <w:r w:rsidR="00593523">
        <w:t xml:space="preserve">dodavatel předložil </w:t>
      </w:r>
      <w:r w:rsidR="00593523" w:rsidRPr="00593523">
        <w:rPr>
          <w:b/>
        </w:rPr>
        <w:t>osvědčení objednatelů</w:t>
      </w:r>
      <w:r w:rsidR="00593523">
        <w:t xml:space="preserve"> o </w:t>
      </w:r>
      <w:r w:rsidR="0048525B">
        <w:t xml:space="preserve">jejich </w:t>
      </w:r>
      <w:r w:rsidR="00593523">
        <w:t>řádném poskytnutí a dokončení</w:t>
      </w:r>
      <w:r w:rsidR="00593523" w:rsidRPr="00590C1B">
        <w:rPr>
          <w:b/>
          <w:bCs/>
        </w:rPr>
        <w:t>.</w:t>
      </w:r>
      <w:r w:rsidR="00590C1B">
        <w:rPr>
          <w:b/>
          <w:bCs/>
        </w:rPr>
        <w:t xml:space="preserve"> </w:t>
      </w:r>
      <w:r w:rsidR="00590C1B" w:rsidRPr="0019069A">
        <w:t>Tato osvědčení musí obsahovat všechny požadované údaje</w:t>
      </w:r>
      <w:r w:rsidR="00590C1B">
        <w:t xml:space="preserve"> dle čl. </w:t>
      </w:r>
      <w:r w:rsidR="00590C1B">
        <w:fldChar w:fldCharType="begin"/>
      </w:r>
      <w:r w:rsidR="00590C1B">
        <w:instrText xml:space="preserve"> REF _Ref123231786 \r \h </w:instrText>
      </w:r>
      <w:r w:rsidR="00590C1B">
        <w:fldChar w:fldCharType="separate"/>
      </w:r>
      <w:r w:rsidR="0098773C">
        <w:t>14.1.1</w:t>
      </w:r>
      <w:r w:rsidR="00590C1B">
        <w:fldChar w:fldCharType="end"/>
      </w:r>
      <w:r w:rsidR="00590C1B">
        <w:t xml:space="preserve"> této Zadávací dokumentace</w:t>
      </w:r>
      <w:r w:rsidR="00590C1B" w:rsidRPr="0019069A">
        <w:t>, a musí obsahovat údaj o tom, zda byly tyto stavební práce provedeny řádně.</w:t>
      </w:r>
    </w:p>
    <w:p w14:paraId="47D4954C" w14:textId="4E7234F1" w:rsidR="009347CC" w:rsidRPr="009347CC" w:rsidRDefault="009347CC" w:rsidP="009347CC">
      <w:pPr>
        <w:ind w:left="1134"/>
        <w:jc w:val="both"/>
      </w:pPr>
      <w:r w:rsidRPr="007004A2">
        <w:t>Je-li osvědčení objednatele o řádném plnění nejvýznamnější stavební práce vydáno pro společnost/sdružení či jiné seskupení dodavatelů, kteří plnili zakázku společně, a dodavatel (účastník zadávacího řízení) byl členem této společnosti/sdružení či</w:t>
      </w:r>
      <w:r>
        <w:t> </w:t>
      </w:r>
      <w:r w:rsidRPr="007004A2">
        <w:t>seskupení, je třeba, aby dodavatel dalšími doklady (např. smlouvou o sdružení, smlouvou o vzniku společnosti nebo doplňujícím vyjádřením objednatele k</w:t>
      </w:r>
      <w:r>
        <w:t> </w:t>
      </w:r>
      <w:r w:rsidRPr="007004A2">
        <w:t>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w:t>
      </w:r>
      <w:r>
        <w:t> </w:t>
      </w:r>
      <w:r w:rsidRPr="007004A2">
        <w:t>řádném plnění nejvýznamnější stavební práce je</w:t>
      </w:r>
      <w:r>
        <w:t> </w:t>
      </w:r>
      <w:r w:rsidRPr="007004A2">
        <w:t xml:space="preserve">vydáno pouze pro tohoto </w:t>
      </w:r>
      <w:r w:rsidRPr="007004A2">
        <w:lastRenderedPageBreak/>
        <w:t>dodavatele, jako člena společnosti/sdružení či</w:t>
      </w:r>
      <w:r>
        <w:t> </w:t>
      </w:r>
      <w:r w:rsidRPr="007004A2">
        <w:t>seskupení dodavatelů, včetně uvedení ceny pouze jím provedených stavebních prací, není již dodavatel povinen předkládat další doklady uvedené v předchozí větě. Pokud společnost/sdružení či</w:t>
      </w:r>
      <w:r>
        <w:t> </w:t>
      </w:r>
      <w:r w:rsidRPr="007004A2">
        <w:t>seskupení dodavatelů, které získalo osvědčení o řádném plnění nejvýznamnější stavební práce, podává nabídku v tomto zadávacím řízení ve stejném složení konkrétních členů, pak takové osvědčení postačuje bez dalšího. Toto ustanovení se</w:t>
      </w:r>
      <w:r>
        <w:t> </w:t>
      </w:r>
      <w:r w:rsidRPr="007004A2">
        <w:t>použije obdobně i v případě, kdy dodavatel použil k prokázání kvalifikace referenční zakázky, které poskytl jako poddodavatel.</w:t>
      </w:r>
    </w:p>
    <w:p w14:paraId="2F02016D" w14:textId="77777777" w:rsidR="00CA16F4" w:rsidRDefault="00CA16F4" w:rsidP="009347CC">
      <w:pPr>
        <w:ind w:left="1134"/>
        <w:jc w:val="both"/>
      </w:pPr>
      <w:r>
        <w:t xml:space="preserve">Hodnotou stavebních prací se </w:t>
      </w:r>
      <w:r w:rsidRPr="00593523">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463EC239" w14:textId="66072D8A" w:rsidR="00590C1B" w:rsidRDefault="00593523" w:rsidP="00590C1B">
      <w:pPr>
        <w:ind w:left="1134"/>
        <w:jc w:val="both"/>
      </w:pPr>
      <w:r w:rsidRPr="00E74F21">
        <w:rPr>
          <w:rFonts w:cs="Arial"/>
          <w:iCs/>
        </w:rPr>
        <w:t xml:space="preserve">Pro vyloučení pochybností </w:t>
      </w:r>
      <w:r w:rsidR="00C93194">
        <w:rPr>
          <w:rFonts w:cs="Arial"/>
          <w:iCs/>
        </w:rPr>
        <w:t>Z</w:t>
      </w:r>
      <w:r w:rsidR="00C93194" w:rsidRPr="00E74F21">
        <w:rPr>
          <w:rFonts w:cs="Arial"/>
          <w:iCs/>
        </w:rPr>
        <w:t xml:space="preserve">adavatel </w:t>
      </w:r>
      <w:r w:rsidRPr="00E74F21">
        <w:rPr>
          <w:rFonts w:cs="Arial"/>
          <w:iCs/>
        </w:rPr>
        <w:t>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p>
    <w:p w14:paraId="734D65E1" w14:textId="4BB6FE18" w:rsidR="007004A2" w:rsidRPr="007004A2" w:rsidRDefault="007004A2" w:rsidP="00590C1B">
      <w:pPr>
        <w:ind w:left="1134"/>
        <w:jc w:val="both"/>
      </w:pPr>
      <w:r w:rsidRPr="007004A2">
        <w:t xml:space="preserve">Za rekonstrukci se nepovažují opravné ani údržbové práce, jež mají pro účely posouzení splnění kritérií technické kvalifikace v těchto zadávacích podmínkách následující význam: </w:t>
      </w:r>
    </w:p>
    <w:p w14:paraId="7B4A6F3B" w14:textId="5A9C6F43" w:rsidR="007004A2" w:rsidRPr="007004A2" w:rsidRDefault="007004A2" w:rsidP="00590C1B">
      <w:pPr>
        <w:ind w:left="1701" w:hanging="425"/>
        <w:jc w:val="both"/>
      </w:pPr>
      <w:r w:rsidRPr="007004A2">
        <w:t>•</w:t>
      </w:r>
      <w:r w:rsidRPr="007004A2">
        <w:tab/>
      </w:r>
      <w:r w:rsidR="00590C1B">
        <w:t>O</w:t>
      </w:r>
      <w:r w:rsidRPr="007004A2">
        <w:t>pravou se rozumí činnost a zásahy do majetku nesoustavného a</w:t>
      </w:r>
      <w:r w:rsidR="00B454A4">
        <w:t> </w:t>
      </w:r>
      <w:r w:rsidRPr="007004A2">
        <w:t>nepravidelného charakteru, kterými se odstraňují účinky částečného fyzického opotřebení nebo poškození za účelem uvedení do předchozího nebo provozuschopného stavu, v jakém majetek už někdy byl, lhostejno kdy a</w:t>
      </w:r>
      <w:r w:rsidR="00B454A4">
        <w:t> </w:t>
      </w:r>
      <w:r w:rsidRPr="007004A2">
        <w:t>u</w:t>
      </w:r>
      <w:r w:rsidR="00B454A4">
        <w:t> </w:t>
      </w:r>
      <w:r w:rsidRPr="007004A2">
        <w:t xml:space="preserve">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w:t>
      </w:r>
      <w:r w:rsidR="00634C89">
        <w:t>Z</w:t>
      </w:r>
      <w:r w:rsidR="00634C89" w:rsidRPr="007004A2">
        <w:t xml:space="preserve">adavatel </w:t>
      </w:r>
      <w:r w:rsidRPr="007004A2">
        <w:t>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19A2C6E" w14:textId="2B6DD83A" w:rsidR="007004A2" w:rsidRPr="007004A2" w:rsidRDefault="007004A2" w:rsidP="00590C1B">
      <w:pPr>
        <w:ind w:left="1701" w:hanging="425"/>
        <w:jc w:val="both"/>
      </w:pPr>
      <w:r w:rsidRPr="007004A2">
        <w:t>•</w:t>
      </w:r>
      <w:r w:rsidRPr="007004A2">
        <w:tab/>
        <w:t>Údržbou se rozumí předpokládaná soustavná/pravidelná činnost a zásahy do</w:t>
      </w:r>
      <w:r w:rsidR="00B454A4">
        <w:t> </w:t>
      </w:r>
      <w:r w:rsidRPr="007004A2">
        <w:t>majetku, kterými je zabezpečován dobrý stavební stav majetku (stavby), zpomaluje se fyzické opotřebení majetku (stavby), předchází se poruchám či</w:t>
      </w:r>
      <w:r w:rsidR="00B454A4">
        <w:t> </w:t>
      </w:r>
      <w:r w:rsidRPr="007004A2">
        <w:t>se odstraňují nežádoucí a odstranitelné drobnější závady a změny na</w:t>
      </w:r>
      <w:r w:rsidR="00B454A4">
        <w:t> </w:t>
      </w:r>
      <w:r w:rsidRPr="007004A2">
        <w:t>majetku (stavbě), k nimž došlo či dochází v důsledku jejího užívání, resp. běžného opotřebení. Nejedná se o změnu dokončené stavby ve smyslu stavebního zákona ani o technické zhodnocení dle zákona č. 586/1992 Sb., o</w:t>
      </w:r>
      <w:r w:rsidR="00B454A4">
        <w:t> </w:t>
      </w:r>
      <w:r w:rsidRPr="007004A2">
        <w:t xml:space="preserve">daních z příjmů, ve znění pozdějších předpisů. Za údržbu </w:t>
      </w:r>
      <w:r w:rsidR="00634C89">
        <w:t>Z</w:t>
      </w:r>
      <w:r w:rsidR="00634C89" w:rsidRPr="007004A2">
        <w:t xml:space="preserve">adavatel </w:t>
      </w:r>
      <w:r w:rsidRPr="007004A2">
        <w:t>mimo jiné považuje práce, jejichž převažujícím či hlavním předmětem plnění veřejné zakázky je svařování a/nebo navařování a/nebo broušení, frézování či</w:t>
      </w:r>
      <w:r w:rsidR="00B454A4">
        <w:t> </w:t>
      </w:r>
      <w:r w:rsidRPr="007004A2">
        <w:t>hoblování kolejnic a/nebo samostatně prováděná úprava směrového a</w:t>
      </w:r>
      <w:r w:rsidR="00B454A4">
        <w:t> </w:t>
      </w:r>
      <w:r w:rsidRPr="007004A2">
        <w:t>výškového uspořádání koleje/geometrických parametrů koleje a/nebo čištění kolejového/štěrkového lože.</w:t>
      </w:r>
    </w:p>
    <w:p w14:paraId="2E942B2D" w14:textId="246DC02E" w:rsidR="007004A2" w:rsidRPr="0019069A" w:rsidRDefault="007004A2" w:rsidP="009347CC">
      <w:pPr>
        <w:ind w:left="1134"/>
        <w:jc w:val="both"/>
      </w:pPr>
      <w:r w:rsidRPr="0019069A">
        <w:t>Dokončením se u stavebních prací pro účely prokázání technické kvalifikace v</w:t>
      </w:r>
      <w:r w:rsidR="00591FB7">
        <w:t> </w:t>
      </w:r>
      <w:r w:rsidRPr="0019069A">
        <w:t>tomto zadávacím řízení rozumí i uvedení díla, resp. poslední části stavební práce, alespoň do</w:t>
      </w:r>
      <w:r w:rsidR="0019069A">
        <w:t> </w:t>
      </w:r>
      <w:r w:rsidRPr="0019069A">
        <w:t xml:space="preserve">zkušebního provozu. Zadavatel nicméně za dílo dokončené v období posledních </w:t>
      </w:r>
      <w:r w:rsidR="00BD5B76" w:rsidRPr="0023452F">
        <w:t xml:space="preserve">10 </w:t>
      </w:r>
      <w:r w:rsidRPr="0023452F">
        <w:t>let</w:t>
      </w:r>
      <w:r w:rsidRPr="0019069A">
        <w:t xml:space="preserve"> bude považovat též dílo, které v tomto období bylo dokončeno jako celek, tj. </w:t>
      </w:r>
      <w:r w:rsidRPr="0019069A">
        <w:lastRenderedPageBreak/>
        <w:t>včetně plnění navazujících na zkušební provoz, např. zpracování dokumentace skutečného provedení stavby.</w:t>
      </w:r>
    </w:p>
    <w:p w14:paraId="7D9B7190" w14:textId="1AF25595" w:rsidR="0019069A" w:rsidRPr="007004A2" w:rsidRDefault="007004A2" w:rsidP="009347CC">
      <w:pPr>
        <w:ind w:left="1134"/>
        <w:jc w:val="both"/>
      </w:pPr>
      <w:r w:rsidRPr="007004A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9BFF2EA" w14:textId="03BAD838" w:rsidR="009E5EF0" w:rsidRDefault="009E5EF0" w:rsidP="009347CC">
      <w:pPr>
        <w:ind w:left="1134"/>
        <w:jc w:val="both"/>
      </w:pPr>
      <w:r w:rsidRPr="009E5EF0">
        <w:t>V seznamu stavebních prací předložen</w:t>
      </w:r>
      <w:r>
        <w:t>ém</w:t>
      </w:r>
      <w:r w:rsidRPr="009E5EF0">
        <w:t xml:space="preserve"> ve formě dle vzorového formuláře obsaženého v </w:t>
      </w:r>
      <w:r>
        <w:t>p</w:t>
      </w:r>
      <w:r w:rsidRPr="009E5EF0">
        <w:t xml:space="preserve">říloze č. 4 </w:t>
      </w:r>
      <w:r>
        <w:t>této Zadávací dokumentace</w:t>
      </w:r>
      <w:r w:rsidRPr="009E5EF0">
        <w:t xml:space="preserve"> budou uvedeny rovněž nejvýznamnější stavební práce. V předloženém seznamu musí být uvedeny všechny požadované údaje. Přílohou seznamu budou osvědčení objednatelů o řádném poskytnutí a dokončení nejvýznamnějších stavebních prací, a to v rozsahu, jak je uvedeno výše. Tato osvědčení musí obsahovat všechny požadované údaje. V předloženém osvědčení musí být vždy uvedeny identifikační údaje dodavatele, jemuž bylo osvědčení vydáno, resp. dodavatele, který stavební práce provedl. </w:t>
      </w:r>
      <w:r w:rsidR="003F2514">
        <w:t>O</w:t>
      </w:r>
      <w:r w:rsidRPr="009E5EF0">
        <w:t>svědčení musí být předložen</w:t>
      </w:r>
      <w:r w:rsidR="003F2514">
        <w:t>o</w:t>
      </w:r>
      <w:r w:rsidRPr="009E5EF0">
        <w:t xml:space="preserve"> i v případě, že byla objednatelem Správa železnic, státní organizace.</w:t>
      </w:r>
    </w:p>
    <w:p w14:paraId="5C6E380A" w14:textId="7EF4CE99" w:rsidR="009E5EF0" w:rsidRDefault="009E5EF0" w:rsidP="009E5EF0">
      <w:pPr>
        <w:ind w:left="1134"/>
        <w:jc w:val="both"/>
      </w:pPr>
      <w:r>
        <w:t xml:space="preserve">Doba posledních 10 let před zahájením zadávacího řízení se pro účely prokázání technické kvalifikace ohledně referenčních zakázek považuje za splněnou, pokud byly stavební práce/nejvýznamnější stavební </w:t>
      </w:r>
      <w:r w:rsidR="003F2514">
        <w:t xml:space="preserve">práce </w:t>
      </w:r>
      <w:r>
        <w:t xml:space="preserve">dokončeny v průběhu této doby nebo kdykoli po zahájení zadávacího řízení, včetně doby po podání nabídek, a to nejpozději do doby </w:t>
      </w:r>
      <w:r w:rsidR="00634C89">
        <w:t xml:space="preserve">Zadavatelem </w:t>
      </w:r>
      <w:r>
        <w:t>případně stanovené k předložení údajů a dokladů dle § 46 ZZVZ. Pro prokázání kvalifikace postačuje, aby byly požadované minimální hodnoty stavebních/nejvýznamnějších stavebních prací dosaženy za celou dobu realizace stavebních/nejvýznamnějších stavebních prací, nikoliv pouze v průběhu posledních 10 let před zahájením zadávacího řízení.</w:t>
      </w:r>
    </w:p>
    <w:p w14:paraId="4DF997C3" w14:textId="2E37566E" w:rsidR="009E5EF0" w:rsidRDefault="009E5EF0" w:rsidP="009E5EF0">
      <w:pPr>
        <w:ind w:left="1134"/>
        <w:jc w:val="both"/>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7B3FEF53" w14:textId="32FAF4F3" w:rsidR="009E5EF0" w:rsidRDefault="009E5EF0" w:rsidP="009E5EF0">
      <w:pPr>
        <w:ind w:left="1134"/>
        <w:jc w:val="both"/>
      </w:pPr>
      <w:r>
        <w:t>Dodavatel může použít k prokázání splnění kritéria kvalifikace týkajícího se požadavku na předložení seznamu referenčních zakázek či osvědčení i takové stavební práce, které poskytl</w:t>
      </w:r>
    </w:p>
    <w:p w14:paraId="5ECD3B09" w14:textId="77777777" w:rsidR="009E5EF0" w:rsidRDefault="009E5EF0" w:rsidP="009E5EF0">
      <w:pPr>
        <w:ind w:left="1560" w:hanging="426"/>
        <w:jc w:val="both"/>
      </w:pPr>
      <w:r>
        <w:t>a)</w:t>
      </w:r>
      <w:r>
        <w:tab/>
        <w:t>společně s jinými dodavateli, a to v rozsahu, v jakém se na plnění zakázky podílel, nebo</w:t>
      </w:r>
    </w:p>
    <w:p w14:paraId="025EBA17" w14:textId="77777777" w:rsidR="009E5EF0" w:rsidRDefault="009E5EF0" w:rsidP="009E5EF0">
      <w:pPr>
        <w:ind w:left="1560" w:hanging="426"/>
        <w:jc w:val="both"/>
      </w:pPr>
      <w:r>
        <w:t>b)</w:t>
      </w:r>
      <w:r>
        <w:tab/>
        <w:t xml:space="preserve">jako poddodavatel, a to v rozsahu, v jakém se na plnění zakázky podílel. </w:t>
      </w:r>
    </w:p>
    <w:p w14:paraId="0715B477" w14:textId="33131867" w:rsidR="009E5EF0" w:rsidRDefault="009E5EF0" w:rsidP="009E5EF0">
      <w:pPr>
        <w:ind w:left="1134"/>
        <w:jc w:val="both"/>
      </w:pPr>
      <w:r>
        <w:t>Oba výše uvedené body se týkají jak celkové hodnoty referenčních zakázek, tak i jejich dílčích hodnot (v cenových i případně necenových jednotkách, jsou-li takové požadovány).</w:t>
      </w:r>
    </w:p>
    <w:p w14:paraId="076E3F84" w14:textId="20FC0840" w:rsidR="00593523" w:rsidRDefault="009E5EF0" w:rsidP="00B52143">
      <w:pPr>
        <w:pStyle w:val="podlnek"/>
        <w:keepNext w:val="0"/>
        <w:jc w:val="both"/>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23452F">
        <w:t xml:space="preserve"> </w:t>
      </w:r>
      <w:r w:rsidR="00593523" w:rsidRPr="00D460EC">
        <w:t xml:space="preserve">Zadavatel pro účely prokázání technické kvalifikace uzná zahraniční reference obdobných charakteristik, které budou srovnatelné z hlediska jejich věcného rozsahu a doby realizace s požadavky </w:t>
      </w:r>
      <w:r w:rsidR="00634C89">
        <w:t>Z</w:t>
      </w:r>
      <w:r w:rsidR="00634C89" w:rsidRPr="00D460EC">
        <w:t xml:space="preserve">adavatele </w:t>
      </w:r>
      <w:r w:rsidR="00593523" w:rsidRPr="00D460EC">
        <w:t>na významné služby</w:t>
      </w:r>
      <w:r w:rsidR="0082045E">
        <w:t xml:space="preserve"> či stavební práce</w:t>
      </w:r>
      <w:r w:rsidR="00593523" w:rsidRPr="00D460EC">
        <w:t>.</w:t>
      </w:r>
    </w:p>
    <w:p w14:paraId="29516D4C" w14:textId="24E882D8" w:rsidR="001D6CDD" w:rsidRPr="001D6CDD" w:rsidRDefault="00315564" w:rsidP="00B52143">
      <w:pPr>
        <w:pStyle w:val="podlnek"/>
        <w:keepNext w:val="0"/>
        <w:jc w:val="both"/>
      </w:pPr>
      <w:r>
        <w:t xml:space="preserve">Jsou-li hodnoty předložené referenční zakázky realizované v zahraničí uvedeny v cizí měně, bude pro účely posouzení splnění kvalifikačních předpokladů </w:t>
      </w:r>
      <w:r w:rsidR="00634C89">
        <w:t xml:space="preserve">Zadavatel </w:t>
      </w:r>
      <w:r>
        <w:t xml:space="preserve">vycházet z přepočtu této hodnoty z uvedené měny na CZK </w:t>
      </w:r>
      <w:r w:rsidR="001D6CDD" w:rsidRPr="001D6CDD">
        <w:t xml:space="preserve">dle průměrného měsíčního kurzu devizového trhu příslušné měny k CZK vyhlášeného </w:t>
      </w:r>
      <w:r w:rsidR="001D6CDD">
        <w:t>Českou národní bankou</w:t>
      </w:r>
      <w:r w:rsidR="001D6CDD" w:rsidRPr="001D6CDD">
        <w:t xml:space="preserve"> za měsíc, ve kterém </w:t>
      </w:r>
      <w:r w:rsidR="001D6CDD">
        <w:t>byla příslušná referenční zakázka dokončena</w:t>
      </w:r>
      <w:r>
        <w:t>.</w:t>
      </w:r>
    </w:p>
    <w:p w14:paraId="06EBDC9B" w14:textId="06DC0D70" w:rsidR="00BB0560" w:rsidRPr="00547602" w:rsidRDefault="00BB0560" w:rsidP="00092971">
      <w:pPr>
        <w:pStyle w:val="Normlnodstavec"/>
        <w:ind w:left="1134" w:hanging="567"/>
        <w:jc w:val="both"/>
      </w:pPr>
      <w:bookmarkStart w:id="54" w:name="_Ref123229825"/>
      <w:r>
        <w:rPr>
          <w:b/>
        </w:rPr>
        <w:t>S</w:t>
      </w:r>
      <w:r w:rsidRPr="006C1707">
        <w:rPr>
          <w:b/>
        </w:rPr>
        <w:t>eznam techniků nebo technických útvarů, kteří se budou podílet na plnění veřejné zakázky (bez ohledu na to, zda jde o zaměstnance dodavatele nebo osoby v jiném vztahu k dodavateli)</w:t>
      </w:r>
      <w:r>
        <w:rPr>
          <w:b/>
        </w:rPr>
        <w:t xml:space="preserve"> a o</w:t>
      </w:r>
      <w:r w:rsidRPr="006C1707">
        <w:rPr>
          <w:b/>
        </w:rPr>
        <w:t xml:space="preserve">svědčení o odborné kvalifikaci </w:t>
      </w:r>
      <w:r>
        <w:rPr>
          <w:b/>
        </w:rPr>
        <w:t>těchto osob (realizační tým)</w:t>
      </w:r>
      <w:bookmarkEnd w:id="54"/>
    </w:p>
    <w:p w14:paraId="2DA16AEB" w14:textId="5D1AA489" w:rsidR="008D1A46" w:rsidRPr="00547602" w:rsidRDefault="008D1A46" w:rsidP="00547602">
      <w:pPr>
        <w:pStyle w:val="podlnek"/>
        <w:jc w:val="both"/>
        <w:rPr>
          <w:rFonts w:eastAsia="Verdana"/>
        </w:rPr>
      </w:pPr>
      <w:r>
        <w:t>K prokázání kritéria technické kvalifikace požaduje Zadavatel doložit jmenný seznam členů realizačního týmu a dále ve vztahu ke každému členovi realizačního týmu:</w:t>
      </w:r>
    </w:p>
    <w:p w14:paraId="11FDD596" w14:textId="3F7812C9" w:rsidR="008D1A46" w:rsidRPr="00547602" w:rsidRDefault="008D1A46" w:rsidP="00B52143">
      <w:pPr>
        <w:pStyle w:val="podlnek"/>
        <w:keepNext w:val="0"/>
        <w:numPr>
          <w:ilvl w:val="0"/>
          <w:numId w:val="13"/>
        </w:numPr>
        <w:ind w:left="1848" w:hanging="357"/>
        <w:jc w:val="both"/>
        <w:rPr>
          <w:rFonts w:eastAsia="Verdana"/>
        </w:rPr>
      </w:pPr>
      <w:r>
        <w:t xml:space="preserve">strukturovaný </w:t>
      </w:r>
      <w:r w:rsidRPr="008D1A46">
        <w:t>profesní životopis, z něhož b</w:t>
      </w:r>
      <w:r>
        <w:t xml:space="preserve">ude vyplývat splnění požadavků Zadavatele (je-li požadována referenční zkušenost, </w:t>
      </w:r>
      <w:r w:rsidRPr="008D1A46">
        <w:t xml:space="preserve">uvede dodavatel </w:t>
      </w:r>
      <w:r>
        <w:t xml:space="preserve">rovněž </w:t>
      </w:r>
      <w:r w:rsidRPr="008D1A46">
        <w:t>údaje, z nichž bude ov</w:t>
      </w:r>
      <w:r>
        <w:t>ěřitelné splnění požadavku,</w:t>
      </w:r>
      <w:r w:rsidRPr="008D1A46">
        <w:t xml:space="preserve"> včetně kontaktních údajů na objednatele</w:t>
      </w:r>
      <w:r>
        <w:t xml:space="preserve"> příslušné referenční zakázky</w:t>
      </w:r>
      <w:r w:rsidRPr="008D1A46">
        <w:t>),</w:t>
      </w:r>
      <w:r>
        <w:t xml:space="preserve"> </w:t>
      </w:r>
    </w:p>
    <w:p w14:paraId="7C75852E" w14:textId="02D3FF8F" w:rsidR="008D1A46" w:rsidRDefault="00461339" w:rsidP="00B52143">
      <w:pPr>
        <w:pStyle w:val="podlnek"/>
        <w:keepNext w:val="0"/>
        <w:numPr>
          <w:ilvl w:val="0"/>
          <w:numId w:val="13"/>
        </w:numPr>
        <w:ind w:left="1848" w:hanging="357"/>
        <w:jc w:val="both"/>
        <w:rPr>
          <w:rFonts w:eastAsia="Verdana"/>
        </w:rPr>
      </w:pPr>
      <w:r>
        <w:rPr>
          <w:rFonts w:eastAsia="Verdana"/>
        </w:rPr>
        <w:t>údaj o tom, zda je člen realizačního týmu</w:t>
      </w:r>
      <w:r w:rsidRPr="00461339">
        <w:rPr>
          <w:rFonts w:eastAsia="Verdana"/>
        </w:rPr>
        <w:t xml:space="preserve"> v pracovněprávním či jiném vztahu k dodavateli (v</w:t>
      </w:r>
      <w:r>
        <w:rPr>
          <w:rFonts w:eastAsia="Verdana"/>
        </w:rPr>
        <w:t xml:space="preserve"> takovém případě uvede</w:t>
      </w:r>
      <w:r w:rsidRPr="00461339">
        <w:rPr>
          <w:rFonts w:eastAsia="Verdana"/>
        </w:rPr>
        <w:t xml:space="preserve"> v jakém),</w:t>
      </w:r>
    </w:p>
    <w:p w14:paraId="19FFBC43" w14:textId="7D720E25" w:rsidR="00461339" w:rsidRDefault="00461339" w:rsidP="00B52143">
      <w:pPr>
        <w:pStyle w:val="podlnek"/>
        <w:keepNext w:val="0"/>
        <w:numPr>
          <w:ilvl w:val="0"/>
          <w:numId w:val="13"/>
        </w:numPr>
        <w:ind w:left="1848" w:hanging="357"/>
        <w:jc w:val="both"/>
        <w:rPr>
          <w:rFonts w:eastAsia="Verdana"/>
        </w:rPr>
      </w:pPr>
      <w:r w:rsidRPr="00461339">
        <w:rPr>
          <w:rFonts w:eastAsia="Verdana"/>
        </w:rPr>
        <w:t>doklady, z nichž b</w:t>
      </w:r>
      <w:r>
        <w:rPr>
          <w:rFonts w:eastAsia="Verdana"/>
        </w:rPr>
        <w:t>ude vyplývat splnění požadavků Z</w:t>
      </w:r>
      <w:r w:rsidRPr="00461339">
        <w:rPr>
          <w:rFonts w:eastAsia="Verdana"/>
        </w:rPr>
        <w:t>adavatele na odbornou způsobilos</w:t>
      </w:r>
      <w:r>
        <w:rPr>
          <w:rFonts w:eastAsia="Verdana"/>
        </w:rPr>
        <w:t>t, je-li požadováno (</w:t>
      </w:r>
      <w:r w:rsidR="00372A9C">
        <w:rPr>
          <w:rFonts w:eastAsia="Verdana"/>
        </w:rPr>
        <w:t xml:space="preserve">autorizace, </w:t>
      </w:r>
      <w:r w:rsidRPr="00461339">
        <w:rPr>
          <w:rFonts w:eastAsia="Verdana"/>
        </w:rPr>
        <w:t>osvědčení</w:t>
      </w:r>
      <w:r>
        <w:rPr>
          <w:rFonts w:eastAsia="Verdana"/>
        </w:rPr>
        <w:t>, certifikát</w:t>
      </w:r>
      <w:r w:rsidRPr="00461339">
        <w:rPr>
          <w:rFonts w:eastAsia="Verdana"/>
        </w:rPr>
        <w:t xml:space="preserve"> </w:t>
      </w:r>
      <w:r>
        <w:rPr>
          <w:rFonts w:eastAsia="Verdana"/>
        </w:rPr>
        <w:t>apod.</w:t>
      </w:r>
      <w:r w:rsidRPr="00461339">
        <w:rPr>
          <w:rFonts w:eastAsia="Verdana"/>
        </w:rPr>
        <w:t>).</w:t>
      </w:r>
    </w:p>
    <w:p w14:paraId="31B126CE" w14:textId="785F9755" w:rsidR="005D636E" w:rsidRDefault="00D42866" w:rsidP="00B52143">
      <w:pPr>
        <w:pStyle w:val="podlnek"/>
        <w:keepNext w:val="0"/>
        <w:jc w:val="both"/>
        <w:rPr>
          <w:rFonts w:eastAsia="Verdana"/>
        </w:rPr>
      </w:pPr>
      <w:bookmarkStart w:id="55" w:name="_Ref125575628"/>
      <w:r w:rsidRPr="00547602">
        <w:rPr>
          <w:rFonts w:eastAsia="Verdana"/>
        </w:rPr>
        <w:lastRenderedPageBreak/>
        <w:t>Členové realizačního týmu</w:t>
      </w:r>
      <w:r w:rsidR="005D636E" w:rsidRPr="00547602">
        <w:rPr>
          <w:rFonts w:eastAsia="Verdana"/>
        </w:rPr>
        <w:t xml:space="preserve"> budou od</w:t>
      </w:r>
      <w:r w:rsidRPr="00547602">
        <w:rPr>
          <w:rFonts w:eastAsia="Verdana"/>
        </w:rPr>
        <w:t>povědní za činnosti, které bude dodavatel provádět v průběhu realizace veřejné zakázky</w:t>
      </w:r>
      <w:r w:rsidR="005D636E" w:rsidRPr="00547602">
        <w:rPr>
          <w:rFonts w:eastAsia="Verdana"/>
        </w:rPr>
        <w:t>.</w:t>
      </w:r>
      <w:r w:rsidR="00461339" w:rsidRPr="00461339">
        <w:t xml:space="preserve"> </w:t>
      </w:r>
      <w:r w:rsidR="00CC48EA" w:rsidRPr="00CC48EA">
        <w:t>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w:t>
      </w:r>
      <w:r w:rsidR="00CC48EA">
        <w:t> </w:t>
      </w:r>
      <w:r w:rsidR="00CC48EA" w:rsidRPr="00CC48EA">
        <w:t>smlouvě uvedena, s výjimkou úředně oprávněného zeměměřického inženýra, na</w:t>
      </w:r>
      <w:r w:rsidR="00CC48EA">
        <w:t> </w:t>
      </w:r>
      <w:r w:rsidR="00CC48EA" w:rsidRPr="00CC48EA">
        <w:t xml:space="preserve">příslušné pozici člena odborného personálu pouze jedna fyzická osoba. Tuto osobu je dodavatel povinen určit nejpozději v rámci součinnosti před uzavřením smlouvy. </w:t>
      </w:r>
      <w:r w:rsidR="00E50A79">
        <w:rPr>
          <w:rFonts w:eastAsia="Verdana"/>
        </w:rPr>
        <w:t>Jedna</w:t>
      </w:r>
      <w:r w:rsidR="00F94199" w:rsidRPr="00E50A79">
        <w:rPr>
          <w:rFonts w:eastAsia="Verdana"/>
        </w:rPr>
        <w:t xml:space="preserve"> osoba v realizačním týmu může zastávat </w:t>
      </w:r>
      <w:r w:rsidR="00E50A79">
        <w:rPr>
          <w:rFonts w:eastAsia="Verdana"/>
        </w:rPr>
        <w:t xml:space="preserve">více pozic, </w:t>
      </w:r>
      <w:r w:rsidR="00CC48EA" w:rsidRPr="00CC48EA">
        <w:rPr>
          <w:rFonts w:eastAsia="Verdana"/>
        </w:rPr>
        <w:t>za předpokladu, že tato osoba splňuje všechna kvalifikační kritéria požadovaná na výkon těchto funkcí</w:t>
      </w:r>
      <w:r w:rsidR="00CC48EA">
        <w:rPr>
          <w:rFonts w:eastAsia="Verdana"/>
        </w:rPr>
        <w:t xml:space="preserve">, </w:t>
      </w:r>
      <w:r w:rsidR="00E50A79">
        <w:rPr>
          <w:rFonts w:eastAsia="Verdana"/>
        </w:rPr>
        <w:t xml:space="preserve">s výjimkou funkcí stavbyvedoucího a zástupce stavbyvedoucího, které nelze </w:t>
      </w:r>
      <w:r w:rsidR="00CC48EA">
        <w:rPr>
          <w:rFonts w:eastAsia="Verdana"/>
        </w:rPr>
        <w:t>takto sloučit</w:t>
      </w:r>
      <w:r w:rsidR="00F94199" w:rsidRPr="00E50A79">
        <w:rPr>
          <w:rFonts w:eastAsia="Verdana"/>
        </w:rPr>
        <w:t>.</w:t>
      </w:r>
      <w:r w:rsidR="00461339">
        <w:rPr>
          <w:rFonts w:eastAsia="Verdana"/>
        </w:rPr>
        <w:t xml:space="preserve"> </w:t>
      </w:r>
      <w:r w:rsidR="00461339" w:rsidRPr="00461339">
        <w:rPr>
          <w:rFonts w:eastAsia="Verdana"/>
        </w:rPr>
        <w:t xml:space="preserve">Dodavatel předloží doklady o odborné kvalifikaci pro </w:t>
      </w:r>
      <w:r w:rsidR="00461339">
        <w:rPr>
          <w:rFonts w:eastAsia="Verdana"/>
        </w:rPr>
        <w:t>členy realizačního týmu na níže uvedených pozicích, které splňují dále uvedené požadavky</w:t>
      </w:r>
      <w:r w:rsidR="00461339" w:rsidRPr="00461339">
        <w:rPr>
          <w:rFonts w:eastAsia="Verdana"/>
        </w:rPr>
        <w:t>:</w:t>
      </w:r>
      <w:bookmarkEnd w:id="55"/>
    </w:p>
    <w:p w14:paraId="063D8700" w14:textId="77777777" w:rsidR="00CC48EA" w:rsidRDefault="00CC48EA" w:rsidP="00CC48EA">
      <w:pPr>
        <w:pStyle w:val="podlnek"/>
        <w:numPr>
          <w:ilvl w:val="0"/>
          <w:numId w:val="0"/>
        </w:numPr>
        <w:spacing w:before="0"/>
        <w:ind w:left="1134"/>
        <w:jc w:val="both"/>
        <w:rPr>
          <w:rFonts w:eastAsia="Verdana"/>
        </w:rPr>
      </w:pPr>
    </w:p>
    <w:p w14:paraId="439242A7"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projekt manažer</w:t>
      </w:r>
    </w:p>
    <w:p w14:paraId="5D13D45D" w14:textId="0C2CE532" w:rsidR="00CC48EA" w:rsidRPr="00CC48EA" w:rsidRDefault="00CC48EA" w:rsidP="00CC48EA">
      <w:pPr>
        <w:pStyle w:val="Odrka1-2-"/>
        <w:ind w:left="2127" w:hanging="425"/>
        <w:rPr>
          <w:rFonts w:ascii="Verdana" w:hAnsi="Verdana"/>
        </w:rPr>
      </w:pPr>
      <w:r w:rsidRPr="00CC48EA">
        <w:rPr>
          <w:rFonts w:ascii="Verdana" w:hAnsi="Verdana"/>
        </w:rPr>
        <w:t>nejméně 5 let praxe v řízení provádění staveb železničních drah</w:t>
      </w:r>
      <w:r w:rsidR="00461568">
        <w:rPr>
          <w:rFonts w:ascii="Verdana" w:hAnsi="Verdana"/>
        </w:rPr>
        <w:t xml:space="preserve"> ve smyslu § </w:t>
      </w:r>
      <w:r w:rsidR="00D5163D">
        <w:rPr>
          <w:rFonts w:ascii="Verdana" w:hAnsi="Verdana"/>
        </w:rPr>
        <w:t>3</w:t>
      </w:r>
      <w:r w:rsidR="00461568">
        <w:rPr>
          <w:rFonts w:ascii="Verdana" w:hAnsi="Verdana"/>
        </w:rPr>
        <w:t xml:space="preserve"> zákona č. 266/1994 Sb., o drahách, ve znění pozdějších předpisů</w:t>
      </w:r>
      <w:r w:rsidR="00096570">
        <w:rPr>
          <w:rFonts w:ascii="Verdana" w:hAnsi="Verdana"/>
        </w:rPr>
        <w:t xml:space="preserve"> (dále jen </w:t>
      </w:r>
      <w:r w:rsidR="00096570" w:rsidRPr="009C12D4">
        <w:rPr>
          <w:rFonts w:ascii="Verdana" w:hAnsi="Verdana"/>
        </w:rPr>
        <w:t>„stavba železničních drah“</w:t>
      </w:r>
      <w:r w:rsidR="00096570">
        <w:rPr>
          <w:rFonts w:ascii="Verdana" w:hAnsi="Verdana"/>
        </w:rPr>
        <w:t>)</w:t>
      </w:r>
      <w:r w:rsidRPr="00CC48EA">
        <w:rPr>
          <w:rFonts w:ascii="Verdana" w:hAnsi="Verdana"/>
        </w:rPr>
        <w:t xml:space="preserve">; </w:t>
      </w:r>
    </w:p>
    <w:p w14:paraId="5CC6C980" w14:textId="54C4C063" w:rsidR="00CC48EA" w:rsidRPr="00CC48EA" w:rsidRDefault="00CC48EA" w:rsidP="00CC48EA">
      <w:pPr>
        <w:pStyle w:val="Odrka1-2-"/>
        <w:ind w:left="2127" w:hanging="425"/>
        <w:rPr>
          <w:rFonts w:ascii="Verdana" w:hAnsi="Verdana"/>
        </w:rPr>
      </w:pPr>
      <w:r w:rsidRPr="00CC48EA">
        <w:rPr>
          <w:rFonts w:ascii="Verdana" w:hAnsi="Verdana"/>
        </w:rPr>
        <w:t>zkušenost s řízením realizace alespoň jedné stavby železničních drah v</w:t>
      </w:r>
      <w:r>
        <w:rPr>
          <w:rFonts w:ascii="Verdana" w:hAnsi="Verdana"/>
        </w:rPr>
        <w:t> </w:t>
      </w:r>
      <w:r w:rsidRPr="00CC48EA">
        <w:rPr>
          <w:rFonts w:ascii="Verdana" w:hAnsi="Verdana"/>
        </w:rPr>
        <w:t>hodnotě nejméně 1.000.000.000,- Kč bez DPH, a to v posledních 10 letech před zahájením zadávacího řízení;</w:t>
      </w:r>
    </w:p>
    <w:p w14:paraId="512D2BE9"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odpovědný projektant</w:t>
      </w:r>
    </w:p>
    <w:p w14:paraId="4CFA5F83" w14:textId="16BD32E2" w:rsidR="00CC48EA" w:rsidRPr="00CC48EA" w:rsidRDefault="00CC48EA" w:rsidP="00CC48EA">
      <w:pPr>
        <w:pStyle w:val="Odrka1-2-"/>
        <w:ind w:left="2127" w:hanging="425"/>
        <w:rPr>
          <w:rFonts w:ascii="Verdana" w:hAnsi="Verdana"/>
        </w:rPr>
      </w:pPr>
      <w:r w:rsidRPr="00CC48EA">
        <w:rPr>
          <w:rFonts w:ascii="Verdana" w:hAnsi="Verdana"/>
        </w:rPr>
        <w:t xml:space="preserve">nejméně 5 let praxe v oboru projektování </w:t>
      </w:r>
      <w:r w:rsidR="00D772D5" w:rsidRPr="00D772D5">
        <w:rPr>
          <w:rFonts w:ascii="Verdana" w:hAnsi="Verdana"/>
        </w:rPr>
        <w:t xml:space="preserve">železničních </w:t>
      </w:r>
      <w:r w:rsidR="00C81FD9" w:rsidRPr="00D772D5">
        <w:rPr>
          <w:rFonts w:ascii="Verdana" w:hAnsi="Verdana"/>
        </w:rPr>
        <w:t xml:space="preserve">staveb </w:t>
      </w:r>
      <w:r w:rsidRPr="00CC48EA">
        <w:rPr>
          <w:rFonts w:ascii="Verdana" w:hAnsi="Verdana"/>
        </w:rPr>
        <w:t>ETCS;</w:t>
      </w:r>
    </w:p>
    <w:p w14:paraId="3C2F0493" w14:textId="77777777" w:rsidR="00CC48EA" w:rsidRPr="00CC48EA" w:rsidRDefault="00CC48EA" w:rsidP="00CC48EA">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72CF49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stavbyvedoucí </w:t>
      </w:r>
    </w:p>
    <w:p w14:paraId="15317247" w14:textId="7355CC49" w:rsidR="00CC48EA" w:rsidRPr="00CC48EA" w:rsidRDefault="00CC48EA" w:rsidP="000D61C0">
      <w:pPr>
        <w:pStyle w:val="Odrka1-2-"/>
        <w:ind w:left="2127" w:hanging="425"/>
        <w:rPr>
          <w:rFonts w:ascii="Verdana" w:hAnsi="Verdana"/>
        </w:rPr>
      </w:pPr>
      <w:r w:rsidRPr="00CC48EA">
        <w:rPr>
          <w:rFonts w:ascii="Verdana" w:hAnsi="Verdana"/>
        </w:rPr>
        <w:t xml:space="preserve">nejméně 5 let praxe v oboru provádění nebo řízení provádění </w:t>
      </w:r>
      <w:r w:rsidR="00C81FD9">
        <w:rPr>
          <w:rFonts w:ascii="Verdana" w:hAnsi="Verdana"/>
        </w:rPr>
        <w:t xml:space="preserve">železničních </w:t>
      </w:r>
      <w:r w:rsidR="009C12D4" w:rsidRPr="00CC48EA">
        <w:rPr>
          <w:rFonts w:ascii="Verdana" w:hAnsi="Verdana"/>
        </w:rPr>
        <w:t>staveb</w:t>
      </w:r>
      <w:r w:rsidRPr="00CC48EA">
        <w:rPr>
          <w:rFonts w:ascii="Verdana" w:hAnsi="Verdana"/>
        </w:rPr>
        <w:t>;</w:t>
      </w:r>
    </w:p>
    <w:p w14:paraId="24F9D474" w14:textId="37C32381" w:rsidR="00CC48EA" w:rsidRPr="00CC48EA" w:rsidRDefault="00CC48EA" w:rsidP="000D61C0">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1F5824A2" w14:textId="3FEFFE3B" w:rsidR="00CC48EA" w:rsidRPr="00CC48EA" w:rsidRDefault="00CC48EA" w:rsidP="000D61C0">
      <w:pPr>
        <w:pStyle w:val="Odrka1-2-"/>
        <w:ind w:left="2127" w:hanging="425"/>
        <w:rPr>
          <w:rFonts w:ascii="Verdana" w:hAnsi="Verdana"/>
        </w:rPr>
      </w:pPr>
      <w:r w:rsidRPr="00CC48EA">
        <w:rPr>
          <w:rFonts w:ascii="Verdana" w:hAnsi="Verdana"/>
        </w:rPr>
        <w:t>zkušenost s řízením realizace alespoň jedné stavby železničních drah v</w:t>
      </w:r>
      <w:r w:rsidR="000D61C0">
        <w:rPr>
          <w:rFonts w:ascii="Verdana" w:hAnsi="Verdana"/>
        </w:rPr>
        <w:t> </w:t>
      </w:r>
      <w:r w:rsidRPr="00CC48EA">
        <w:rPr>
          <w:rFonts w:ascii="Verdana" w:hAnsi="Verdana"/>
        </w:rPr>
        <w:t xml:space="preserve">hodnotě </w:t>
      </w:r>
      <w:r w:rsidRPr="00437F9D">
        <w:rPr>
          <w:rFonts w:ascii="Verdana" w:hAnsi="Verdana"/>
        </w:rPr>
        <w:t xml:space="preserve">nejméně </w:t>
      </w:r>
      <w:r w:rsidR="00437F9D" w:rsidRPr="00437F9D">
        <w:rPr>
          <w:rFonts w:ascii="Verdana" w:hAnsi="Verdana"/>
        </w:rPr>
        <w:t xml:space="preserve">500.000.000,- Kč </w:t>
      </w:r>
      <w:r w:rsidRPr="00CC48EA">
        <w:rPr>
          <w:rFonts w:ascii="Verdana" w:hAnsi="Verdana"/>
        </w:rPr>
        <w:t>bez DPH, a to v posledních 10 letech před zahájením zadávacího řízení;</w:t>
      </w:r>
    </w:p>
    <w:p w14:paraId="13822110"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 xml:space="preserve">zástupce stavbyvedoucího </w:t>
      </w:r>
    </w:p>
    <w:p w14:paraId="023B1DDC" w14:textId="166355C6" w:rsidR="00CC48EA" w:rsidRPr="00CC48EA" w:rsidRDefault="00CC48EA" w:rsidP="00437F9D">
      <w:pPr>
        <w:pStyle w:val="Odrka1-2-"/>
        <w:ind w:left="2127" w:hanging="425"/>
        <w:rPr>
          <w:rFonts w:ascii="Verdana" w:hAnsi="Verdana"/>
        </w:rPr>
      </w:pPr>
      <w:r w:rsidRPr="00CC48EA">
        <w:rPr>
          <w:rFonts w:ascii="Verdana" w:hAnsi="Verdana"/>
        </w:rPr>
        <w:t xml:space="preserve">nejméně 5 let praxe v oboru provádění nebo řízení provádění </w:t>
      </w:r>
      <w:r w:rsidR="00D772D5" w:rsidRPr="00CC48EA">
        <w:rPr>
          <w:rFonts w:ascii="Verdana" w:hAnsi="Verdana"/>
        </w:rPr>
        <w:t xml:space="preserve">železničních </w:t>
      </w:r>
      <w:r w:rsidR="00C81FD9">
        <w:rPr>
          <w:rFonts w:ascii="Verdana" w:hAnsi="Verdana"/>
        </w:rPr>
        <w:t>staveb</w:t>
      </w:r>
      <w:r w:rsidRPr="00CC48EA">
        <w:rPr>
          <w:rFonts w:ascii="Verdana" w:hAnsi="Verdana"/>
        </w:rPr>
        <w:t>;</w:t>
      </w:r>
    </w:p>
    <w:p w14:paraId="30F5397E" w14:textId="48AFA15C"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4AAB75EF" w14:textId="3146AA47" w:rsidR="00CC48EA" w:rsidRPr="00CC48EA" w:rsidRDefault="00CC48EA" w:rsidP="00437F9D">
      <w:pPr>
        <w:pStyle w:val="Odrka1-2-"/>
        <w:ind w:left="2127" w:hanging="425"/>
        <w:rPr>
          <w:rFonts w:ascii="Verdana" w:hAnsi="Verdana"/>
        </w:rPr>
      </w:pPr>
      <w:r w:rsidRPr="00CC48EA">
        <w:rPr>
          <w:rFonts w:ascii="Verdana" w:hAnsi="Verdana"/>
        </w:rPr>
        <w:t>zkušenost s řízením realizace alespoň jedné stavby železničních drah v</w:t>
      </w:r>
      <w:r w:rsidR="00437F9D">
        <w:rPr>
          <w:rFonts w:ascii="Verdana" w:hAnsi="Verdana"/>
        </w:rPr>
        <w:t> </w:t>
      </w:r>
      <w:r w:rsidRPr="00CC48EA">
        <w:rPr>
          <w:rFonts w:ascii="Verdana" w:hAnsi="Verdana"/>
        </w:rPr>
        <w:t xml:space="preserve">hodnotě nejméně </w:t>
      </w:r>
      <w:r w:rsidR="00437F9D">
        <w:rPr>
          <w:rFonts w:ascii="Verdana" w:hAnsi="Verdana"/>
        </w:rPr>
        <w:t>3</w:t>
      </w:r>
      <w:r w:rsidR="00437F9D" w:rsidRPr="00437F9D">
        <w:rPr>
          <w:rFonts w:ascii="Verdana" w:hAnsi="Verdana"/>
        </w:rPr>
        <w:t xml:space="preserve">00.000.000,- Kč </w:t>
      </w:r>
      <w:r w:rsidR="00437F9D" w:rsidRPr="00CC48EA">
        <w:rPr>
          <w:rFonts w:ascii="Verdana" w:hAnsi="Verdana"/>
        </w:rPr>
        <w:t>bez DPH</w:t>
      </w:r>
      <w:r w:rsidRPr="00CC48EA">
        <w:rPr>
          <w:rFonts w:ascii="Verdana" w:hAnsi="Verdana"/>
        </w:rPr>
        <w:t>, a to v posledních 10 letech před zahájením zadávacího řízení;</w:t>
      </w:r>
    </w:p>
    <w:p w14:paraId="2ED83687"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sdělovací zařízení</w:t>
      </w:r>
    </w:p>
    <w:p w14:paraId="37B0B7A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instalace sdělovacího zařízení na železnici;</w:t>
      </w:r>
    </w:p>
    <w:p w14:paraId="11835180" w14:textId="1781C240"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15</w:t>
      </w:r>
      <w:r w:rsidR="00437F9D">
        <w:rPr>
          <w:rFonts w:ascii="Verdana" w:hAnsi="Verdana"/>
        </w:rPr>
        <w:t xml:space="preserve">0.000.000,- </w:t>
      </w:r>
      <w:r w:rsidRPr="00437F9D">
        <w:rPr>
          <w:rFonts w:ascii="Verdana" w:hAnsi="Verdana"/>
        </w:rPr>
        <w:t xml:space="preserve">Kč bez DPH, </w:t>
      </w:r>
      <w:r w:rsidRPr="00CC48EA">
        <w:rPr>
          <w:rFonts w:ascii="Verdana" w:hAnsi="Verdana"/>
        </w:rPr>
        <w:t xml:space="preserve">jejímž předmětem byla mj. novostavba nebo </w:t>
      </w:r>
      <w:r w:rsidRPr="00CC48EA">
        <w:rPr>
          <w:rFonts w:ascii="Verdana" w:hAnsi="Verdana"/>
        </w:rPr>
        <w:lastRenderedPageBreak/>
        <w:t>rekonstrukce sdělovacího železničního zařízení, a to v posledních 10 letech před zahájením zadávacího řízení;</w:t>
      </w:r>
    </w:p>
    <w:p w14:paraId="75DA5352"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55051ED2"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zabezpečovací zařízení</w:t>
      </w:r>
    </w:p>
    <w:p w14:paraId="407C423E" w14:textId="18AD03B5"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(zabezpečovací zařízení) při provádění</w:t>
      </w:r>
      <w:r w:rsidR="00C81FD9">
        <w:rPr>
          <w:rFonts w:ascii="Verdana" w:hAnsi="Verdana"/>
        </w:rPr>
        <w:t xml:space="preserve"> železničních </w:t>
      </w:r>
      <w:r w:rsidR="00D772D5" w:rsidRPr="00CC48EA">
        <w:rPr>
          <w:rFonts w:ascii="Verdana" w:hAnsi="Verdana"/>
        </w:rPr>
        <w:t xml:space="preserve">staveb </w:t>
      </w:r>
      <w:r w:rsidRPr="00CC48EA">
        <w:rPr>
          <w:rFonts w:ascii="Verdana" w:hAnsi="Verdana"/>
        </w:rPr>
        <w:t>;</w:t>
      </w:r>
    </w:p>
    <w:p w14:paraId="7A062A33" w14:textId="78A8EC9E"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w:t>
      </w:r>
      <w:r w:rsidR="00D772D5">
        <w:rPr>
          <w:rFonts w:ascii="Verdana" w:hAnsi="Verdana"/>
        </w:rPr>
        <w:t>stavby</w:t>
      </w:r>
      <w:r w:rsidR="00D772D5" w:rsidRPr="00CC48EA">
        <w:rPr>
          <w:rFonts w:ascii="Verdana" w:hAnsi="Verdana"/>
        </w:rPr>
        <w:t xml:space="preserve"> </w:t>
      </w:r>
      <w:r w:rsidRPr="00CC48EA">
        <w:rPr>
          <w:rFonts w:ascii="Verdana" w:hAnsi="Verdana"/>
        </w:rPr>
        <w:t xml:space="preserve">v hodnotě nejméně </w:t>
      </w:r>
      <w:r w:rsidRPr="00437F9D">
        <w:rPr>
          <w:rFonts w:ascii="Verdana" w:hAnsi="Verdana"/>
        </w:rPr>
        <w:t>250</w:t>
      </w:r>
      <w:r w:rsidR="00437F9D">
        <w:rPr>
          <w:rFonts w:ascii="Verdana" w:hAnsi="Verdana"/>
        </w:rPr>
        <w:t>.000.000,-</w:t>
      </w:r>
      <w:r w:rsidRPr="00437F9D">
        <w:rPr>
          <w:rFonts w:ascii="Verdana" w:hAnsi="Verdana"/>
        </w:rPr>
        <w:t xml:space="preserve"> Kč</w:t>
      </w:r>
      <w:r w:rsidRPr="00CC48EA">
        <w:rPr>
          <w:rFonts w:ascii="Verdana" w:hAnsi="Verdana"/>
          <w:color w:val="FF0000"/>
        </w:rPr>
        <w:t xml:space="preserve"> </w:t>
      </w:r>
      <w:r w:rsidRPr="00CC48EA">
        <w:rPr>
          <w:rFonts w:ascii="Verdana" w:hAnsi="Verdana"/>
        </w:rPr>
        <w:t>bez DPH</w:t>
      </w:r>
      <w:r w:rsidRPr="00CC48EA">
        <w:rPr>
          <w:rFonts w:ascii="Verdana" w:hAnsi="Verdana"/>
          <w:b/>
        </w:rPr>
        <w:t>,</w:t>
      </w:r>
      <w:r w:rsidRPr="00CC48EA">
        <w:rPr>
          <w:rFonts w:ascii="Verdana" w:hAnsi="Verdana"/>
        </w:rPr>
        <w:t xml:space="preserve"> jejímž předmětem byla mj. novostavba nebo rekonstrukce stavby technologie ETCS L2, a to v posledních 10 letech před zahájením zadávacího řízení;</w:t>
      </w:r>
    </w:p>
    <w:p w14:paraId="598DD306"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 autorizačního zákona, tedy v oboru technologická zařízení staveb;</w:t>
      </w:r>
    </w:p>
    <w:p w14:paraId="30E5679F"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pozemní stavby</w:t>
      </w:r>
    </w:p>
    <w:p w14:paraId="6BC4FB74"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své specializace (pozemní stavby) při provádění staveb;</w:t>
      </w:r>
    </w:p>
    <w:p w14:paraId="7EEF6FEC" w14:textId="283FF365"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w:t>
      </w:r>
      <w:r w:rsidR="00437F9D">
        <w:rPr>
          <w:rFonts w:ascii="Verdana" w:hAnsi="Verdana"/>
        </w:rPr>
        <w:t xml:space="preserve">.000.000,- </w:t>
      </w:r>
      <w:r w:rsidRPr="00437F9D">
        <w:rPr>
          <w:rFonts w:ascii="Verdana" w:hAnsi="Verdana"/>
        </w:rPr>
        <w:t xml:space="preserve">Kč </w:t>
      </w:r>
      <w:r w:rsidRPr="00CC48EA">
        <w:rPr>
          <w:rFonts w:ascii="Verdana" w:hAnsi="Verdana"/>
        </w:rPr>
        <w:t>bez DPH, jejímž předmětem byla mj. novostavba nebo rekonstrukce pozemního objektu, a to v posledních 10 letech před zahájením zadávacího řízení;</w:t>
      </w:r>
    </w:p>
    <w:p w14:paraId="42A5A865" w14:textId="77777777"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a) autorizačního zákona, tedy v oboru pozemní stavby;</w:t>
      </w:r>
    </w:p>
    <w:p w14:paraId="683A07AD" w14:textId="77BFE284" w:rsidR="00CC48EA" w:rsidRPr="00CC48EA" w:rsidDel="00B853C4" w:rsidRDefault="00CC48EA">
      <w:pPr>
        <w:pStyle w:val="Textbezslovn"/>
        <w:numPr>
          <w:ilvl w:val="0"/>
          <w:numId w:val="19"/>
        </w:numPr>
        <w:ind w:left="1701" w:hanging="425"/>
        <w:rPr>
          <w:del w:id="56" w:author="Autor"/>
          <w:rFonts w:ascii="Verdana" w:hAnsi="Verdana"/>
          <w:b/>
        </w:rPr>
      </w:pPr>
      <w:del w:id="57" w:author="Autor">
        <w:r w:rsidRPr="00CC48EA" w:rsidDel="00B853C4">
          <w:rPr>
            <w:rFonts w:ascii="Verdana" w:hAnsi="Verdana"/>
            <w:b/>
          </w:rPr>
          <w:delText>rádiový plánovač</w:delText>
        </w:r>
      </w:del>
    </w:p>
    <w:p w14:paraId="154561A6" w14:textId="67E68759" w:rsidR="00CC48EA" w:rsidRPr="00CC48EA" w:rsidDel="00B853C4" w:rsidRDefault="00CC48EA" w:rsidP="00437F9D">
      <w:pPr>
        <w:pStyle w:val="Odrka1-2-"/>
        <w:ind w:left="2127" w:hanging="426"/>
        <w:rPr>
          <w:del w:id="58" w:author="Autor"/>
          <w:rFonts w:ascii="Verdana" w:hAnsi="Verdana"/>
        </w:rPr>
      </w:pPr>
      <w:del w:id="59" w:author="Autor">
        <w:r w:rsidRPr="00CC48EA" w:rsidDel="00B853C4">
          <w:rPr>
            <w:rFonts w:ascii="Verdana" w:hAnsi="Verdana"/>
          </w:rPr>
          <w:delText>nejméně 5 let praxe v oboru navrhování pokrytí radiových sítí na</w:delText>
        </w:r>
        <w:r w:rsidR="00437F9D" w:rsidDel="00B853C4">
          <w:rPr>
            <w:rFonts w:ascii="Verdana" w:hAnsi="Verdana"/>
          </w:rPr>
          <w:delText> </w:delText>
        </w:r>
        <w:r w:rsidRPr="00CC48EA" w:rsidDel="00B853C4">
          <w:rPr>
            <w:rFonts w:ascii="Verdana" w:hAnsi="Verdana"/>
          </w:rPr>
          <w:delText>železnici;</w:delText>
        </w:r>
      </w:del>
    </w:p>
    <w:p w14:paraId="5976BAC5" w14:textId="594D0B85" w:rsidR="00CC48EA" w:rsidRPr="00CC48EA" w:rsidDel="00B853C4" w:rsidRDefault="00CC48EA">
      <w:pPr>
        <w:pStyle w:val="Odrka1-2-"/>
        <w:numPr>
          <w:ilvl w:val="0"/>
          <w:numId w:val="19"/>
        </w:numPr>
        <w:ind w:left="1701" w:hanging="425"/>
        <w:rPr>
          <w:del w:id="60" w:author="Autor"/>
          <w:rFonts w:ascii="Verdana" w:hAnsi="Verdana"/>
        </w:rPr>
      </w:pPr>
      <w:del w:id="61" w:author="Autor">
        <w:r w:rsidRPr="00CC48EA" w:rsidDel="00B853C4">
          <w:rPr>
            <w:rFonts w:ascii="Verdana" w:hAnsi="Verdana"/>
            <w:b/>
          </w:rPr>
          <w:delText>specialista (vedoucí prací) pro systémové části GSM-R (NSS a BSS specialisté)</w:delText>
        </w:r>
      </w:del>
    </w:p>
    <w:p w14:paraId="3AE80F3A" w14:textId="638222F5" w:rsidR="00CC48EA" w:rsidRPr="00CC48EA" w:rsidDel="00B853C4" w:rsidRDefault="00CC48EA" w:rsidP="00437F9D">
      <w:pPr>
        <w:pStyle w:val="Odrka1-2-"/>
        <w:ind w:left="2127" w:hanging="425"/>
        <w:rPr>
          <w:del w:id="62" w:author="Autor"/>
          <w:rFonts w:ascii="Verdana" w:hAnsi="Verdana"/>
        </w:rPr>
      </w:pPr>
      <w:del w:id="63" w:author="Autor">
        <w:r w:rsidRPr="00CC48EA" w:rsidDel="00B853C4">
          <w:rPr>
            <w:rFonts w:ascii="Verdana" w:hAnsi="Verdana"/>
          </w:rPr>
          <w:delText>nejméně 5 let praxe v oboru instalace a uvádění zařízení GSM-R do</w:delText>
        </w:r>
        <w:r w:rsidR="00437F9D" w:rsidDel="00B853C4">
          <w:rPr>
            <w:rFonts w:ascii="Verdana" w:hAnsi="Verdana"/>
          </w:rPr>
          <w:delText> </w:delText>
        </w:r>
        <w:r w:rsidRPr="00CC48EA" w:rsidDel="00B853C4">
          <w:rPr>
            <w:rFonts w:ascii="Verdana" w:hAnsi="Verdana"/>
          </w:rPr>
          <w:delText>provozu;</w:delText>
        </w:r>
      </w:del>
    </w:p>
    <w:p w14:paraId="739D00FB" w14:textId="063302EB"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pro pokládku a montáž metalických a</w:t>
      </w:r>
      <w:r w:rsidR="00437F9D">
        <w:rPr>
          <w:rFonts w:ascii="Verdana" w:hAnsi="Verdana"/>
          <w:b/>
        </w:rPr>
        <w:t> </w:t>
      </w:r>
      <w:r w:rsidRPr="00CC48EA">
        <w:rPr>
          <w:rFonts w:ascii="Verdana" w:hAnsi="Verdana"/>
          <w:b/>
        </w:rPr>
        <w:t>optických kabelů</w:t>
      </w:r>
    </w:p>
    <w:p w14:paraId="693B8003"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pokládky a montáže metalických a optických kabelů;</w:t>
      </w:r>
    </w:p>
    <w:p w14:paraId="355140F1"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specialista (vedoucí prací) na trakční vedení a silnoproud</w:t>
      </w:r>
    </w:p>
    <w:p w14:paraId="0935292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trakčního vedení a silnoproudu na železnici;</w:t>
      </w:r>
    </w:p>
    <w:p w14:paraId="5778A192" w14:textId="666E3F99" w:rsidR="00CC48EA" w:rsidRPr="00CC48EA" w:rsidRDefault="00CC48EA" w:rsidP="00437F9D">
      <w:pPr>
        <w:pStyle w:val="Odrka1-2-"/>
        <w:ind w:left="2127" w:hanging="425"/>
        <w:rPr>
          <w:rFonts w:ascii="Verdana" w:hAnsi="Verdana"/>
        </w:rPr>
      </w:pPr>
      <w:r w:rsidRPr="00CC48EA">
        <w:rPr>
          <w:rFonts w:ascii="Verdana" w:hAnsi="Verdana"/>
        </w:rPr>
        <w:t xml:space="preserve">zkušenost s realizací alespoň jedné stavby v hodnotě nejméně </w:t>
      </w:r>
      <w:r w:rsidRPr="00437F9D">
        <w:rPr>
          <w:rFonts w:ascii="Verdana" w:hAnsi="Verdana"/>
        </w:rPr>
        <w:t>250</w:t>
      </w:r>
      <w:r w:rsidR="00437F9D">
        <w:rPr>
          <w:rFonts w:ascii="Verdana" w:hAnsi="Verdana"/>
        </w:rPr>
        <w:t>.000.000,-</w:t>
      </w:r>
      <w:r w:rsidRPr="00437F9D">
        <w:rPr>
          <w:rFonts w:ascii="Verdana" w:hAnsi="Verdana"/>
        </w:rPr>
        <w:t xml:space="preserve"> Kč bez DPH</w:t>
      </w:r>
      <w:r w:rsidRPr="00CC48EA">
        <w:rPr>
          <w:rFonts w:ascii="Verdana" w:hAnsi="Verdana"/>
        </w:rPr>
        <w:t>, jejímž předmětem byla mj. novostavba nebo rekonstrukce trakčního vedení nebo silnoproudé zařízení, a to v</w:t>
      </w:r>
      <w:r w:rsidR="00437F9D">
        <w:rPr>
          <w:rFonts w:ascii="Verdana" w:hAnsi="Verdana"/>
        </w:rPr>
        <w:t> </w:t>
      </w:r>
      <w:r w:rsidRPr="00CC48EA">
        <w:rPr>
          <w:rFonts w:ascii="Verdana" w:hAnsi="Verdana"/>
        </w:rPr>
        <w:t>posledních 10 letech před zahájením zadávacího řízení;</w:t>
      </w:r>
    </w:p>
    <w:p w14:paraId="49DB472A" w14:textId="5847E374" w:rsidR="00CC48EA" w:rsidRPr="00CC48EA" w:rsidRDefault="00CC48EA" w:rsidP="00437F9D">
      <w:pPr>
        <w:pStyle w:val="Odrka1-2-"/>
        <w:ind w:left="2127" w:hanging="425"/>
        <w:rPr>
          <w:rFonts w:ascii="Verdana" w:hAnsi="Verdana"/>
        </w:rPr>
      </w:pPr>
      <w:r w:rsidRPr="00CC48EA">
        <w:rPr>
          <w:rFonts w:ascii="Verdana" w:hAnsi="Verdana"/>
        </w:rPr>
        <w:t>musí předložit doklad o autorizaci v rozsahu dle § 5 odst. 3 písm. e)</w:t>
      </w:r>
      <w:r w:rsidR="00437F9D">
        <w:rPr>
          <w:rFonts w:ascii="Verdana" w:hAnsi="Verdana"/>
        </w:rPr>
        <w:t xml:space="preserve"> </w:t>
      </w:r>
      <w:r w:rsidRPr="00CC48EA">
        <w:rPr>
          <w:rFonts w:ascii="Verdana" w:hAnsi="Verdana"/>
        </w:rPr>
        <w:t>autorizačního zákona, tedy v oboru technologická zařízení staveb;</w:t>
      </w:r>
    </w:p>
    <w:p w14:paraId="7C45EA06"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kontrolu kvality</w:t>
      </w:r>
    </w:p>
    <w:p w14:paraId="212FEB3B" w14:textId="133021B4" w:rsidR="00CC48EA" w:rsidRDefault="00CC48EA" w:rsidP="00437F9D">
      <w:pPr>
        <w:pStyle w:val="Odrka1-2-"/>
        <w:ind w:left="2127" w:hanging="425"/>
        <w:rPr>
          <w:rFonts w:ascii="Verdana" w:hAnsi="Verdana"/>
        </w:rPr>
      </w:pPr>
      <w:r w:rsidRPr="00CC48EA">
        <w:rPr>
          <w:rFonts w:ascii="Verdana" w:hAnsi="Verdana"/>
        </w:rPr>
        <w:t>nejméně 5 let praxe v oboru kontroly kvality, se znalostí ověřování kvality stavebních materiálů;</w:t>
      </w:r>
    </w:p>
    <w:p w14:paraId="4660046F"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osoba odpovědná za bezpečnost a ochranu zdraví při práci</w:t>
      </w:r>
    </w:p>
    <w:p w14:paraId="6C96F388"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bezpečnosti a ochrany zdraví při práci;</w:t>
      </w:r>
    </w:p>
    <w:p w14:paraId="7609A71B"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t>osoba odpovědná za odpadové hospodářství</w:t>
      </w:r>
    </w:p>
    <w:p w14:paraId="6B5CBD01"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odpadového hospodářství;</w:t>
      </w:r>
    </w:p>
    <w:p w14:paraId="5FCBB57D" w14:textId="77777777" w:rsidR="00CC48EA" w:rsidRPr="00CC48EA" w:rsidRDefault="00CC48EA">
      <w:pPr>
        <w:pStyle w:val="Textbezslovn"/>
        <w:numPr>
          <w:ilvl w:val="0"/>
          <w:numId w:val="19"/>
        </w:numPr>
        <w:ind w:left="1701" w:hanging="425"/>
        <w:rPr>
          <w:rFonts w:ascii="Verdana" w:hAnsi="Verdana"/>
          <w:b/>
        </w:rPr>
      </w:pPr>
      <w:r w:rsidRPr="00CC48EA">
        <w:rPr>
          <w:rFonts w:ascii="Verdana" w:hAnsi="Verdana"/>
          <w:b/>
        </w:rPr>
        <w:lastRenderedPageBreak/>
        <w:t>osoba odpovědná za ochranu životního prostředí</w:t>
      </w:r>
    </w:p>
    <w:p w14:paraId="24FE6C6E" w14:textId="77777777" w:rsidR="00CC48EA" w:rsidRPr="00CC48EA" w:rsidRDefault="00CC48EA" w:rsidP="00437F9D">
      <w:pPr>
        <w:pStyle w:val="Odrka1-2-"/>
        <w:ind w:left="2127" w:hanging="425"/>
        <w:rPr>
          <w:rFonts w:ascii="Verdana" w:hAnsi="Verdana"/>
        </w:rPr>
      </w:pPr>
      <w:r w:rsidRPr="00CC48EA">
        <w:rPr>
          <w:rFonts w:ascii="Verdana" w:hAnsi="Verdana"/>
        </w:rPr>
        <w:t>nejméně 5 let praxe v oboru ochrany životního prostředí;</w:t>
      </w:r>
    </w:p>
    <w:p w14:paraId="4F9280A4" w14:textId="77777777" w:rsidR="00CC48EA" w:rsidRPr="00CC48EA" w:rsidRDefault="00CC48EA">
      <w:pPr>
        <w:pStyle w:val="Textbezslovn"/>
        <w:numPr>
          <w:ilvl w:val="0"/>
          <w:numId w:val="19"/>
        </w:numPr>
        <w:ind w:left="1701" w:hanging="425"/>
        <w:rPr>
          <w:rFonts w:ascii="Verdana" w:hAnsi="Verdana"/>
        </w:rPr>
      </w:pPr>
      <w:r w:rsidRPr="00CC48EA">
        <w:rPr>
          <w:rFonts w:ascii="Verdana" w:hAnsi="Verdana"/>
          <w:b/>
        </w:rPr>
        <w:t>úředně oprávněný zeměměřický inženýr</w:t>
      </w:r>
    </w:p>
    <w:p w14:paraId="425DF4C3" w14:textId="17A2AAEA" w:rsidR="00CC48EA" w:rsidRDefault="00CC48EA" w:rsidP="00437F9D">
      <w:pPr>
        <w:pStyle w:val="Odrka1-2-"/>
        <w:ind w:left="2127" w:hanging="425"/>
        <w:rPr>
          <w:rFonts w:ascii="Verdana" w:hAnsi="Verdana"/>
        </w:rPr>
      </w:pPr>
      <w:r w:rsidRPr="00CC48EA">
        <w:rPr>
          <w:rFonts w:ascii="Verdana" w:hAnsi="Verdana"/>
        </w:rPr>
        <w:t>oprávnění pro ověřování výsledků zeměměřičských činností v rozsahu dle § 13 odst. 1 písm. a) a c) zákona č. 200/1994 Sb., o zeměměřičství a</w:t>
      </w:r>
      <w:r w:rsidR="00437F9D">
        <w:rPr>
          <w:rFonts w:ascii="Verdana" w:hAnsi="Verdana"/>
        </w:rPr>
        <w:t> </w:t>
      </w:r>
      <w:r w:rsidRPr="00CC48EA">
        <w:rPr>
          <w:rFonts w:ascii="Verdana" w:hAnsi="Verdana"/>
        </w:rPr>
        <w:t>o</w:t>
      </w:r>
      <w:r w:rsidR="00437F9D">
        <w:rPr>
          <w:rFonts w:ascii="Verdana" w:hAnsi="Verdana"/>
        </w:rPr>
        <w:t> </w:t>
      </w:r>
      <w:r w:rsidRPr="00CC48EA">
        <w:rPr>
          <w:rFonts w:ascii="Verdana" w:hAnsi="Verdana"/>
        </w:rPr>
        <w:t>změně a doplnění některých zákonů souvisejících s jeho zavedením, ve znění pozdějších předpisů.</w:t>
      </w:r>
    </w:p>
    <w:p w14:paraId="32C03D66"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BIM</w:t>
      </w:r>
      <w:r w:rsidRPr="009B5475">
        <w:rPr>
          <w:rFonts w:ascii="Verdana" w:hAnsi="Verdana"/>
        </w:rPr>
        <w:t xml:space="preserve"> </w:t>
      </w:r>
      <w:r w:rsidRPr="009B5475">
        <w:rPr>
          <w:rFonts w:ascii="Verdana" w:hAnsi="Verdana"/>
          <w:b/>
        </w:rPr>
        <w:t>Koordinátor</w:t>
      </w:r>
      <w:r w:rsidRPr="009B5475">
        <w:rPr>
          <w:rFonts w:ascii="Verdana" w:hAnsi="Verdana"/>
        </w:rPr>
        <w:t xml:space="preserve"> </w:t>
      </w:r>
    </w:p>
    <w:p w14:paraId="14003797" w14:textId="77777777" w:rsidR="00736CBB" w:rsidRPr="009B5475" w:rsidRDefault="00736CBB" w:rsidP="00736CBB">
      <w:pPr>
        <w:pStyle w:val="Odrka1-2-"/>
        <w:ind w:left="2127" w:hanging="425"/>
        <w:rPr>
          <w:rFonts w:ascii="Verdana" w:hAnsi="Verdana"/>
        </w:rPr>
      </w:pPr>
      <w:r w:rsidRPr="009B5475">
        <w:rPr>
          <w:rFonts w:ascii="Verdana" w:hAnsi="Verdana"/>
        </w:rPr>
        <w:t xml:space="preserve">nejméně 3 roky praxe v projektování staveb v pozici vedoucího týmu nebo nejméně 5 let praxe v projektování staveb v pozici projektanta nebo 2 roky praxe v pozici BIM </w:t>
      </w:r>
      <w:r>
        <w:rPr>
          <w:rFonts w:ascii="Verdana" w:hAnsi="Verdana"/>
        </w:rPr>
        <w:t>K</w:t>
      </w:r>
      <w:r w:rsidRPr="009B5475">
        <w:rPr>
          <w:rFonts w:ascii="Verdana" w:hAnsi="Verdana"/>
        </w:rPr>
        <w:t xml:space="preserve">oordinátora při provádění staveb;                </w:t>
      </w:r>
    </w:p>
    <w:p w14:paraId="676164E9" w14:textId="77777777" w:rsidR="00736CBB" w:rsidRDefault="00736CBB" w:rsidP="00736CBB">
      <w:pPr>
        <w:pStyle w:val="Odrka1-2-"/>
        <w:ind w:left="2127" w:hanging="425"/>
        <w:rPr>
          <w:rFonts w:ascii="Verdana" w:hAnsi="Verdana"/>
        </w:rPr>
      </w:pPr>
      <w:r w:rsidRPr="009B5475">
        <w:rPr>
          <w:rFonts w:ascii="Verdana" w:hAnsi="Verdana"/>
        </w:rPr>
        <w:t xml:space="preserve">prokázaní zkušenosti s plněním alespoň jedné zakázky na projektové práce </w:t>
      </w:r>
      <w:r>
        <w:rPr>
          <w:rFonts w:ascii="Verdana" w:hAnsi="Verdana"/>
        </w:rPr>
        <w:t xml:space="preserve">na zpracování dokumentace v některém z následujících stupňů: dokumentace pro vydání rozhodnutí o umístění stavby (dále jen „DUR“), DUSP, DUSL, DPS, PDPS, realizační dokumentace stavby (dále jen „RDS“) nebo dokumentace skutečného provedení stavby (dále jen „DSPS“) </w:t>
      </w:r>
      <w:r w:rsidRPr="009B5475">
        <w:rPr>
          <w:rFonts w:ascii="Verdana" w:hAnsi="Verdana"/>
        </w:rPr>
        <w:t>v pozici vedoucího týmu nebo projektanta nebo prokázání zkušenosti s plněním alespoň jedné zakázky na provedení stavb</w:t>
      </w:r>
      <w:r>
        <w:rPr>
          <w:rFonts w:ascii="Verdana" w:hAnsi="Verdana"/>
        </w:rPr>
        <w:t>y</w:t>
      </w:r>
      <w:r w:rsidRPr="009B5475">
        <w:rPr>
          <w:rFonts w:ascii="Verdana" w:hAnsi="Verdana"/>
        </w:rPr>
        <w:t xml:space="preserve"> v pozici BIM Koordinátora, jejichž náplní činnosti (u všech výše uvedených pozic) byla tvorba a koordinace </w:t>
      </w:r>
      <w:r>
        <w:rPr>
          <w:rFonts w:ascii="Verdana" w:hAnsi="Verdana"/>
        </w:rPr>
        <w:t>I</w:t>
      </w:r>
      <w:r w:rsidRPr="009B5475">
        <w:rPr>
          <w:rFonts w:ascii="Verdana" w:hAnsi="Verdana"/>
        </w:rPr>
        <w:t>nformační</w:t>
      </w:r>
      <w:r>
        <w:rPr>
          <w:rFonts w:ascii="Verdana" w:hAnsi="Verdana"/>
        </w:rPr>
        <w:t>ho</w:t>
      </w:r>
      <w:r w:rsidRPr="009B5475">
        <w:rPr>
          <w:rFonts w:ascii="Verdana" w:hAnsi="Verdana"/>
        </w:rPr>
        <w:t xml:space="preserve"> model</w:t>
      </w:r>
      <w:r>
        <w:rPr>
          <w:rFonts w:ascii="Verdana" w:hAnsi="Verdana"/>
        </w:rPr>
        <w:t>u</w:t>
      </w:r>
      <w:r w:rsidRPr="009B5475">
        <w:rPr>
          <w:rFonts w:ascii="Verdana" w:hAnsi="Verdana"/>
        </w:rPr>
        <w:t xml:space="preserve"> BIM na úrovni řízení procesů se zaměřením na zajištění vztahů mezi </w:t>
      </w:r>
      <w:r>
        <w:rPr>
          <w:rFonts w:ascii="Verdana" w:hAnsi="Verdana"/>
        </w:rPr>
        <w:t>o</w:t>
      </w:r>
      <w:r w:rsidRPr="009B5475">
        <w:rPr>
          <w:rFonts w:ascii="Verdana" w:hAnsi="Verdana"/>
        </w:rPr>
        <w:t xml:space="preserve">bjednatelem a </w:t>
      </w:r>
      <w:r>
        <w:rPr>
          <w:rFonts w:ascii="Verdana" w:hAnsi="Verdana"/>
        </w:rPr>
        <w:t>z</w:t>
      </w:r>
      <w:r w:rsidRPr="009B5475">
        <w:rPr>
          <w:rFonts w:ascii="Verdana" w:hAnsi="Verdana"/>
        </w:rPr>
        <w:t>hotovitelem</w:t>
      </w:r>
      <w:r>
        <w:rPr>
          <w:rFonts w:ascii="Verdana" w:hAnsi="Verdana"/>
        </w:rPr>
        <w:t>,</w:t>
      </w:r>
      <w:r w:rsidRPr="009B5475">
        <w:rPr>
          <w:rFonts w:ascii="Verdana" w:hAnsi="Verdana"/>
        </w:rPr>
        <w:t xml:space="preserve"> t</w:t>
      </w:r>
      <w:r>
        <w:rPr>
          <w:rFonts w:ascii="Verdana" w:hAnsi="Verdana"/>
        </w:rPr>
        <w:t>zn</w:t>
      </w:r>
      <w:r w:rsidRPr="009B5475">
        <w:rPr>
          <w:rFonts w:ascii="Verdana" w:hAnsi="Verdana"/>
        </w:rPr>
        <w:t xml:space="preserve">. </w:t>
      </w:r>
      <w:r>
        <w:rPr>
          <w:rFonts w:ascii="Verdana" w:hAnsi="Verdana"/>
        </w:rPr>
        <w:t>že</w:t>
      </w:r>
      <w:r w:rsidRPr="009B5475">
        <w:rPr>
          <w:rFonts w:ascii="Verdana" w:hAnsi="Verdana"/>
        </w:rPr>
        <w:t xml:space="preserve"> předmětné doložené práce byly zpracované jako souhrn všech dokumentů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1E691C4F" w14:textId="77777777" w:rsidR="00736CBB" w:rsidRPr="009B5475" w:rsidRDefault="00736CBB" w:rsidP="00736CBB">
      <w:pPr>
        <w:pStyle w:val="Textbezslovn"/>
        <w:numPr>
          <w:ilvl w:val="0"/>
          <w:numId w:val="19"/>
        </w:numPr>
        <w:ind w:left="1701" w:hanging="425"/>
        <w:rPr>
          <w:rFonts w:ascii="Verdana" w:hAnsi="Verdana"/>
        </w:rPr>
      </w:pPr>
      <w:r w:rsidRPr="009B5475">
        <w:rPr>
          <w:rFonts w:ascii="Verdana" w:hAnsi="Verdana"/>
          <w:b/>
        </w:rPr>
        <w:t>manažer</w:t>
      </w:r>
      <w:r w:rsidRPr="009B5475">
        <w:rPr>
          <w:rFonts w:ascii="Verdana" w:hAnsi="Verdana"/>
        </w:rPr>
        <w:t xml:space="preserve"> </w:t>
      </w:r>
      <w:r w:rsidRPr="009B5475">
        <w:rPr>
          <w:rFonts w:ascii="Verdana" w:hAnsi="Verdana"/>
          <w:b/>
        </w:rPr>
        <w:t>informací</w:t>
      </w:r>
      <w:r w:rsidRPr="009B5475">
        <w:rPr>
          <w:rFonts w:ascii="Verdana" w:hAnsi="Verdana"/>
        </w:rPr>
        <w:t xml:space="preserve"> </w:t>
      </w:r>
    </w:p>
    <w:p w14:paraId="416FB820" w14:textId="77777777"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 xml:space="preserve">nejméně 5 let praxe v projektování staveb nebo 2 roky praxe při zpracování a tvorbě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byl součástí </w:t>
      </w:r>
      <w:r w:rsidRPr="009B5475">
        <w:rPr>
          <w:rFonts w:ascii="Verdana" w:eastAsia="Calibri" w:hAnsi="Verdana" w:cs="Times New Roman"/>
          <w:lang w:eastAsia="cs-CZ"/>
        </w:rPr>
        <w:t>Informačního modelu BIM při provádění staveb</w:t>
      </w:r>
      <w:r w:rsidRPr="009B5475">
        <w:rPr>
          <w:rFonts w:ascii="Verdana" w:hAnsi="Verdana"/>
        </w:rPr>
        <w:t xml:space="preserve">;              </w:t>
      </w:r>
    </w:p>
    <w:p w14:paraId="75F76AA7" w14:textId="04E4432B" w:rsidR="00736CBB" w:rsidRPr="009B5475" w:rsidRDefault="00736CBB" w:rsidP="00736CBB">
      <w:pPr>
        <w:pStyle w:val="Odrka1-2-"/>
        <w:ind w:left="2127" w:hanging="425"/>
        <w:rPr>
          <w:rFonts w:ascii="Verdana" w:hAnsi="Verdana"/>
        </w:rPr>
      </w:pPr>
      <w:r w:rsidRPr="009B5475">
        <w:rPr>
          <w:rFonts w:ascii="Verdana" w:eastAsia="Calibri" w:hAnsi="Verdana" w:cs="Times New Roman"/>
          <w:lang w:eastAsia="cs-CZ"/>
        </w:rPr>
        <w:t>prokázaní zkušenosti s plněním alespoň jedné zakázky na projektové práce</w:t>
      </w:r>
      <w:r>
        <w:rPr>
          <w:rFonts w:ascii="Verdana" w:eastAsia="Calibri" w:hAnsi="Verdana" w:cs="Times New Roman"/>
          <w:lang w:eastAsia="cs-CZ"/>
        </w:rPr>
        <w:t xml:space="preserve"> </w:t>
      </w:r>
      <w:r>
        <w:rPr>
          <w:rFonts w:ascii="Verdana" w:hAnsi="Verdana"/>
        </w:rPr>
        <w:t>na zpracování dokumentace v některém z následujících stupňů: DUR, DUSP, DUSL, DPS, PDPS, RDS nebo DSPS</w:t>
      </w:r>
      <w:r w:rsidRPr="009B5475">
        <w:rPr>
          <w:rFonts w:ascii="Verdana" w:eastAsia="Calibri" w:hAnsi="Verdana" w:cs="Times New Roman"/>
          <w:lang w:eastAsia="cs-CZ"/>
        </w:rPr>
        <w:t xml:space="preserve"> v pozici projektanta nebo prokázání zkušenosti s plněním alespoň jedné zakázky na pozici člena týmu </w:t>
      </w:r>
      <w:r>
        <w:rPr>
          <w:rFonts w:ascii="Verdana" w:eastAsia="Calibri" w:hAnsi="Verdana" w:cs="Times New Roman"/>
          <w:lang w:eastAsia="cs-CZ"/>
        </w:rPr>
        <w:t>z</w:t>
      </w:r>
      <w:r w:rsidRPr="009B5475">
        <w:rPr>
          <w:rFonts w:ascii="Verdana" w:eastAsia="Calibri" w:hAnsi="Verdana" w:cs="Times New Roman"/>
          <w:lang w:eastAsia="cs-CZ"/>
        </w:rPr>
        <w:t>hotovitele při provádění stavb</w:t>
      </w:r>
      <w:r>
        <w:rPr>
          <w:rFonts w:ascii="Verdana" w:eastAsia="Calibri" w:hAnsi="Verdana" w:cs="Times New Roman"/>
          <w:lang w:eastAsia="cs-CZ"/>
        </w:rPr>
        <w:t>y</w:t>
      </w:r>
      <w:r w:rsidRPr="009B5475">
        <w:rPr>
          <w:rFonts w:ascii="Verdana" w:eastAsia="Calibri" w:hAnsi="Verdana" w:cs="Times New Roman"/>
          <w:lang w:eastAsia="cs-CZ"/>
        </w:rPr>
        <w:t xml:space="preserve">, jejichž náplní činnosti (u všech výše uvedených pozic) bylo zpracování a tvorba </w:t>
      </w:r>
      <w:r>
        <w:rPr>
          <w:rFonts w:ascii="Verdana" w:eastAsia="Calibri" w:hAnsi="Verdana" w:cs="Times New Roman"/>
          <w:lang w:eastAsia="cs-CZ"/>
        </w:rPr>
        <w:t>Digitálního</w:t>
      </w:r>
      <w:r w:rsidRPr="009B5475">
        <w:rPr>
          <w:rFonts w:ascii="Verdana" w:eastAsia="Calibri" w:hAnsi="Verdana" w:cs="Times New Roman"/>
          <w:lang w:eastAsia="cs-CZ"/>
        </w:rPr>
        <w:t xml:space="preserve"> modelu</w:t>
      </w:r>
      <w:r>
        <w:rPr>
          <w:rFonts w:ascii="Verdana" w:eastAsia="Calibri" w:hAnsi="Verdana" w:cs="Times New Roman"/>
          <w:lang w:eastAsia="cs-CZ"/>
        </w:rPr>
        <w:t xml:space="preserve"> stavby, jež byl součástí Informačního modelu</w:t>
      </w:r>
      <w:r w:rsidRPr="009B5475">
        <w:rPr>
          <w:rFonts w:ascii="Verdana" w:eastAsia="Calibri" w:hAnsi="Verdana" w:cs="Times New Roman"/>
          <w:lang w:eastAsia="cs-CZ"/>
        </w:rPr>
        <w:t xml:space="preserve"> BIM, t</w:t>
      </w:r>
      <w:r>
        <w:rPr>
          <w:rFonts w:ascii="Verdana" w:eastAsia="Calibri" w:hAnsi="Verdana" w:cs="Times New Roman"/>
          <w:lang w:eastAsia="cs-CZ"/>
        </w:rPr>
        <w:t>zn</w:t>
      </w:r>
      <w:r w:rsidRPr="009B5475">
        <w:rPr>
          <w:rFonts w:ascii="Verdana" w:eastAsia="Calibri" w:hAnsi="Verdana" w:cs="Times New Roman"/>
          <w:lang w:eastAsia="cs-CZ"/>
        </w:rPr>
        <w:t xml:space="preserve">. </w:t>
      </w:r>
      <w:r>
        <w:rPr>
          <w:rFonts w:ascii="Verdana" w:eastAsia="Calibri" w:hAnsi="Verdana" w:cs="Times New Roman"/>
          <w:lang w:eastAsia="cs-CZ"/>
        </w:rPr>
        <w:t>že</w:t>
      </w:r>
      <w:r w:rsidRPr="009B5475">
        <w:rPr>
          <w:rFonts w:ascii="Verdana" w:eastAsia="Calibri" w:hAnsi="Verdana" w:cs="Times New Roman"/>
          <w:lang w:eastAsia="cs-CZ"/>
        </w:rPr>
        <w:t xml:space="preserve"> předmětné doložené práce byly zpracované jako souhrn všech </w:t>
      </w:r>
      <w:r w:rsidRPr="009B5475">
        <w:rPr>
          <w:rFonts w:ascii="Verdana" w:hAnsi="Verdana"/>
        </w:rPr>
        <w:t>dokumentů</w:t>
      </w:r>
      <w:r w:rsidRPr="009B5475">
        <w:rPr>
          <w:rFonts w:ascii="Verdana" w:eastAsia="Calibri" w:hAnsi="Verdana" w:cs="Times New Roman"/>
          <w:lang w:eastAsia="cs-CZ"/>
        </w:rPr>
        <w:t xml:space="preserve"> zahrnujících grafické a negrafické informace v digitální podobě pořízené prostřednictvím systémů a dalších softwarových nástrojů organizovaných tak, aby reprezentovaly daný projekt jako celek, </w:t>
      </w:r>
      <w:r w:rsidRPr="00CC48EA">
        <w:rPr>
          <w:rFonts w:ascii="Verdana" w:hAnsi="Verdana"/>
        </w:rPr>
        <w:t>a to v</w:t>
      </w:r>
      <w:r>
        <w:rPr>
          <w:rFonts w:ascii="Verdana" w:hAnsi="Verdana"/>
        </w:rPr>
        <w:t> </w:t>
      </w:r>
      <w:r w:rsidRPr="00CC48EA">
        <w:rPr>
          <w:rFonts w:ascii="Verdana" w:hAnsi="Verdana"/>
        </w:rPr>
        <w:t>posledních 10 letech před zahájením zadávacího řízení</w:t>
      </w:r>
      <w:r>
        <w:rPr>
          <w:rFonts w:ascii="Verdana" w:hAnsi="Verdana"/>
        </w:rPr>
        <w:t>.</w:t>
      </w:r>
    </w:p>
    <w:p w14:paraId="5683868F" w14:textId="60F1D54D" w:rsidR="0004057B" w:rsidRPr="0004057B" w:rsidRDefault="0004057B" w:rsidP="0004057B">
      <w:pPr>
        <w:pStyle w:val="Odrka1-2-"/>
        <w:numPr>
          <w:ilvl w:val="0"/>
          <w:numId w:val="0"/>
        </w:numPr>
        <w:ind w:left="1531" w:hanging="454"/>
        <w:rPr>
          <w:rFonts w:ascii="Verdana" w:hAnsi="Verdana"/>
        </w:rPr>
      </w:pPr>
    </w:p>
    <w:p w14:paraId="68606BB2" w14:textId="0A51C8E6" w:rsidR="0004057B" w:rsidRPr="0004057B" w:rsidRDefault="0004057B" w:rsidP="0004057B">
      <w:pPr>
        <w:pStyle w:val="Textbezslovn"/>
        <w:rPr>
          <w:rFonts w:ascii="Verdana" w:hAnsi="Verdana"/>
        </w:rPr>
      </w:pPr>
      <w:r w:rsidRPr="0004057B">
        <w:rPr>
          <w:rFonts w:ascii="Verdana" w:hAnsi="Verdana"/>
          <w:b/>
        </w:rPr>
        <w:t>Zkušeností s realizací</w:t>
      </w:r>
      <w:r w:rsidRPr="0004057B">
        <w:rPr>
          <w:rFonts w:ascii="Verdana" w:hAnsi="Verdana"/>
        </w:rP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w:t>
      </w:r>
      <w:r>
        <w:rPr>
          <w:rFonts w:ascii="Verdana" w:hAnsi="Verdana"/>
        </w:rPr>
        <w:t> </w:t>
      </w:r>
      <w:r w:rsidRPr="0004057B">
        <w:rPr>
          <w:rFonts w:ascii="Verdana" w:hAnsi="Verdana"/>
        </w:rPr>
        <w:t xml:space="preserve">funkcí stavbyvedoucího nebo jeho zástupce srovnatelná. </w:t>
      </w:r>
    </w:p>
    <w:p w14:paraId="561080B3" w14:textId="4E1D8234" w:rsidR="0004057B" w:rsidRPr="0004057B" w:rsidRDefault="0004057B" w:rsidP="0004057B">
      <w:pPr>
        <w:pStyle w:val="Textbezslovn"/>
        <w:rPr>
          <w:rFonts w:ascii="Verdana" w:hAnsi="Verdana"/>
        </w:rPr>
      </w:pPr>
      <w:r w:rsidRPr="0004057B">
        <w:rPr>
          <w:rFonts w:ascii="Verdana" w:hAnsi="Verdana"/>
          <w:b/>
        </w:rPr>
        <w:t>Zkušeností s řízením realizace</w:t>
      </w:r>
      <w:r w:rsidRPr="0004057B">
        <w:rPr>
          <w:rFonts w:ascii="Verdana" w:hAnsi="Verdana"/>
        </w:rPr>
        <w:t xml:space="preserve"> stavby nebo </w:t>
      </w:r>
      <w:r w:rsidRPr="0004057B">
        <w:rPr>
          <w:rFonts w:ascii="Verdana" w:hAnsi="Verdana"/>
          <w:b/>
        </w:rPr>
        <w:t>praxí v řízení</w:t>
      </w:r>
      <w:r w:rsidRPr="0004057B">
        <w:rPr>
          <w:rFonts w:ascii="Verdana" w:hAnsi="Verdana"/>
        </w:rPr>
        <w:t xml:space="preserve"> provádění staveb se</w:t>
      </w:r>
      <w:r>
        <w:rPr>
          <w:rFonts w:ascii="Verdana" w:hAnsi="Verdana"/>
        </w:rPr>
        <w:t> </w:t>
      </w:r>
      <w:r w:rsidRPr="0004057B">
        <w:rPr>
          <w:rFonts w:ascii="Verdana" w:hAnsi="Verdana"/>
        </w:rPr>
        <w:t>u</w:t>
      </w:r>
      <w:r>
        <w:rPr>
          <w:rFonts w:ascii="Verdana" w:hAnsi="Verdana"/>
        </w:rPr>
        <w:t> </w:t>
      </w:r>
      <w:r w:rsidRPr="0004057B">
        <w:rPr>
          <w:rFonts w:ascii="Verdana" w:hAnsi="Verdana"/>
        </w:rPr>
        <w:t xml:space="preserve">příslušných členů odborného personálu, u kterých je tato zkušenost nebo praxe </w:t>
      </w:r>
      <w:r w:rsidRPr="0004057B">
        <w:rPr>
          <w:rFonts w:ascii="Verdana" w:hAnsi="Verdana"/>
        </w:rPr>
        <w:lastRenderedPageBreak/>
        <w:t>požadována, rozumí činnost spočívající v řízení provádění stavby v pozici zhotovitele ve</w:t>
      </w:r>
      <w:r>
        <w:rPr>
          <w:rFonts w:ascii="Verdana" w:hAnsi="Verdana"/>
        </w:rPr>
        <w:t> </w:t>
      </w:r>
      <w:r w:rsidRPr="0004057B">
        <w:rPr>
          <w:rFonts w:ascii="Verdana" w:hAnsi="Verdana"/>
        </w:rPr>
        <w:t xml:space="preserve">funkci projekt manažera  nebo stavbyvedoucího nebo zástupce stavbyvedoucího nebo v obdobné (případně jinak nazvané) funkci při realizaci staveb v zahraničním prostředí, jež je z hlediska věcné náplně práce a odpovědnosti s funkcí projekt manažera nebo stavbyvedoucího nebo jeho zástupce srovnatelná. </w:t>
      </w:r>
    </w:p>
    <w:p w14:paraId="3E9EC740" w14:textId="52AB397D" w:rsidR="00455960" w:rsidRDefault="0004057B" w:rsidP="0004057B">
      <w:pPr>
        <w:pStyle w:val="Textbezslovn"/>
        <w:rPr>
          <w:rFonts w:ascii="Verdana" w:hAnsi="Verdana"/>
        </w:rPr>
      </w:pPr>
      <w:r w:rsidRPr="0004057B">
        <w:rPr>
          <w:rFonts w:ascii="Verdana" w:hAnsi="Verdana"/>
        </w:rPr>
        <w:t>Zadavatel výše u jednotlivých členů odborného personálu zhotovitele stanovil maximální lhůtu, za kterou budou uznány zkušenosti příslušných členů odborného personálu s</w:t>
      </w:r>
      <w:r>
        <w:rPr>
          <w:rFonts w:ascii="Verdana" w:hAnsi="Verdana"/>
        </w:rPr>
        <w:t> </w:t>
      </w:r>
      <w:r w:rsidRPr="0004057B">
        <w:rPr>
          <w:rFonts w:ascii="Verdana" w:hAnsi="Verdana"/>
        </w:rPr>
        <w:t>řízením realizace, realizací nebo projektováním stavby. V této lhůtě tyto referenční stavby musely být dokončeny (mohly však být zahájeny dříve), rovněž obdobně jako u</w:t>
      </w:r>
      <w:r>
        <w:rPr>
          <w:rFonts w:ascii="Verdana" w:hAnsi="Verdana"/>
        </w:rPr>
        <w:t> </w:t>
      </w:r>
      <w:r w:rsidRPr="0004057B">
        <w:rPr>
          <w:rFonts w:ascii="Verdana" w:hAnsi="Verdana"/>
        </w:rPr>
        <w:t xml:space="preserve">referenčních zakázek dodavatele budou uznány i referenční </w:t>
      </w:r>
      <w:r w:rsidR="00455960">
        <w:rPr>
          <w:rFonts w:ascii="Verdana" w:hAnsi="Verdana"/>
        </w:rPr>
        <w:t>zakázky</w:t>
      </w:r>
      <w:r w:rsidR="00455960" w:rsidRPr="0004057B">
        <w:rPr>
          <w:rFonts w:ascii="Verdana" w:hAnsi="Verdana"/>
        </w:rPr>
        <w:t xml:space="preserve"> </w:t>
      </w:r>
      <w:r w:rsidRPr="0004057B">
        <w:rPr>
          <w:rFonts w:ascii="Verdana" w:hAnsi="Verdana"/>
        </w:rPr>
        <w:t xml:space="preserve">dokončené kdykoli po zahájení zadávacího řízení, včetně doby po podání nabídek, a to nejpozději do doby </w:t>
      </w:r>
      <w:r w:rsidR="00634C89">
        <w:rPr>
          <w:rFonts w:ascii="Verdana" w:hAnsi="Verdana"/>
        </w:rPr>
        <w:t>Z</w:t>
      </w:r>
      <w:r w:rsidR="00634C89" w:rsidRPr="0004057B">
        <w:rPr>
          <w:rFonts w:ascii="Verdana" w:hAnsi="Verdana"/>
        </w:rPr>
        <w:t xml:space="preserve">adavatelem </w:t>
      </w:r>
      <w:r w:rsidRPr="0004057B">
        <w:rPr>
          <w:rFonts w:ascii="Verdana" w:hAnsi="Verdana"/>
        </w:rPr>
        <w:t>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w:t>
      </w:r>
      <w:r>
        <w:rPr>
          <w:rFonts w:ascii="Verdana" w:hAnsi="Verdana"/>
        </w:rPr>
        <w:t> </w:t>
      </w:r>
      <w:r w:rsidRPr="0004057B">
        <w:rPr>
          <w:rFonts w:ascii="Verdana" w:hAnsi="Verdana"/>
        </w:rPr>
        <w:t>zkušební provoz, např. zpracování dokumentace skutečného provedení stavby.</w:t>
      </w:r>
    </w:p>
    <w:p w14:paraId="52264897" w14:textId="33FBC018" w:rsidR="0004057B" w:rsidRPr="0004057B" w:rsidRDefault="00455960" w:rsidP="0004057B">
      <w:pPr>
        <w:pStyle w:val="Textbezslovn"/>
        <w:rPr>
          <w:rFonts w:ascii="Verdana" w:hAnsi="Verdana"/>
        </w:rPr>
      </w:pPr>
      <w:r>
        <w:rPr>
          <w:rFonts w:ascii="Verdana" w:hAnsi="Verdana"/>
        </w:rPr>
        <w:t>Z</w:t>
      </w:r>
      <w:r w:rsidRPr="00FB24CB">
        <w:rPr>
          <w:rFonts w:ascii="Verdana" w:hAnsi="Verdana"/>
        </w:rPr>
        <w:t>akázka na projektové práce spočívající ve zpracování dokumentace v</w:t>
      </w:r>
      <w:r>
        <w:rPr>
          <w:rFonts w:ascii="Verdana" w:hAnsi="Verdana"/>
        </w:rPr>
        <w:t xml:space="preserve"> požadovaném </w:t>
      </w:r>
      <w:r w:rsidRPr="00FB24CB">
        <w:rPr>
          <w:rFonts w:ascii="Verdana" w:hAnsi="Verdana"/>
        </w:rPr>
        <w:t xml:space="preserve">stupni </w:t>
      </w:r>
      <w:r>
        <w:rPr>
          <w:rFonts w:ascii="Verdana" w:hAnsi="Verdana"/>
        </w:rPr>
        <w:t>se považuje</w:t>
      </w:r>
      <w:r w:rsidRPr="00FB24CB">
        <w:rPr>
          <w:rFonts w:ascii="Verdana" w:hAnsi="Verdana"/>
        </w:rPr>
        <w:t xml:space="preserve"> za dokončenou definitivním předáním </w:t>
      </w:r>
      <w:r>
        <w:rPr>
          <w:rFonts w:ascii="Verdana" w:hAnsi="Verdana"/>
        </w:rPr>
        <w:t>dokumentace</w:t>
      </w:r>
      <w:r w:rsidRPr="00FB24CB">
        <w:rPr>
          <w:rFonts w:ascii="Verdana" w:hAnsi="Verdana"/>
        </w:rPr>
        <w:t xml:space="preserve"> včetně dokladové části objednateli po zapracování všech připomínek a jejím převzetím objednatelem, a to bez případného podání žádosti o územní rozhodnutí, územní souhlas, stavební povolení nebo společné povolení, je-li součástí plnění zakázky.</w:t>
      </w:r>
      <w:r w:rsidR="0004057B" w:rsidRPr="0004057B">
        <w:rPr>
          <w:rFonts w:ascii="Verdana" w:hAnsi="Verdana"/>
        </w:rPr>
        <w:t xml:space="preserve"> </w:t>
      </w:r>
      <w:r w:rsidR="0004057B" w:rsidRPr="0004057B">
        <w:rPr>
          <w:rFonts w:ascii="Verdana" w:hAnsi="Verdana" w:cs="Calibri"/>
        </w:rPr>
        <w:t>Postačuje, aby finanční hodnota u požadovaných prací/činností byla dosažena za celou dobu realizace referenční stavby, nikoliv pouze v průběhu posledních 10 let před</w:t>
      </w:r>
      <w:r w:rsidR="0004057B" w:rsidRPr="0004057B">
        <w:rPr>
          <w:rFonts w:ascii="Verdana" w:hAnsi="Verdana"/>
        </w:rPr>
        <w:t xml:space="preserve"> zahájením zadávacího řízení</w:t>
      </w:r>
      <w:r w:rsidR="0004057B" w:rsidRPr="0004057B">
        <w:rPr>
          <w:rFonts w:ascii="Verdana" w:hAnsi="Verdana" w:cs="Calibri"/>
        </w:rPr>
        <w:t>. Současně je třeba splnit i požadavky na délku zkušenosti uvedené v dalším odstavci.</w:t>
      </w:r>
      <w:r w:rsidR="0004057B" w:rsidRPr="0004057B">
        <w:rPr>
          <w:rFonts w:ascii="Verdana" w:hAnsi="Verdana"/>
          <w:highlight w:val="green"/>
        </w:rPr>
        <w:t xml:space="preserve"> </w:t>
      </w:r>
    </w:p>
    <w:p w14:paraId="21BBA279" w14:textId="4E8E80DE" w:rsidR="0004057B" w:rsidRPr="0004057B" w:rsidRDefault="0004057B" w:rsidP="0004057B">
      <w:pPr>
        <w:pStyle w:val="Textbezslovn"/>
        <w:rPr>
          <w:rFonts w:ascii="Verdana" w:hAnsi="Verdana"/>
        </w:rPr>
      </w:pPr>
      <w:r w:rsidRPr="0004057B">
        <w:rPr>
          <w:rFonts w:ascii="Verdana" w:hAnsi="Verdana"/>
          <w:b/>
        </w:rPr>
        <w:t xml:space="preserve">Zadavatel uzná pouze takovou zkušenost člena odborného personálu, která </w:t>
      </w:r>
      <w:r w:rsidRPr="0004057B">
        <w:rPr>
          <w:rStyle w:val="Tun9b"/>
          <w:rFonts w:ascii="Verdana" w:hAnsi="Verdana"/>
        </w:rPr>
        <w:t xml:space="preserve">v požadovaném období </w:t>
      </w:r>
      <w:r w:rsidRPr="0004057B">
        <w:rPr>
          <w:rFonts w:ascii="Verdana" w:hAnsi="Verdana"/>
          <w:b/>
        </w:rPr>
        <w:t>trvala nejméně 12 měsíců</w:t>
      </w:r>
      <w:r w:rsidRPr="0004057B">
        <w:rPr>
          <w:rFonts w:ascii="Verdana" w:hAnsi="Verdana"/>
        </w:rPr>
        <w:t xml:space="preserve">. Zkušenost člena odborného personálu lze splnit (posčítat) z více referenčních zakázek, jednotlivá zkušenost na jedné zakázce však musela trvat nepřetržitě nejméně </w:t>
      </w:r>
      <w:r w:rsidRPr="0004057B">
        <w:rPr>
          <w:rFonts w:ascii="Verdana" w:hAnsi="Verdana"/>
          <w:b/>
        </w:rPr>
        <w:t>6 měsíců</w:t>
      </w:r>
      <w:r w:rsidRPr="0004057B">
        <w:rPr>
          <w:rFonts w:ascii="Verdana" w:hAnsi="Verdana"/>
        </w:rPr>
        <w:t xml:space="preserve">. Zadavatel výslovně upozorňuje, že zkušenost člena odborného personálu bude uznána pouze tehdy, pokud se člen odborného personálu realizace dané </w:t>
      </w:r>
      <w:r w:rsidR="00455960">
        <w:rPr>
          <w:rFonts w:ascii="Verdana" w:hAnsi="Verdana"/>
        </w:rPr>
        <w:t>zakázky</w:t>
      </w:r>
      <w:r w:rsidR="00455960" w:rsidRPr="0004057B">
        <w:rPr>
          <w:rFonts w:ascii="Verdana" w:hAnsi="Verdana"/>
        </w:rPr>
        <w:t xml:space="preserve"> </w:t>
      </w:r>
      <w:r w:rsidRPr="0004057B">
        <w:rPr>
          <w:rFonts w:ascii="Verdana" w:hAnsi="Verdana"/>
        </w:rPr>
        <w:t xml:space="preserve">v požadovaném období řádně účastnil (nebude tedy uznána referenční zakázka, která sice byla dokončena v posledních 10 letech od zahájení zadávacího řízení, ale příslušný člen odborného personálu na její realizaci přestal působit více než 10 let před zahájením zadávacího řízení, rovněž tak není možno pro účely splnění kvalifikace započítat ani tu část délky trvání zkušenosti spadající do období více jak 10 let před zahájením zadávacího řízení). </w:t>
      </w:r>
    </w:p>
    <w:p w14:paraId="3654B8BA" w14:textId="3AD1900D" w:rsidR="0004057B" w:rsidRPr="0004057B" w:rsidRDefault="0004057B" w:rsidP="0004057B">
      <w:pPr>
        <w:pStyle w:val="Textbezslovn"/>
        <w:rPr>
          <w:rFonts w:ascii="Verdana" w:hAnsi="Verdana"/>
        </w:rPr>
      </w:pPr>
      <w:r w:rsidRPr="0004057B">
        <w:rPr>
          <w:rFonts w:ascii="Verdana" w:hAnsi="Verdana"/>
        </w:rPr>
        <w:t xml:space="preserve">V případě, že je v seznamu členů odborného personálu dodavatele ve funkci úředně oprávněného zeměměřického inženýra dodavatelem uvedeno za účelem prokázání kvalifikace více osob, </w:t>
      </w:r>
      <w:r w:rsidR="00634C89">
        <w:rPr>
          <w:rFonts w:ascii="Verdana" w:hAnsi="Verdana"/>
        </w:rPr>
        <w:t>Z</w:t>
      </w:r>
      <w:r w:rsidR="00634C89" w:rsidRPr="0004057B">
        <w:rPr>
          <w:rFonts w:ascii="Verdana" w:hAnsi="Verdana"/>
        </w:rPr>
        <w:t xml:space="preserve">adavatel </w:t>
      </w:r>
      <w:r w:rsidRPr="0004057B">
        <w:rPr>
          <w:rFonts w:ascii="Verdana" w:hAnsi="Verdana"/>
        </w:rPr>
        <w:t>požaduje, aby požadovaný rozsah oprávnění pro</w:t>
      </w:r>
      <w:r>
        <w:rPr>
          <w:rFonts w:ascii="Verdana" w:hAnsi="Verdana"/>
        </w:rPr>
        <w:t> </w:t>
      </w:r>
      <w:r w:rsidRPr="0004057B">
        <w:rPr>
          <w:rFonts w:ascii="Verdana" w:hAnsi="Verdana"/>
        </w:rPr>
        <w:t>ověřování výsledků zeměměřických činností byl prokázán těmito osobami v plném rozsahu společně, přičemž však postačuje, pokud každá osoba prokáže splnění požadovaného rozsahu alespoň zčásti (tj. postačuje prokázání např. jednou osobou v</w:t>
      </w:r>
      <w:r>
        <w:rPr>
          <w:rFonts w:ascii="Verdana" w:hAnsi="Verdana"/>
        </w:rPr>
        <w:t> </w:t>
      </w:r>
      <w:r w:rsidRPr="0004057B">
        <w:rPr>
          <w:rFonts w:ascii="Verdana" w:hAnsi="Verdana"/>
        </w:rPr>
        <w:t>rozsahu písm. a) a druhou osobou v rozsahu písm. c) § 13 odst. 1 zák. č. č. 200/1994 Sb., o zeměměřictví a o změně a doplnění některých zákonů souvisejících s jeho zavedením, ve znění pozdějších předpisů).</w:t>
      </w:r>
    </w:p>
    <w:p w14:paraId="10080B55" w14:textId="756D8314" w:rsidR="00960DFE" w:rsidRPr="0004057B" w:rsidRDefault="0004057B" w:rsidP="0004057B">
      <w:pPr>
        <w:pStyle w:val="Textbezslovn"/>
        <w:rPr>
          <w:rFonts w:ascii="Verdana" w:hAnsi="Verdana"/>
        </w:rPr>
      </w:pPr>
      <w:r w:rsidRPr="0004057B">
        <w:rPr>
          <w:rFonts w:ascii="Verdana" w:hAnsi="Verdana"/>
        </w:rPr>
        <w:t xml:space="preserve">Seznam odborného personálu dodavatele </w:t>
      </w:r>
      <w:r w:rsidR="00634C89">
        <w:rPr>
          <w:rFonts w:ascii="Verdana" w:hAnsi="Verdana"/>
        </w:rPr>
        <w:t>Z</w:t>
      </w:r>
      <w:r w:rsidR="00634C89" w:rsidRPr="0004057B">
        <w:rPr>
          <w:rFonts w:ascii="Verdana" w:hAnsi="Verdana"/>
        </w:rPr>
        <w:t xml:space="preserve">adavatel </w:t>
      </w:r>
      <w:r w:rsidRPr="0004057B">
        <w:rPr>
          <w:rFonts w:ascii="Verdana" w:hAnsi="Verdana"/>
        </w:rPr>
        <w:t xml:space="preserve">doporučuje předložit ve formě dle vzorového formuláře obsaženého v Příloze č. 5 </w:t>
      </w:r>
      <w:r>
        <w:rPr>
          <w:rFonts w:ascii="Verdana" w:hAnsi="Verdana"/>
        </w:rPr>
        <w:t>této Zadávací dokumentace</w:t>
      </w:r>
      <w:r w:rsidRPr="0004057B">
        <w:rPr>
          <w:rFonts w:ascii="Verdana" w:hAnsi="Verdana"/>
        </w:rPr>
        <w:t xml:space="preserve"> a profesní životopis každého člena odborného personálu dodavatele ve formě dle vzorového formuláře obsaženého v Příloze č. 6 </w:t>
      </w:r>
      <w:r>
        <w:rPr>
          <w:rFonts w:ascii="Verdana" w:hAnsi="Verdana"/>
        </w:rPr>
        <w:t>této Zadávací dokumentace</w:t>
      </w:r>
      <w:r w:rsidRPr="0004057B">
        <w:rPr>
          <w:rFonts w:ascii="Verdana" w:hAnsi="Verdana"/>
        </w:rPr>
        <w:t>. Praxi v požadovaném oboru a zkušenosti s</w:t>
      </w:r>
      <w:r>
        <w:rPr>
          <w:rFonts w:ascii="Verdana" w:hAnsi="Verdana"/>
        </w:rPr>
        <w:t> </w:t>
      </w:r>
      <w:r w:rsidRPr="0004057B">
        <w:rPr>
          <w:rFonts w:ascii="Verdana" w:hAnsi="Verdana"/>
        </w:rPr>
        <w:t xml:space="preserve">řízením realizace, realizací nebo projektováním u členů odborného personálu, u kterých jsou takové zkušenosti a praxe požadovány, dodavatel prokáže uvedením v příslušném sloupci v Příloze č. 5 </w:t>
      </w:r>
      <w:r>
        <w:rPr>
          <w:rFonts w:ascii="Verdana" w:hAnsi="Verdana"/>
        </w:rPr>
        <w:t>této Zadávací dokumentace</w:t>
      </w:r>
      <w:r w:rsidRPr="0004057B">
        <w:rPr>
          <w:rFonts w:ascii="Verdana" w:hAnsi="Verdana"/>
        </w:rPr>
        <w:t xml:space="preserve"> a v profesním životopisu. V dokumentech předložených dodavatelem k prokázání technické kvalifikace dle čl. </w:t>
      </w:r>
      <w:r>
        <w:rPr>
          <w:rFonts w:ascii="Verdana" w:hAnsi="Verdana"/>
        </w:rPr>
        <w:fldChar w:fldCharType="begin"/>
      </w:r>
      <w:r>
        <w:rPr>
          <w:rFonts w:ascii="Verdana" w:hAnsi="Verdana"/>
        </w:rPr>
        <w:instrText xml:space="preserve"> REF _Ref123229825 \r \h </w:instrText>
      </w:r>
      <w:r>
        <w:rPr>
          <w:rFonts w:ascii="Verdana" w:hAnsi="Verdana"/>
        </w:rPr>
      </w:r>
      <w:r>
        <w:rPr>
          <w:rFonts w:ascii="Verdana" w:hAnsi="Verdana"/>
        </w:rPr>
        <w:fldChar w:fldCharType="separate"/>
      </w:r>
      <w:r w:rsidR="0098773C">
        <w:rPr>
          <w:rFonts w:ascii="Verdana" w:hAnsi="Verdana"/>
        </w:rPr>
        <w:t>14.2</w:t>
      </w:r>
      <w:r>
        <w:rPr>
          <w:rFonts w:ascii="Verdana" w:hAnsi="Verdana"/>
        </w:rPr>
        <w:fldChar w:fldCharType="end"/>
      </w:r>
      <w:r>
        <w:rPr>
          <w:rFonts w:ascii="Verdana" w:hAnsi="Verdana"/>
        </w:rPr>
        <w:t xml:space="preserve"> této Zadávací dokumentace</w:t>
      </w:r>
      <w:r w:rsidRPr="0004057B">
        <w:rPr>
          <w:rFonts w:ascii="Verdana" w:hAnsi="Verdana"/>
        </w:rPr>
        <w:t xml:space="preserve"> musí být uvedeny veškeré informace nezbytné </w:t>
      </w:r>
      <w:r w:rsidRPr="0004057B">
        <w:rPr>
          <w:rFonts w:ascii="Verdana" w:hAnsi="Verdana"/>
        </w:rPr>
        <w:lastRenderedPageBreak/>
        <w:t>k posouzení splnění kvalifikace, a to v</w:t>
      </w:r>
      <w:r>
        <w:rPr>
          <w:rFonts w:ascii="Verdana" w:hAnsi="Verdana"/>
        </w:rPr>
        <w:t> </w:t>
      </w:r>
      <w:r w:rsidRPr="0004057B">
        <w:rPr>
          <w:rFonts w:ascii="Verdana" w:hAnsi="Verdana"/>
        </w:rPr>
        <w:t>rozsahu údajů stanovených v Příloze č. 5 a 6 této Zadávací dokumentace.</w:t>
      </w:r>
    </w:p>
    <w:p w14:paraId="7CC38877" w14:textId="749C74E6" w:rsidR="0004057B" w:rsidRPr="0004057B" w:rsidRDefault="0004057B" w:rsidP="0004057B">
      <w:pPr>
        <w:pStyle w:val="Textbezslovn"/>
        <w:rPr>
          <w:rFonts w:ascii="Verdana" w:hAnsi="Verdana"/>
        </w:rPr>
      </w:pPr>
      <w:r w:rsidRPr="0004057B">
        <w:rPr>
          <w:rFonts w:ascii="Verdana" w:hAnsi="Verdana"/>
        </w:rPr>
        <w:t xml:space="preserve">Zadavatel si vyhrazuje právo ověřit pravdivost údajů o zkušenostech členů odborného personálu, zejména, zda se členové odborného personálu na realizaci konkrétní referenční stavby či zakázky skutečně podíleli. Za tímto účelem požaduje </w:t>
      </w:r>
      <w:r w:rsidR="00634C89">
        <w:rPr>
          <w:rFonts w:ascii="Verdana" w:hAnsi="Verdana"/>
        </w:rPr>
        <w:t>Z</w:t>
      </w:r>
      <w:r w:rsidR="00634C89" w:rsidRPr="0004057B">
        <w:rPr>
          <w:rFonts w:ascii="Verdana" w:hAnsi="Verdana"/>
        </w:rPr>
        <w:t xml:space="preserve">adavatel </w:t>
      </w:r>
      <w:r w:rsidRPr="0004057B">
        <w:rPr>
          <w:rFonts w:ascii="Verdana" w:hAnsi="Verdana"/>
        </w:rPr>
        <w:t>v</w:t>
      </w:r>
      <w:r w:rsidR="00D460EC">
        <w:rPr>
          <w:rFonts w:ascii="Verdana" w:hAnsi="Verdana"/>
        </w:rPr>
        <w:t> </w:t>
      </w:r>
      <w:r w:rsidRPr="0004057B">
        <w:rPr>
          <w:rFonts w:ascii="Verdana" w:hAnsi="Verdana"/>
        </w:rPr>
        <w:t>profesním životopisu příslušného člena odborného personálu uvést informace a spojení na kontaktní osobu objednatele, pro něhož byla zakázka realizována.</w:t>
      </w:r>
    </w:p>
    <w:p w14:paraId="745739FC" w14:textId="6942207A" w:rsidR="0004057B" w:rsidRPr="0004057B" w:rsidRDefault="0004057B" w:rsidP="0004057B">
      <w:pPr>
        <w:pStyle w:val="Textbezslovn"/>
        <w:rPr>
          <w:rFonts w:ascii="Verdana" w:hAnsi="Verdana"/>
        </w:rPr>
      </w:pPr>
      <w:r w:rsidRPr="0004057B">
        <w:rPr>
          <w:rFonts w:ascii="Verdana" w:hAnsi="Verdana"/>
        </w:rPr>
        <w:t xml:space="preserve">S ohledem na prevenci střetu zájmů při plnění veřejné zakázky </w:t>
      </w:r>
      <w:r w:rsidR="00634C89">
        <w:rPr>
          <w:rFonts w:ascii="Verdana" w:hAnsi="Verdana"/>
        </w:rPr>
        <w:t>Z</w:t>
      </w:r>
      <w:r w:rsidR="00634C89" w:rsidRPr="0004057B">
        <w:rPr>
          <w:rFonts w:ascii="Verdana" w:hAnsi="Verdana"/>
        </w:rPr>
        <w:t xml:space="preserve">adavatel </w:t>
      </w:r>
      <w:r w:rsidRPr="0004057B">
        <w:rPr>
          <w:rFonts w:ascii="Verdana" w:hAnsi="Verdana"/>
        </w:rPr>
        <w:t>stanoví, že</w:t>
      </w:r>
      <w:r w:rsidR="00D460EC">
        <w:rPr>
          <w:rFonts w:ascii="Verdana" w:hAnsi="Verdana"/>
        </w:rPr>
        <w:t> </w:t>
      </w:r>
      <w:r w:rsidRPr="0004057B">
        <w:rPr>
          <w:rFonts w:ascii="Verdana" w:hAnsi="Verdana"/>
        </w:rPr>
        <w:t>dodavatel není oprávněn prokázat splnění kvalifikace prostřednictvím zaměstnance či</w:t>
      </w:r>
      <w:r w:rsidR="00D460EC">
        <w:rPr>
          <w:rFonts w:ascii="Verdana" w:hAnsi="Verdana"/>
        </w:rPr>
        <w:t> </w:t>
      </w:r>
      <w:r w:rsidRPr="0004057B">
        <w:rPr>
          <w:rFonts w:ascii="Verdana" w:hAnsi="Verdana"/>
        </w:rPr>
        <w:t xml:space="preserve">osoby v jiném vztahu k dodavateli, která je současně zaměstnancem </w:t>
      </w:r>
      <w:r w:rsidR="00D460EC">
        <w:rPr>
          <w:rFonts w:ascii="Verdana" w:hAnsi="Verdana"/>
        </w:rPr>
        <w:t>Z</w:t>
      </w:r>
      <w:r w:rsidRPr="0004057B">
        <w:rPr>
          <w:rFonts w:ascii="Verdana" w:hAnsi="Verdana"/>
        </w:rPr>
        <w:t>adavatele. Informace o této skutečnosti bude uvedena v profesním životopisu ve formě obsažené v</w:t>
      </w:r>
      <w:r w:rsidR="00D460EC">
        <w:rPr>
          <w:rFonts w:ascii="Verdana" w:hAnsi="Verdana"/>
        </w:rPr>
        <w:t> </w:t>
      </w:r>
      <w:r w:rsidRPr="0004057B">
        <w:rPr>
          <w:rFonts w:ascii="Verdana" w:hAnsi="Verdana"/>
        </w:rPr>
        <w:t xml:space="preserve">Příloze č. 6 </w:t>
      </w:r>
      <w:r w:rsidR="00025949">
        <w:rPr>
          <w:rFonts w:ascii="Verdana" w:hAnsi="Verdana"/>
        </w:rPr>
        <w:t xml:space="preserve">této Zadávací dokumentace </w:t>
      </w:r>
      <w:r w:rsidRPr="0004057B">
        <w:rPr>
          <w:rFonts w:ascii="Verdana" w:hAnsi="Verdana"/>
        </w:rPr>
        <w:t>pod písm. l). Nesplnění této podmínky může být důvodem pro vyloučení dodavatele ze zadávacího řízení.</w:t>
      </w:r>
    </w:p>
    <w:p w14:paraId="51586305" w14:textId="77777777" w:rsidR="0004057B" w:rsidRPr="0004057B" w:rsidRDefault="0004057B" w:rsidP="0004057B">
      <w:pPr>
        <w:pStyle w:val="Textbezslovn"/>
        <w:rPr>
          <w:rFonts w:ascii="Verdana" w:hAnsi="Verdana"/>
        </w:rPr>
      </w:pPr>
      <w:r w:rsidRPr="0004057B">
        <w:rPr>
          <w:rFonts w:ascii="Verdana" w:hAnsi="Verdana"/>
        </w:rPr>
        <w:t>V případě, že byla kvalifikace členů odborného personálu získána v zahraničí, prokazuje se v požadovaném rozsahu doklady vydanými podle právního řádu země, ve které byla získána.</w:t>
      </w:r>
    </w:p>
    <w:p w14:paraId="3890C8B5" w14:textId="28E4DEC9" w:rsidR="0004057B" w:rsidRPr="00CC48EA" w:rsidRDefault="0004057B" w:rsidP="00D460EC">
      <w:pPr>
        <w:pStyle w:val="Textbezslovn"/>
        <w:rPr>
          <w:rFonts w:ascii="Verdana" w:hAnsi="Verdana"/>
        </w:rPr>
      </w:pPr>
      <w:r w:rsidRPr="0004057B">
        <w:rPr>
          <w:rFonts w:ascii="Verdana" w:hAnsi="Verdana"/>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w:t>
      </w:r>
      <w:r w:rsidR="00634C89">
        <w:rPr>
          <w:rFonts w:ascii="Verdana" w:hAnsi="Verdana"/>
        </w:rPr>
        <w:t>Z</w:t>
      </w:r>
      <w:r w:rsidR="00634C89" w:rsidRPr="0004057B">
        <w:rPr>
          <w:rFonts w:ascii="Verdana" w:hAnsi="Verdana"/>
        </w:rPr>
        <w:t xml:space="preserve">adavatelem </w:t>
      </w:r>
      <w:r w:rsidRPr="0004057B">
        <w:rPr>
          <w:rFonts w:ascii="Verdana" w:hAnsi="Verdana"/>
        </w:rPr>
        <w:t>stanovené požadavky na kvalifikační kritéria, tj. zejména minimálně požadovanou praxi, zkušenosti, odbornou způsobilost a požadavky na prevenci střetu zájmů.</w:t>
      </w:r>
    </w:p>
    <w:p w14:paraId="5A986CBF" w14:textId="3E459471" w:rsidR="005D636E" w:rsidRDefault="005D636E" w:rsidP="00480838">
      <w:pPr>
        <w:pStyle w:val="Normlnlnek"/>
      </w:pPr>
      <w:bookmarkStart w:id="64" w:name="_Ref90367904"/>
      <w:bookmarkStart w:id="65" w:name="_Toc130201656"/>
      <w:r w:rsidRPr="005D636E">
        <w:t>Požadavky Zadavatele na způsob zpracování nabídkové ceny</w:t>
      </w:r>
      <w:bookmarkEnd w:id="64"/>
      <w:bookmarkEnd w:id="65"/>
    </w:p>
    <w:p w14:paraId="2CFAFC4D" w14:textId="524FFF24" w:rsidR="00492E58" w:rsidRPr="00492E58" w:rsidRDefault="006D6F61" w:rsidP="00B52143">
      <w:pPr>
        <w:pStyle w:val="Normlnodstavec"/>
        <w:keepNext w:val="0"/>
        <w:ind w:left="567"/>
        <w:jc w:val="both"/>
      </w:pPr>
      <w:r w:rsidRPr="00476229">
        <w:t xml:space="preserve">Zadavatel požaduje, aby účastník </w:t>
      </w:r>
      <w:r w:rsidRPr="00BC7AFF">
        <w:t xml:space="preserve">uvedl </w:t>
      </w:r>
      <w:r>
        <w:t xml:space="preserve">nabídkovou </w:t>
      </w:r>
      <w:r w:rsidRPr="00BC7AFF">
        <w:t>cenu</w:t>
      </w:r>
      <w:r>
        <w:t xml:space="preserve"> za</w:t>
      </w:r>
      <w:r w:rsidRPr="00BC7AFF">
        <w:t xml:space="preserve"> plnění předmětu</w:t>
      </w:r>
      <w:r w:rsidRPr="00476229">
        <w:t xml:space="preserve"> této veřejné zakázky, v české měně (Koruna česká), v členění</w:t>
      </w:r>
      <w:r>
        <w:t xml:space="preserve"> </w:t>
      </w:r>
      <w:r w:rsidRPr="00A403B5">
        <w:t>bez daně z přidané hodnoty (DPH), samostatně příslušná výše DPH a včetně DPH.</w:t>
      </w:r>
      <w:r w:rsidR="00492E58" w:rsidRPr="00492E58">
        <w:t xml:space="preserve"> </w:t>
      </w:r>
      <w:r w:rsidR="00461568">
        <w:t xml:space="preserve">Celková nabídková cena je tvořena součtem nabídkové ceny za zhotovení Díla dle Smlouvy o dílo a ceny za zajištění údržby, servisu a rozvoje dle Smlouvy o poskytování služeb </w:t>
      </w:r>
      <w:r w:rsidR="00AA6D3C">
        <w:t xml:space="preserve">pro ETCS a Smlouvy o poskytování služeb pro provozní </w:t>
      </w:r>
      <w:r w:rsidR="001A28CD">
        <w:t>aplikaci</w:t>
      </w:r>
      <w:r w:rsidR="00461568">
        <w:t xml:space="preserve">, které budou uvedeny v </w:t>
      </w:r>
      <w:r w:rsidR="00973A89">
        <w:t>Rekapitulaci ceny, která bude předložena v podobě dle vzoru uvedeného v příloze č. 13 této Zadávací dokumentace</w:t>
      </w:r>
      <w:r w:rsidR="00461568">
        <w:t xml:space="preserve">. </w:t>
      </w:r>
      <w:r w:rsidR="00492E58" w:rsidRPr="00492E58">
        <w:t xml:space="preserve">Nabídková cena </w:t>
      </w:r>
      <w:r w:rsidR="00461568">
        <w:t xml:space="preserve">za zhotovení Díla dle Smlouvy o dílo </w:t>
      </w:r>
      <w:r w:rsidR="00492E58" w:rsidRPr="00501B0D">
        <w:t>bude uvedena v Dopise nabídky</w:t>
      </w:r>
      <w:r w:rsidR="00492E58">
        <w:t xml:space="preserve">, </w:t>
      </w:r>
      <w:r w:rsidR="00492E58" w:rsidRPr="00492E58">
        <w:t>a to jako součet ceny za zpracování projektové dokumentace bez DPH, ceny za výkon autorského dozoru bez DPH</w:t>
      </w:r>
      <w:r w:rsidR="00492E58">
        <w:t>,</w:t>
      </w:r>
      <w:r w:rsidR="00492E58" w:rsidRPr="00492E58">
        <w:t xml:space="preserve"> ceny za zhotovení stavby bez DPH</w:t>
      </w:r>
      <w:r w:rsidR="00461568">
        <w:t>.</w:t>
      </w:r>
      <w:r w:rsidR="00492E58">
        <w:t xml:space="preserve"> </w:t>
      </w:r>
      <w:r w:rsidR="00492E58" w:rsidRPr="00492E58">
        <w:t xml:space="preserve">Nabídková cena bude zaokrouhlená na dvě desetinná místa. V případě rozporu mezi nabídkovou cenou </w:t>
      </w:r>
      <w:r w:rsidR="00973A89">
        <w:t xml:space="preserve">za zhotovení Díla dle Smlouvy o dílo </w:t>
      </w:r>
      <w:r w:rsidR="00492E58" w:rsidRPr="00492E58">
        <w:t xml:space="preserve">uvedenou v Dopise nabídky a nabídkovou cenou </w:t>
      </w:r>
      <w:r w:rsidR="00973A89">
        <w:t xml:space="preserve">za zhotovení Díla dle Smlouvy o dílo </w:t>
      </w:r>
      <w:r w:rsidR="00492E58" w:rsidRPr="00492E58">
        <w:t>uvedenou v</w:t>
      </w:r>
      <w:r w:rsidR="00492E58">
        <w:t> </w:t>
      </w:r>
      <w:r w:rsidR="00492E58" w:rsidRPr="00973A89">
        <w:t>Rekapitulaci ceny</w:t>
      </w:r>
      <w:r w:rsidR="00492E58" w:rsidRPr="00492E58">
        <w:t xml:space="preserve"> bude mít přednost nabídková cena uvedená v </w:t>
      </w:r>
      <w:r w:rsidR="00A530F2">
        <w:t xml:space="preserve">Rekapitulaci </w:t>
      </w:r>
      <w:r w:rsidR="002743B0">
        <w:t>ceny</w:t>
      </w:r>
      <w:r w:rsidR="00492E58" w:rsidRPr="00492E58">
        <w:t xml:space="preserve">. Nabídková cena bude pokrývat provedení všech prací nezbytných k řádnému provedení předmětu plnění této veřejné zakázky podle </w:t>
      </w:r>
      <w:r w:rsidR="00AA6D3C">
        <w:t>všech tří</w:t>
      </w:r>
      <w:r w:rsidR="00461568">
        <w:t xml:space="preserve"> s</w:t>
      </w:r>
      <w:r w:rsidR="00492E58" w:rsidRPr="00492E58">
        <w:t xml:space="preserve">mluv a zadávacích podmínek této veřejné zakázky jako celku. </w:t>
      </w:r>
      <w:r w:rsidR="00293EB7">
        <w:t>Nabídková cena za poskytování služeb dle Smlouvy o poskytování služeb pro ETCS bude dále uvedena v</w:t>
      </w:r>
      <w:r w:rsidR="00634C89">
        <w:t>e</w:t>
      </w:r>
      <w:r w:rsidR="00293EB7">
        <w:t> Smlouvě</w:t>
      </w:r>
      <w:r w:rsidR="00634C89">
        <w:t xml:space="preserve"> o poskytování služeb pro ETCS</w:t>
      </w:r>
      <w:r w:rsidR="00293EB7">
        <w:t>.</w:t>
      </w:r>
    </w:p>
    <w:p w14:paraId="33F6B6EE" w14:textId="40924F2A" w:rsidR="006D6F61" w:rsidRPr="00A403B5" w:rsidRDefault="006D6F61" w:rsidP="00B52143">
      <w:pPr>
        <w:pStyle w:val="Normlnodstavec"/>
        <w:keepNext w:val="0"/>
        <w:ind w:left="567"/>
        <w:jc w:val="both"/>
      </w:pPr>
      <w:r>
        <w:t xml:space="preserve">Za účelem </w:t>
      </w:r>
      <w:r w:rsidR="00973A89">
        <w:t xml:space="preserve">stanovení </w:t>
      </w:r>
      <w:r>
        <w:t xml:space="preserve">nabídkové ceny v Kč bez DPH </w:t>
      </w:r>
      <w:r w:rsidR="00973A89">
        <w:t xml:space="preserve">předloží </w:t>
      </w:r>
      <w:r>
        <w:t xml:space="preserve">účastník </w:t>
      </w:r>
      <w:r w:rsidR="00973A89">
        <w:t xml:space="preserve">Rekapitulaci </w:t>
      </w:r>
      <w:r w:rsidR="0048319F">
        <w:t>ceny</w:t>
      </w:r>
      <w:r w:rsidR="00973A89" w:rsidRPr="00973A89">
        <w:t xml:space="preserve"> </w:t>
      </w:r>
      <w:r w:rsidR="00973A89">
        <w:t>v podobě dle vzoru uvedeného v příloze č. 13 této Zadávací dokumentace</w:t>
      </w:r>
      <w:r>
        <w:t>. Za správnost provedení výpočtu nabídkové ceny odpovídá účastník.</w:t>
      </w:r>
    </w:p>
    <w:p w14:paraId="1AD4A347" w14:textId="17827C4A" w:rsidR="006D6F61" w:rsidRPr="00455F10" w:rsidRDefault="006D6F61" w:rsidP="00B52143">
      <w:pPr>
        <w:pStyle w:val="Normlnodstavec"/>
        <w:keepNext w:val="0"/>
        <w:ind w:left="567"/>
        <w:jc w:val="both"/>
      </w:pPr>
      <w:r>
        <w:t>Zadavatel požaduje, aby účastník uvedl také dílčí ceny za části předmětu veřejné zakázky (jednotlivé položky) v souladu s</w:t>
      </w:r>
      <w:r w:rsidR="00973A89">
        <w:t>e vzorem Rekapitulace ceny, který je</w:t>
      </w:r>
      <w:r>
        <w:t> </w:t>
      </w:r>
      <w:r w:rsidRPr="00025949">
        <w:rPr>
          <w:bCs w:val="0"/>
        </w:rPr>
        <w:t xml:space="preserve">přílohou </w:t>
      </w:r>
      <w:r w:rsidR="001A7885" w:rsidRPr="00025949">
        <w:rPr>
          <w:bCs w:val="0"/>
        </w:rPr>
        <w:fldChar w:fldCharType="begin"/>
      </w:r>
      <w:r w:rsidR="001A7885" w:rsidRPr="00025949">
        <w:rPr>
          <w:bCs w:val="0"/>
        </w:rPr>
        <w:instrText xml:space="preserve"> REF _Ref61562156 \r \h </w:instrText>
      </w:r>
      <w:r w:rsidR="00025949" w:rsidRPr="00025949">
        <w:rPr>
          <w:bCs w:val="0"/>
        </w:rPr>
        <w:instrText xml:space="preserve"> \* MERGEFORMAT </w:instrText>
      </w:r>
      <w:r w:rsidR="001A7885" w:rsidRPr="00025949">
        <w:rPr>
          <w:bCs w:val="0"/>
        </w:rPr>
      </w:r>
      <w:r w:rsidR="001A7885" w:rsidRPr="00025949">
        <w:rPr>
          <w:bCs w:val="0"/>
        </w:rPr>
        <w:fldChar w:fldCharType="separate"/>
      </w:r>
      <w:r w:rsidR="00083928" w:rsidRPr="00025949">
        <w:rPr>
          <w:bCs w:val="0"/>
        </w:rPr>
        <w:t xml:space="preserve">č. </w:t>
      </w:r>
      <w:r w:rsidR="001A7885" w:rsidRPr="00025949">
        <w:rPr>
          <w:bCs w:val="0"/>
        </w:rPr>
        <w:fldChar w:fldCharType="end"/>
      </w:r>
      <w:r w:rsidR="00C27946">
        <w:rPr>
          <w:bCs w:val="0"/>
        </w:rPr>
        <w:t xml:space="preserve">13 </w:t>
      </w:r>
      <w:r>
        <w:t>této Zadávací dokumentace.</w:t>
      </w:r>
    </w:p>
    <w:p w14:paraId="6A8893F6" w14:textId="7D26BFD6" w:rsidR="006D6F61" w:rsidRPr="000A0ABA" w:rsidRDefault="006D6F61" w:rsidP="00B52143">
      <w:pPr>
        <w:pStyle w:val="Normlnodstavec"/>
        <w:keepNext w:val="0"/>
        <w:ind w:left="567"/>
        <w:jc w:val="both"/>
      </w:pPr>
      <w:r w:rsidRPr="000A0ABA">
        <w:lastRenderedPageBreak/>
        <w:t>Účastník je povinen vyplnit všechna požadovaná pole v </w:t>
      </w:r>
      <w:r w:rsidR="00973A89" w:rsidRPr="000A0ABA">
        <w:rPr>
          <w:bCs w:val="0"/>
        </w:rPr>
        <w:t xml:space="preserve">Rekapitulaci ceny </w:t>
      </w:r>
      <w:r w:rsidR="00973A89" w:rsidRPr="000A0ABA">
        <w:t>dle vzoru uvedeného v příloze č. 13 této Zadávací dokumentace</w:t>
      </w:r>
      <w:r w:rsidRPr="000A0ABA">
        <w:t>.</w:t>
      </w:r>
      <w:r w:rsidR="00E75D32" w:rsidRPr="000A0ABA">
        <w:t xml:space="preserve"> Dodavatelé tedy ocení všechny </w:t>
      </w:r>
      <w:r w:rsidR="000A0ABA">
        <w:t>části předmětu veřejné zakázky</w:t>
      </w:r>
      <w:r w:rsidR="000A0ABA" w:rsidRPr="000A0ABA">
        <w:t xml:space="preserve"> </w:t>
      </w:r>
      <w:r w:rsidR="00E75D32" w:rsidRPr="000A0ABA">
        <w:t xml:space="preserve">uvedené v </w:t>
      </w:r>
      <w:r w:rsidR="000A0ABA" w:rsidRPr="000A0ABA">
        <w:t>této Zadávací dokumentaci</w:t>
      </w:r>
      <w:r w:rsidR="00E75D32" w:rsidRPr="000A0ABA">
        <w:t xml:space="preserve"> s přihlédnutím k technickým specifikacím jednotlivých položek. V případě, že dodavatel některou z položek uvedených </w:t>
      </w:r>
      <w:r w:rsidR="000A0ABA">
        <w:t>ve vzoru Rekapitulace ceny uvedeném v příloze č. 13 této Zadávací dokumentace</w:t>
      </w:r>
      <w:r w:rsidR="00E75D32" w:rsidRPr="000A0ABA">
        <w:t>, jež mají být oceněny, neocení vůbec nebo ji ocení nulovou hodnotou, tak hodnověrně a dostatečně ve své nabídce vysvětlí, z jakého důvodu nebyla položka oceněna, případně proč a jakým způsobem je daná položka již zahrnuta/oceněna v jiných položkách.</w:t>
      </w:r>
      <w:r w:rsidR="00544950" w:rsidRPr="000A0ABA" w:rsidDel="00544950">
        <w:t xml:space="preserve"> </w:t>
      </w:r>
    </w:p>
    <w:p w14:paraId="14A134EA" w14:textId="7CBE7802" w:rsidR="006D6F61" w:rsidRDefault="006D6F61" w:rsidP="00B52143">
      <w:pPr>
        <w:pStyle w:val="Normlnodstavec"/>
        <w:keepNext w:val="0"/>
        <w:ind w:left="567"/>
        <w:jc w:val="both"/>
      </w:pPr>
      <w:r w:rsidRPr="004A329E">
        <w:t>Nabídková cena</w:t>
      </w:r>
      <w:r>
        <w:t xml:space="preserve"> </w:t>
      </w:r>
      <w:r w:rsidRPr="00670529">
        <w:t xml:space="preserve">představuje maximální výši úhrady za plnění dle Smlouvy </w:t>
      </w:r>
      <w:r w:rsidR="000A0ABA">
        <w:t>o dílo</w:t>
      </w:r>
      <w:r w:rsidR="00AA6D3C">
        <w:t>,</w:t>
      </w:r>
      <w:r w:rsidR="000A0ABA">
        <w:t xml:space="preserve"> Smlouvy o poskytování služeb </w:t>
      </w:r>
      <w:r w:rsidR="00AA6D3C">
        <w:t xml:space="preserve">ETCS a Smlouvy o poskytování služeb pro provozní </w:t>
      </w:r>
      <w:r w:rsidR="001A28CD">
        <w:t>aplikaci</w:t>
      </w:r>
      <w:r w:rsidR="000A0ABA">
        <w:t xml:space="preserve">, </w:t>
      </w:r>
      <w:r w:rsidRPr="00670529">
        <w:t>a je stanovena jako cena „nejvýše přípustná“ za jednotlivé položky. V této ceně musí být zahrnuty veškeré náklady spojené s realizací předmětu veřejné zakázky, tj. veškeré náklady související.</w:t>
      </w:r>
      <w:r w:rsidRPr="004A329E">
        <w:t xml:space="preserve"> </w:t>
      </w:r>
      <w:r w:rsidRPr="00476229">
        <w:t xml:space="preserve">Zadavatel připouští překročení </w:t>
      </w:r>
      <w:r>
        <w:t>jednotkových cen</w:t>
      </w:r>
      <w:r w:rsidRPr="00476229">
        <w:t xml:space="preserve"> </w:t>
      </w:r>
      <w:r>
        <w:t>dodavatele pouze za</w:t>
      </w:r>
      <w:r w:rsidR="00492E58">
        <w:t> </w:t>
      </w:r>
      <w:r>
        <w:t xml:space="preserve">podmínek stanovených </w:t>
      </w:r>
      <w:r w:rsidR="00634DE3">
        <w:t xml:space="preserve">ve </w:t>
      </w:r>
      <w:r w:rsidR="00AA6D3C">
        <w:t>smlouvách</w:t>
      </w:r>
      <w:r w:rsidRPr="007F16B1">
        <w:t>.</w:t>
      </w:r>
    </w:p>
    <w:p w14:paraId="7B2C1B8F" w14:textId="54F116FB" w:rsidR="00477261" w:rsidRPr="00120250" w:rsidRDefault="00477261" w:rsidP="00547602">
      <w:pPr>
        <w:pStyle w:val="Normlnlnek"/>
        <w:jc w:val="both"/>
      </w:pPr>
      <w:bookmarkStart w:id="66" w:name="_Ref500837884"/>
      <w:bookmarkStart w:id="67" w:name="_Ref63088664"/>
      <w:bookmarkStart w:id="68" w:name="_Toc130201657"/>
      <w:bookmarkEnd w:id="66"/>
      <w:r>
        <w:t>Požadavky Zadavatele na formu a obsah žádosti o účast</w:t>
      </w:r>
      <w:bookmarkEnd w:id="67"/>
      <w:bookmarkEnd w:id="68"/>
    </w:p>
    <w:p w14:paraId="662A3116" w14:textId="475C16EB" w:rsidR="00477261" w:rsidRPr="00477261" w:rsidRDefault="00477261" w:rsidP="00B52143">
      <w:pPr>
        <w:pStyle w:val="Normlnodstavec"/>
        <w:keepNext w:val="0"/>
        <w:ind w:left="567"/>
        <w:jc w:val="both"/>
      </w:pPr>
      <w:r w:rsidRPr="00477261">
        <w:t>Žádostí o účast se rozumí písemná elektronická žádost dodavatele o účast v</w:t>
      </w:r>
      <w:r w:rsidR="00E75D32">
        <w:t> </w:t>
      </w:r>
      <w:r w:rsidRPr="00477261">
        <w:t>zadávacím řízení na veřejnou zakázku doložená veškerými doklady prokazujícími splnění výše uvedených Zadavatelem požadovaných kvalifikačních kritérií, a to s využitím elektronického nástroje E-ZAK.</w:t>
      </w:r>
    </w:p>
    <w:p w14:paraId="7BAA07A8" w14:textId="202E9991" w:rsidR="00477261" w:rsidRPr="00477261" w:rsidRDefault="00477261" w:rsidP="00B52143">
      <w:pPr>
        <w:pStyle w:val="Normlnodstavec"/>
        <w:keepNext w:val="0"/>
        <w:ind w:left="567"/>
        <w:jc w:val="both"/>
      </w:pPr>
      <w:r w:rsidRPr="00477261">
        <w:t xml:space="preserve">Způsob správného podání žádosti o účast v elektronické podobě na veřejnou zakázku je uveden v uživatelské příručce elektronického nástroje E-ZAK pro dodavatele, která je k dispozici na internetové stránce profilu zadavatele: </w:t>
      </w:r>
      <w:hyperlink r:id="rId11" w:history="1">
        <w:r w:rsidR="002E6A4A">
          <w:rPr>
            <w:rStyle w:val="Hypertextovodkaz"/>
          </w:rPr>
          <w:t>https://zakazky.spravazeleznic.cz/manual.html</w:t>
        </w:r>
      </w:hyperlink>
    </w:p>
    <w:p w14:paraId="44F4C319" w14:textId="023F153C" w:rsidR="00477261" w:rsidRPr="00DE502A" w:rsidRDefault="00477261" w:rsidP="00B52143">
      <w:pPr>
        <w:pStyle w:val="Normlnodstavec"/>
        <w:keepNext w:val="0"/>
        <w:ind w:left="567"/>
        <w:jc w:val="both"/>
      </w:pPr>
      <w:r w:rsidRPr="000737CD">
        <w:t xml:space="preserve">V žádosti o účast musejí být uvedeny identifikační údaje dodavatele v rozsahu uvedeném v § 28 odst. 1 písm. d) ZZVZ. </w:t>
      </w:r>
      <w:r w:rsidR="00AC3014">
        <w:t>Tyto údaje</w:t>
      </w:r>
      <w:r w:rsidR="00AC3014" w:rsidRPr="00AC3014">
        <w:t xml:space="preserve"> bud</w:t>
      </w:r>
      <w:r w:rsidR="00AC3014">
        <w:t>ou</w:t>
      </w:r>
      <w:r w:rsidR="00AC3014" w:rsidRPr="00AC3014">
        <w:t xml:space="preserve"> předložen</w:t>
      </w:r>
      <w:r w:rsidR="00AC3014">
        <w:t>y</w:t>
      </w:r>
      <w:r w:rsidR="00AC3014" w:rsidRPr="00AC3014">
        <w:t xml:space="preserve"> ve formě formuláře obsaženého v </w:t>
      </w:r>
      <w:r w:rsidR="00AC3014">
        <w:t>p</w:t>
      </w:r>
      <w:r w:rsidR="00AC3014" w:rsidRPr="00AC3014">
        <w:t>říloze č. 1</w:t>
      </w:r>
      <w:r w:rsidR="00AC3014">
        <w:t xml:space="preserve"> této Zadávací dokumentace.</w:t>
      </w:r>
      <w:r w:rsidR="00AC3014" w:rsidRPr="00AC3014">
        <w:t xml:space="preserve"> </w:t>
      </w:r>
      <w:r w:rsidRPr="000737CD">
        <w:t>Pro tyto účely a v souladu se ZZVZ systém vyžaduje registraci dodavatelů a elektronický podpis založený na kvalifikovaném certifikátu. Podá</w:t>
      </w:r>
      <w:r w:rsidRPr="00CE6919">
        <w:t>ním žádosti o účast dodavatel se stanovenou formou komunikace a</w:t>
      </w:r>
      <w:r w:rsidR="00E75D32">
        <w:t> </w:t>
      </w:r>
      <w:r w:rsidRPr="00CE6919">
        <w:t>doručování souhlasí a zavazuje se poskytnout veškerou nezbytnou součinnost, zejména provést registraci v elektronickém nástroji E-ZAK a pravidelně kontrolovat d</w:t>
      </w:r>
      <w:r w:rsidRPr="001975D7">
        <w:t xml:space="preserve">oručené zprávy. </w:t>
      </w:r>
    </w:p>
    <w:p w14:paraId="7CED74B7" w14:textId="77777777" w:rsidR="00477261" w:rsidRPr="001525EA" w:rsidRDefault="00477261" w:rsidP="00B52143">
      <w:pPr>
        <w:pStyle w:val="Normlnodstavec"/>
        <w:keepNext w:val="0"/>
        <w:ind w:left="567"/>
        <w:jc w:val="both"/>
        <w:rPr>
          <w:szCs w:val="18"/>
        </w:rPr>
      </w:pPr>
      <w:r w:rsidRPr="00DE502A">
        <w:t>Pro zpracování žádosti o účast Zadavatel doporučuje níže uvedené řazení dokladů a dokumentů:</w:t>
      </w:r>
      <w:r w:rsidRPr="001525EA">
        <w:rPr>
          <w:szCs w:val="18"/>
        </w:rPr>
        <w:t xml:space="preserve"> </w:t>
      </w:r>
    </w:p>
    <w:p w14:paraId="3CA37A21"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Obsah žádosti o účast,</w:t>
      </w:r>
    </w:p>
    <w:p w14:paraId="1F389109" w14:textId="5FFCE337" w:rsidR="00AC3014" w:rsidRDefault="00AC3014" w:rsidP="00B52143">
      <w:pPr>
        <w:pStyle w:val="slovanseznam"/>
        <w:numPr>
          <w:ilvl w:val="0"/>
          <w:numId w:val="7"/>
        </w:numPr>
        <w:spacing w:after="120"/>
        <w:ind w:left="1134" w:hanging="425"/>
        <w:contextualSpacing w:val="0"/>
        <w:jc w:val="both"/>
        <w:rPr>
          <w:rFonts w:ascii="Verdana" w:hAnsi="Verdana"/>
        </w:rPr>
      </w:pPr>
      <w:r w:rsidRPr="00AC3014">
        <w:rPr>
          <w:rFonts w:ascii="Verdana" w:hAnsi="Verdana"/>
        </w:rPr>
        <w:t>Dokument obsahující informace o dodavateli a jeho identifikační údaje</w:t>
      </w:r>
      <w:r>
        <w:rPr>
          <w:rFonts w:ascii="Verdana" w:hAnsi="Verdana"/>
        </w:rPr>
        <w:t>,</w:t>
      </w:r>
    </w:p>
    <w:p w14:paraId="6691222C" w14:textId="2AE49BC5"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Kopie písemného závazku podle § 83 odst. 1 písm. d) ZZVZ, pokud dodavatel prokazuje kvalifikaci prostřednictvím jiné osoby,</w:t>
      </w:r>
    </w:p>
    <w:p w14:paraId="68D8D82F"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základní způsobilosti,</w:t>
      </w:r>
    </w:p>
    <w:p w14:paraId="61EA79FC" w14:textId="77777777" w:rsidR="00477261" w:rsidRPr="001525EA"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profesní způsobilosti,</w:t>
      </w:r>
    </w:p>
    <w:p w14:paraId="7B569C7F" w14:textId="77777777" w:rsidR="00477261" w:rsidRPr="0092291E" w:rsidRDefault="00477261"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Doklady prokazující splnění technické kvalifikace,</w:t>
      </w:r>
      <w:r w:rsidRPr="00FA4857">
        <w:rPr>
          <w:rFonts w:ascii="Verdana" w:eastAsia="Verdana" w:hAnsi="Verdana"/>
          <w:b/>
        </w:rPr>
        <w:t xml:space="preserve"> </w:t>
      </w:r>
    </w:p>
    <w:p w14:paraId="025E716C" w14:textId="217879CC" w:rsidR="00CA3244" w:rsidRPr="001525EA" w:rsidRDefault="00CA3244" w:rsidP="00B52143">
      <w:pPr>
        <w:pStyle w:val="slovanseznam"/>
        <w:numPr>
          <w:ilvl w:val="0"/>
          <w:numId w:val="7"/>
        </w:numPr>
        <w:spacing w:after="120"/>
        <w:ind w:left="1134" w:hanging="425"/>
        <w:contextualSpacing w:val="0"/>
        <w:jc w:val="both"/>
        <w:rPr>
          <w:rFonts w:ascii="Verdana" w:hAnsi="Verdana"/>
        </w:rPr>
      </w:pPr>
      <w:r w:rsidRPr="001525EA">
        <w:rPr>
          <w:rFonts w:ascii="Verdana" w:hAnsi="Verdana"/>
        </w:rPr>
        <w:t xml:space="preserve">Doklady prokazující splnění </w:t>
      </w:r>
      <w:r>
        <w:rPr>
          <w:rFonts w:ascii="Verdana" w:hAnsi="Verdana"/>
        </w:rPr>
        <w:t xml:space="preserve">ekonomické </w:t>
      </w:r>
      <w:r w:rsidRPr="001525EA">
        <w:rPr>
          <w:rFonts w:ascii="Verdana" w:hAnsi="Verdana"/>
        </w:rPr>
        <w:t>kvalifikace,</w:t>
      </w:r>
      <w:r w:rsidRPr="00FA4857">
        <w:rPr>
          <w:rFonts w:ascii="Verdana" w:eastAsia="Verdana" w:hAnsi="Verdana"/>
          <w:b/>
        </w:rPr>
        <w:t xml:space="preserve"> </w:t>
      </w:r>
    </w:p>
    <w:p w14:paraId="44BEC02E" w14:textId="4DDCB79D" w:rsidR="00477261" w:rsidRDefault="00477261" w:rsidP="00B37B42">
      <w:pPr>
        <w:pStyle w:val="slovanseznam"/>
        <w:widowControl w:val="0"/>
        <w:numPr>
          <w:ilvl w:val="0"/>
          <w:numId w:val="7"/>
        </w:numPr>
        <w:spacing w:after="120"/>
        <w:ind w:left="1134" w:hanging="425"/>
        <w:contextualSpacing w:val="0"/>
        <w:jc w:val="both"/>
        <w:rPr>
          <w:rFonts w:ascii="Verdana" w:hAnsi="Verdana"/>
        </w:rPr>
      </w:pPr>
      <w:r w:rsidRPr="001525EA">
        <w:rPr>
          <w:rFonts w:ascii="Verdana" w:hAnsi="Verdana"/>
        </w:rPr>
        <w:t>Čestné prohlášení ve vztahu k zakázaným dohodám – účastník je povinen přiložit čestné prohlášení o tom, že v souvislosti se zadávacím řízením na</w:t>
      </w:r>
      <w:r w:rsidR="00E75D32">
        <w:rPr>
          <w:rFonts w:ascii="Verdana" w:hAnsi="Verdana"/>
        </w:rPr>
        <w:t> </w:t>
      </w:r>
      <w:r w:rsidRPr="001525EA">
        <w:rPr>
          <w:rFonts w:ascii="Verdana" w:hAnsi="Verdana"/>
        </w:rPr>
        <w:t xml:space="preserve">uzavření rámcové dohody a dílčími zakázkami na základě této rámcové dohody zadávanými neuzavřel </w:t>
      </w:r>
      <w:r w:rsidRPr="001525EA">
        <w:rPr>
          <w:rFonts w:ascii="Verdana" w:hAnsi="Verdana"/>
        </w:rPr>
        <w:lastRenderedPageBreak/>
        <w:t xml:space="preserve">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w:t>
      </w:r>
      <w:r w:rsidR="00D0405E" w:rsidRPr="00634DE3">
        <w:rPr>
          <w:rFonts w:ascii="Verdana" w:hAnsi="Verdana"/>
          <w:bCs/>
        </w:rPr>
        <w:t xml:space="preserve">příloze </w:t>
      </w:r>
      <w:r w:rsidR="00634DE3" w:rsidRPr="00634DE3">
        <w:rPr>
          <w:rFonts w:ascii="Verdana" w:hAnsi="Verdana"/>
          <w:bCs/>
        </w:rPr>
        <w:t>č. 14</w:t>
      </w:r>
      <w:r w:rsidRPr="001525EA">
        <w:rPr>
          <w:rFonts w:ascii="Verdana" w:hAnsi="Verdana"/>
        </w:rPr>
        <w:t xml:space="preserve"> této Zadávací dokumentace.</w:t>
      </w:r>
    </w:p>
    <w:p w14:paraId="3C36B4B5" w14:textId="7B3ED501" w:rsidR="00D97999" w:rsidRDefault="00D97999"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 xml:space="preserve">Čestné prohlášení o střetu zájmů ve smyslu čl. </w:t>
      </w:r>
      <w:r>
        <w:rPr>
          <w:rFonts w:ascii="Verdana" w:hAnsi="Verdana"/>
        </w:rPr>
        <w:fldChar w:fldCharType="begin"/>
      </w:r>
      <w:r>
        <w:rPr>
          <w:rFonts w:ascii="Verdana" w:hAnsi="Verdana"/>
        </w:rPr>
        <w:instrText xml:space="preserve"> REF _Ref97119014 \r \h </w:instrText>
      </w:r>
      <w:r>
        <w:rPr>
          <w:rFonts w:ascii="Verdana" w:hAnsi="Verdana"/>
        </w:rPr>
      </w:r>
      <w:r>
        <w:rPr>
          <w:rFonts w:ascii="Verdana" w:hAnsi="Verdana"/>
        </w:rPr>
        <w:fldChar w:fldCharType="separate"/>
      </w:r>
      <w:r w:rsidR="0098773C">
        <w:rPr>
          <w:rFonts w:ascii="Verdana" w:hAnsi="Verdana"/>
        </w:rPr>
        <w:t>27.2</w:t>
      </w:r>
      <w:r>
        <w:rPr>
          <w:rFonts w:ascii="Verdana" w:hAnsi="Verdana"/>
        </w:rPr>
        <w:fldChar w:fldCharType="end"/>
      </w:r>
      <w:r w:rsidR="007E48F7">
        <w:rPr>
          <w:rFonts w:ascii="Verdana" w:hAnsi="Verdana"/>
        </w:rPr>
        <w:t xml:space="preserve"> </w:t>
      </w:r>
      <w:r>
        <w:rPr>
          <w:rFonts w:ascii="Verdana" w:hAnsi="Verdana"/>
        </w:rPr>
        <w:t xml:space="preserve">Zadávací dokumentace – </w:t>
      </w:r>
      <w:r w:rsidR="004427CA">
        <w:rPr>
          <w:rFonts w:ascii="Verdana" w:hAnsi="Verdana"/>
        </w:rPr>
        <w:t>t</w:t>
      </w:r>
      <w:r w:rsidR="007E48F7">
        <w:rPr>
          <w:rFonts w:ascii="Verdana" w:hAnsi="Verdana"/>
        </w:rPr>
        <w:t>oto bude předloženo ve formě formuláře obsaženého v</w:t>
      </w:r>
      <w:r w:rsidR="00634DE3">
        <w:rPr>
          <w:rFonts w:ascii="Verdana" w:hAnsi="Verdana"/>
        </w:rPr>
        <w:t> </w:t>
      </w:r>
      <w:r w:rsidR="007E48F7" w:rsidRPr="00634DE3">
        <w:rPr>
          <w:rFonts w:ascii="Verdana" w:hAnsi="Verdana"/>
          <w:bCs/>
        </w:rPr>
        <w:t xml:space="preserve">příloze </w:t>
      </w:r>
      <w:r w:rsidR="00634DE3" w:rsidRPr="00634DE3">
        <w:rPr>
          <w:rFonts w:ascii="Verdana" w:hAnsi="Verdana"/>
          <w:bCs/>
        </w:rPr>
        <w:t>č. 15</w:t>
      </w:r>
      <w:r w:rsidR="00634DE3">
        <w:rPr>
          <w:rFonts w:ascii="Verdana" w:hAnsi="Verdana"/>
          <w:b/>
        </w:rPr>
        <w:t xml:space="preserve"> </w:t>
      </w:r>
      <w:r w:rsidR="007E48F7">
        <w:rPr>
          <w:rFonts w:ascii="Verdana" w:hAnsi="Verdana"/>
        </w:rPr>
        <w:t>této Zadávací dokumentace.</w:t>
      </w:r>
    </w:p>
    <w:p w14:paraId="5FB94D74" w14:textId="6DF5FF63" w:rsidR="004427CA" w:rsidRPr="001525EA" w:rsidRDefault="004427CA" w:rsidP="00B37B42">
      <w:pPr>
        <w:pStyle w:val="slovanseznam"/>
        <w:widowControl w:val="0"/>
        <w:numPr>
          <w:ilvl w:val="0"/>
          <w:numId w:val="7"/>
        </w:numPr>
        <w:spacing w:after="120"/>
        <w:ind w:left="1134" w:hanging="425"/>
        <w:contextualSpacing w:val="0"/>
        <w:jc w:val="both"/>
        <w:rPr>
          <w:rFonts w:ascii="Verdana" w:hAnsi="Verdana"/>
        </w:rPr>
      </w:pPr>
      <w:r>
        <w:rPr>
          <w:rFonts w:ascii="Verdana" w:hAnsi="Verdana"/>
        </w:rPr>
        <w:t>Čestné prohlášení o</w:t>
      </w:r>
      <w:r w:rsidRPr="004831C3">
        <w:rPr>
          <w:rFonts w:ascii="Verdana" w:hAnsi="Verdana"/>
        </w:rPr>
        <w:t xml:space="preserve"> splnění podmínek </w:t>
      </w:r>
      <w:ins w:id="69" w:author="Autor">
        <w:r w:rsidR="00C543B5" w:rsidRPr="00EC65B0">
          <w:rPr>
            <w:rFonts w:ascii="Verdana" w:hAnsi="Verdana"/>
            <w:lang w:eastAsia="cs-CZ"/>
          </w:rPr>
          <w:t>v souvislosti se zákonem upravujícím provádění mezinárodních sankcí</w:t>
        </w:r>
        <w:r w:rsidR="00C543B5" w:rsidRPr="004831C3" w:rsidDel="00C543B5">
          <w:rPr>
            <w:rFonts w:ascii="Verdana" w:hAnsi="Verdana"/>
          </w:rPr>
          <w:t xml:space="preserve"> </w:t>
        </w:r>
      </w:ins>
      <w:del w:id="70" w:author="Autor">
        <w:r w:rsidRPr="004831C3" w:rsidDel="00C543B5">
          <w:rPr>
            <w:rFonts w:ascii="Verdana" w:hAnsi="Verdana"/>
          </w:rPr>
          <w:delText>v souvislosti se situací na Ukrajině</w:delText>
        </w:r>
        <w:r w:rsidDel="00C543B5">
          <w:rPr>
            <w:rFonts w:ascii="Verdana" w:hAnsi="Verdana"/>
          </w:rPr>
          <w:delText xml:space="preserve"> </w:delText>
        </w:r>
      </w:del>
      <w:r>
        <w:rPr>
          <w:rFonts w:ascii="Verdana" w:hAnsi="Verdana"/>
        </w:rPr>
        <w:t xml:space="preserve">ve smyslu čl. </w:t>
      </w:r>
      <w:r w:rsidR="00634DE3">
        <w:rPr>
          <w:rFonts w:ascii="Verdana" w:hAnsi="Verdana"/>
        </w:rPr>
        <w:fldChar w:fldCharType="begin"/>
      </w:r>
      <w:r w:rsidR="00634DE3">
        <w:rPr>
          <w:rFonts w:ascii="Verdana" w:hAnsi="Verdana"/>
        </w:rPr>
        <w:instrText xml:space="preserve"> REF _Ref102741791 \r \h </w:instrText>
      </w:r>
      <w:r w:rsidR="00634DE3">
        <w:rPr>
          <w:rFonts w:ascii="Verdana" w:hAnsi="Verdana"/>
        </w:rPr>
      </w:r>
      <w:r w:rsidR="00634DE3">
        <w:rPr>
          <w:rFonts w:ascii="Verdana" w:hAnsi="Verdana"/>
        </w:rPr>
        <w:fldChar w:fldCharType="separate"/>
      </w:r>
      <w:r w:rsidR="0098773C">
        <w:rPr>
          <w:rFonts w:ascii="Verdana" w:hAnsi="Verdana"/>
        </w:rPr>
        <w:t>28</w:t>
      </w:r>
      <w:r w:rsidR="00634DE3">
        <w:rPr>
          <w:rFonts w:ascii="Verdana" w:hAnsi="Verdana"/>
        </w:rPr>
        <w:fldChar w:fldCharType="end"/>
      </w:r>
      <w:r w:rsidR="00634DE3">
        <w:rPr>
          <w:rFonts w:ascii="Verdana" w:hAnsi="Verdana"/>
        </w:rPr>
        <w:t xml:space="preserve"> této </w:t>
      </w:r>
      <w:r>
        <w:rPr>
          <w:rFonts w:ascii="Verdana" w:hAnsi="Verdana"/>
        </w:rPr>
        <w:t>Zadávací dokumentace – toto bude předloženo ve</w:t>
      </w:r>
      <w:r w:rsidR="00634DE3">
        <w:rPr>
          <w:rFonts w:ascii="Verdana" w:hAnsi="Verdana"/>
        </w:rPr>
        <w:t> </w:t>
      </w:r>
      <w:r>
        <w:rPr>
          <w:rFonts w:ascii="Verdana" w:hAnsi="Verdana"/>
        </w:rPr>
        <w:t xml:space="preserve">formě formuláře obsaženého v </w:t>
      </w:r>
      <w:r w:rsidRPr="00634DE3">
        <w:rPr>
          <w:rFonts w:ascii="Verdana" w:hAnsi="Verdana"/>
          <w:bCs/>
        </w:rPr>
        <w:t xml:space="preserve">příloze </w:t>
      </w:r>
      <w:r w:rsidR="00634DE3" w:rsidRPr="00634DE3">
        <w:rPr>
          <w:rFonts w:ascii="Verdana" w:hAnsi="Verdana"/>
          <w:bCs/>
        </w:rPr>
        <w:t>č. 11</w:t>
      </w:r>
      <w:r w:rsidR="00634DE3">
        <w:rPr>
          <w:rFonts w:ascii="Verdana" w:hAnsi="Verdana"/>
          <w:b/>
        </w:rPr>
        <w:t xml:space="preserve"> </w:t>
      </w:r>
      <w:r>
        <w:rPr>
          <w:rFonts w:ascii="Verdana" w:hAnsi="Verdana"/>
        </w:rPr>
        <w:t>této Zadávací dokumentace</w:t>
      </w:r>
    </w:p>
    <w:p w14:paraId="6A159AC7" w14:textId="737B256C" w:rsidR="00477261" w:rsidRDefault="00477261" w:rsidP="007D76A9">
      <w:pPr>
        <w:pStyle w:val="slovanseznam"/>
        <w:widowControl w:val="0"/>
        <w:numPr>
          <w:ilvl w:val="0"/>
          <w:numId w:val="7"/>
        </w:numPr>
        <w:spacing w:after="120"/>
        <w:ind w:left="1134" w:hanging="425"/>
        <w:contextualSpacing w:val="0"/>
        <w:jc w:val="both"/>
        <w:rPr>
          <w:noProof/>
        </w:rPr>
      </w:pPr>
      <w:r w:rsidRPr="001525EA">
        <w:rPr>
          <w:rFonts w:ascii="Verdana" w:hAnsi="Verdana"/>
        </w:rPr>
        <w:t xml:space="preserve">jiné doklady, je-li to potřebné. </w:t>
      </w:r>
    </w:p>
    <w:p w14:paraId="59DFA33A" w14:textId="77777777" w:rsidR="00477261" w:rsidRPr="001525EA" w:rsidRDefault="00477261" w:rsidP="00B52143">
      <w:pPr>
        <w:pStyle w:val="Normlnodstavec"/>
        <w:keepNext w:val="0"/>
        <w:ind w:left="567"/>
        <w:jc w:val="both"/>
        <w:rPr>
          <w:szCs w:val="18"/>
        </w:rPr>
      </w:pPr>
      <w:r w:rsidRPr="00477261">
        <w:t>Způsob</w:t>
      </w:r>
      <w:r w:rsidRPr="001525EA">
        <w:rPr>
          <w:szCs w:val="18"/>
        </w:rPr>
        <w:t xml:space="preserve"> podání žádosti o účast</w:t>
      </w:r>
    </w:p>
    <w:p w14:paraId="7385C73A" w14:textId="6A9EA322" w:rsidR="00477261" w:rsidRPr="00477261" w:rsidRDefault="00477261" w:rsidP="00547602">
      <w:pPr>
        <w:pStyle w:val="podlnek"/>
        <w:keepNext w:val="0"/>
        <w:keepLines w:val="0"/>
        <w:widowControl w:val="0"/>
        <w:jc w:val="both"/>
      </w:pPr>
      <w:r w:rsidRPr="00477261">
        <w:t>Žádost o účast musí být podána elektronickými prostředky prostřednictvím elektronického nástroje E-ZAK a to v českém jazyce nebo v souladu s ustanovením § 45 odst. 3 ZZVZ. Zadavatel nepřipouští podání žádosti o účast v listinné podobě ani v jiné elektronické formě mimo elektronický nástroj E-ZAK.</w:t>
      </w:r>
    </w:p>
    <w:p w14:paraId="6E38F022" w14:textId="4F453F5E" w:rsidR="00477261" w:rsidRPr="00477261" w:rsidRDefault="00477261" w:rsidP="00547602">
      <w:pPr>
        <w:pStyle w:val="podlnek"/>
        <w:keepNext w:val="0"/>
        <w:keepLines w:val="0"/>
        <w:widowControl w:val="0"/>
        <w:jc w:val="both"/>
      </w:pPr>
      <w:r w:rsidRPr="00477261">
        <w:t xml:space="preserve">Žádosti o účast podávané v elektronické podobě dodavatel doručí do konce </w:t>
      </w:r>
      <w:r w:rsidR="00E75D32">
        <w:t>stanovené</w:t>
      </w:r>
      <w:r w:rsidRPr="00477261">
        <w:t xml:space="preserve"> lhůty pro podání </w:t>
      </w:r>
      <w:r w:rsidR="00E75D32">
        <w:t>žádostí o účast</w:t>
      </w:r>
      <w:r w:rsidRPr="00477261">
        <w:t xml:space="preserve">, a to prostřednictvím elektronického nástroje E-ZAK na níže uvedenou elektronickou adresu </w:t>
      </w:r>
      <w:hyperlink r:id="rId12" w:history="1">
        <w:r w:rsidR="002E6A4A">
          <w:rPr>
            <w:rStyle w:val="Hypertextovodkaz"/>
          </w:rPr>
          <w:t>https://zakazky.spravazeleznic.cz/</w:t>
        </w:r>
      </w:hyperlink>
      <w:r w:rsidRPr="00477261">
        <w:t>.</w:t>
      </w:r>
    </w:p>
    <w:p w14:paraId="19613021" w14:textId="56E0CB5C" w:rsidR="00477261" w:rsidRPr="00477261" w:rsidRDefault="00477261" w:rsidP="00547602">
      <w:pPr>
        <w:pStyle w:val="podlnek"/>
        <w:keepNext w:val="0"/>
        <w:keepLines w:val="0"/>
        <w:widowControl w:val="0"/>
        <w:jc w:val="both"/>
      </w:pPr>
      <w:r w:rsidRPr="00477261">
        <w:t xml:space="preserve">Dokumenty musí být do systému E-ZAK vkládány jako jeden soubor (ve výše uvedených formátech) nebo více zkomprimovaných souborů ve formátu zip, </w:t>
      </w:r>
      <w:proofErr w:type="spellStart"/>
      <w:r w:rsidRPr="00477261">
        <w:t>rar</w:t>
      </w:r>
      <w:proofErr w:type="spellEnd"/>
      <w:r w:rsidRPr="00477261">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2291E">
        <w:t>50</w:t>
      </w:r>
      <w:r w:rsidRPr="00477261">
        <w:t xml:space="preserve"> MB za jeden takový soubor, příp. zkomprimované soubory. Soubory většího rozsahu je nutno před jejich odesláním prostřednictvím E-ZAK vhodným způsobem rozdělit. Velikost samotné žádosti o účast jako celku není nijak omezena.</w:t>
      </w:r>
    </w:p>
    <w:p w14:paraId="40802B7E" w14:textId="77777777" w:rsidR="00477261" w:rsidRPr="008F770B" w:rsidRDefault="00477261" w:rsidP="00B52143">
      <w:pPr>
        <w:pStyle w:val="Normlnodstavec"/>
        <w:keepNext w:val="0"/>
        <w:ind w:left="567"/>
        <w:jc w:val="both"/>
      </w:pPr>
      <w:r w:rsidRPr="008F770B">
        <w:t>Lhůta pro podání žádosti o účast je uvedena v elektronickém nástroji E-ZAK.</w:t>
      </w:r>
    </w:p>
    <w:p w14:paraId="101161E2" w14:textId="77777777" w:rsidR="00477261" w:rsidRPr="00477261" w:rsidRDefault="00477261" w:rsidP="00B52143">
      <w:pPr>
        <w:pStyle w:val="Normlnodstavec"/>
        <w:keepNext w:val="0"/>
        <w:ind w:left="567"/>
        <w:jc w:val="both"/>
      </w:pPr>
      <w:r w:rsidRPr="00477261">
        <w:t>Otevírání žádostí o účast v elektronické podobě bude probíhat v souladu se ZZVZ bez účasti veřejnosti.</w:t>
      </w:r>
    </w:p>
    <w:p w14:paraId="05E4DE2B" w14:textId="77777777" w:rsidR="00477261" w:rsidRPr="0092291E" w:rsidRDefault="00477261" w:rsidP="00547602">
      <w:pPr>
        <w:pStyle w:val="Normlnlnek"/>
        <w:keepNext w:val="0"/>
        <w:keepLines w:val="0"/>
        <w:widowControl w:val="0"/>
        <w:jc w:val="both"/>
      </w:pPr>
      <w:bookmarkStart w:id="71" w:name="_Toc130201658"/>
      <w:r w:rsidRPr="00FA4857">
        <w:t>Požadavky</w:t>
      </w:r>
      <w:r w:rsidRPr="003F0B71">
        <w:t xml:space="preserve"> Zadavatele na zpracování předběžné nabídky a nabídky</w:t>
      </w:r>
      <w:bookmarkEnd w:id="71"/>
    </w:p>
    <w:p w14:paraId="382BBA8A" w14:textId="75C9482F" w:rsidR="00477261" w:rsidRPr="00477261" w:rsidRDefault="00477261" w:rsidP="00B52143">
      <w:pPr>
        <w:pStyle w:val="Normlnodstavec"/>
        <w:keepNext w:val="0"/>
        <w:ind w:left="567"/>
        <w:jc w:val="both"/>
      </w:pPr>
      <w:bookmarkStart w:id="72" w:name="_Ref54095226"/>
      <w:r w:rsidRPr="00477261">
        <w:t>Účastník předloží předběžn</w:t>
      </w:r>
      <w:r w:rsidR="008F770B">
        <w:t>ou</w:t>
      </w:r>
      <w:r w:rsidRPr="00477261">
        <w:t xml:space="preserve"> nabídk</w:t>
      </w:r>
      <w:r w:rsidR="008F770B">
        <w:t>u</w:t>
      </w:r>
      <w:r w:rsidRPr="00477261">
        <w:t xml:space="preserve"> a nabídk</w:t>
      </w:r>
      <w:r w:rsidR="008F770B">
        <w:t>u v elektroni</w:t>
      </w:r>
      <w:r w:rsidR="00014FB4">
        <w:t>c</w:t>
      </w:r>
      <w:r w:rsidR="008F770B">
        <w:t>ké podobě</w:t>
      </w:r>
      <w:r w:rsidRPr="00477261">
        <w:t>, a to s využitím elektronického nástroje E-ZAK. Způsob správného podání předběžné nabídky a</w:t>
      </w:r>
      <w:r w:rsidR="001D55EB">
        <w:t> </w:t>
      </w:r>
      <w:r w:rsidRPr="00477261">
        <w:t xml:space="preserve">nabídky v elektronické podobě je uveden v uživatelské příručce elektronického nástroje E-ZAK pro dodavatele, která je k dispozici na internetové stránce profilu zadavatele: </w:t>
      </w:r>
      <w:hyperlink r:id="rId13" w:history="1">
        <w:r w:rsidR="00FB6259" w:rsidRPr="006F4E76">
          <w:rPr>
            <w:rStyle w:val="Hypertextovodkaz"/>
          </w:rPr>
          <w:t>https://zakazky.spravazeleznic.cz/manual.html</w:t>
        </w:r>
      </w:hyperlink>
      <w:r w:rsidRPr="00477261">
        <w:t>.</w:t>
      </w:r>
      <w:bookmarkEnd w:id="72"/>
      <w:r w:rsidRPr="00477261">
        <w:t xml:space="preserve"> </w:t>
      </w:r>
    </w:p>
    <w:p w14:paraId="00A00C57" w14:textId="77777777" w:rsidR="00477261" w:rsidRPr="00477261" w:rsidRDefault="00477261" w:rsidP="00B52143">
      <w:pPr>
        <w:pStyle w:val="Normlnodstavec"/>
        <w:keepNext w:val="0"/>
        <w:ind w:left="567"/>
        <w:jc w:val="both"/>
      </w:pPr>
      <w:r w:rsidRPr="00477261">
        <w:t>Pro tyto účely a v souladu se ZZVZ systém vyžaduje registraci účastníků a elektronický podpis založený na kvalifikovaném certifikátu. Podáním předběžné nabídky a nabídky účastník se stanovenou formou komunikace a doručování souhlasí a zavazuje se poskytnout veškerou nezbytnou součinnost, zejména provést registraci v elektronickém nástroji E-ZAK a pravidelně kontrolovat doručené zprávy.</w:t>
      </w:r>
    </w:p>
    <w:p w14:paraId="37C4D006" w14:textId="476BA3C5" w:rsidR="00477261" w:rsidRPr="00AA4BAE" w:rsidRDefault="00477261" w:rsidP="00B52143">
      <w:pPr>
        <w:pStyle w:val="Normlnodstavec"/>
        <w:keepNext w:val="0"/>
        <w:ind w:left="567"/>
        <w:jc w:val="both"/>
        <w:rPr>
          <w:szCs w:val="18"/>
        </w:rPr>
      </w:pPr>
      <w:r w:rsidRPr="00477261">
        <w:t>Způsob</w:t>
      </w:r>
      <w:r w:rsidRPr="00AA4BAE">
        <w:rPr>
          <w:szCs w:val="18"/>
        </w:rPr>
        <w:t xml:space="preserve"> podání předběžných nabídek a nabídek</w:t>
      </w:r>
    </w:p>
    <w:p w14:paraId="146D592A" w14:textId="5ABB12F1" w:rsidR="00477261" w:rsidRPr="00477261" w:rsidRDefault="00477261" w:rsidP="00547602">
      <w:pPr>
        <w:pStyle w:val="podlnek"/>
        <w:keepNext w:val="0"/>
        <w:keepLines w:val="0"/>
        <w:widowControl w:val="0"/>
        <w:jc w:val="both"/>
      </w:pPr>
      <w:r w:rsidRPr="001525EA">
        <w:lastRenderedPageBreak/>
        <w:t>Předběžná nabídka a nabídka musí být podána elektronickými prostředky prostřednictvím elektronického nástroje E-ZAK a to v českém jazyce nebo v souladu s ustanovením § 45 odst. 3 ZZVZ</w:t>
      </w:r>
      <w:r w:rsidR="008F770B">
        <w:t xml:space="preserve">; Zadavatel připouští použití anglického jazyka v případech </w:t>
      </w:r>
      <w:r w:rsidR="005107D8">
        <w:t>odborných technický</w:t>
      </w:r>
      <w:r w:rsidR="00410F34">
        <w:t>ch</w:t>
      </w:r>
      <w:r w:rsidR="005107D8">
        <w:t xml:space="preserve"> termínů a názvosloví a v takovém případě není nutné předkládat překlad do českého jazyka</w:t>
      </w:r>
      <w:r w:rsidRPr="001525EA">
        <w:t>. Zadavatel nepřipouští podání nabídky v listinné podobě ani v jiné elektronické formě mimo elektronický nástroj E-ZAK.</w:t>
      </w:r>
    </w:p>
    <w:p w14:paraId="420251B6" w14:textId="1CEEB2A4" w:rsidR="00477261" w:rsidRPr="00477261" w:rsidRDefault="008F770B" w:rsidP="00547602">
      <w:pPr>
        <w:pStyle w:val="podlnek"/>
        <w:keepNext w:val="0"/>
        <w:keepLines w:val="0"/>
        <w:widowControl w:val="0"/>
        <w:jc w:val="both"/>
      </w:pPr>
      <w:r>
        <w:t>Předběžné nabídky/n</w:t>
      </w:r>
      <w:r w:rsidR="00477261" w:rsidRPr="001525EA">
        <w:t>abídky podávané v elektronické podobě účastník doručí do</w:t>
      </w:r>
      <w:r w:rsidR="00255723">
        <w:t> </w:t>
      </w:r>
      <w:r w:rsidR="00477261" w:rsidRPr="001525EA">
        <w:t xml:space="preserve">konce </w:t>
      </w:r>
      <w:r w:rsidR="00255723">
        <w:t>stanovené</w:t>
      </w:r>
      <w:r w:rsidR="00477261" w:rsidRPr="001525EA">
        <w:t xml:space="preserve"> lhůty pro podání </w:t>
      </w:r>
      <w:r>
        <w:t>předběžných nabídek/</w:t>
      </w:r>
      <w:r w:rsidR="00477261" w:rsidRPr="001525EA">
        <w:t xml:space="preserve">nabídek, a to prostřednictvím elektronického nástroje E-ZAK na níže uvedenou elektronickou adresu </w:t>
      </w:r>
      <w:hyperlink r:id="rId14" w:history="1">
        <w:r w:rsidR="00B90A7E" w:rsidRPr="006F4E76">
          <w:rPr>
            <w:rStyle w:val="Hypertextovodkaz"/>
          </w:rPr>
          <w:t>https://zakazky.spravazeleznic.cz/</w:t>
        </w:r>
      </w:hyperlink>
      <w:r w:rsidR="00477261" w:rsidRPr="001525EA">
        <w:t>.</w:t>
      </w:r>
    </w:p>
    <w:p w14:paraId="6E058875" w14:textId="50A29486" w:rsidR="00477261" w:rsidRPr="001525EA" w:rsidRDefault="00477261" w:rsidP="00B52143">
      <w:pPr>
        <w:pStyle w:val="Normlnodstavec"/>
        <w:keepNext w:val="0"/>
        <w:ind w:left="567"/>
        <w:jc w:val="both"/>
        <w:rPr>
          <w:szCs w:val="18"/>
        </w:rPr>
      </w:pPr>
      <w:r w:rsidRPr="00AB1753">
        <w:t>Dokumenty</w:t>
      </w:r>
      <w:r w:rsidRPr="001525EA">
        <w:rPr>
          <w:szCs w:val="18"/>
        </w:rPr>
        <w:t xml:space="preserve">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92291E">
        <w:rPr>
          <w:szCs w:val="18"/>
        </w:rPr>
        <w:t>50</w:t>
      </w:r>
      <w:r w:rsidRPr="001525EA">
        <w:rPr>
          <w:szCs w:val="18"/>
        </w:rPr>
        <w:t xml:space="preserve"> MB za jeden takový soubor, příp. zkomprimované soubory. Soubory většího rozsahu je nutno před jejich odesláním prostřednictvím E-ZAK vhodným způsobem rozdělit. Velikost samotné nabídky jako celku není nijak omezena.</w:t>
      </w:r>
    </w:p>
    <w:p w14:paraId="6550EC6F" w14:textId="77777777" w:rsidR="00477261" w:rsidRPr="001525EA" w:rsidRDefault="00477261" w:rsidP="00B52143">
      <w:pPr>
        <w:pStyle w:val="Normlnodstavec"/>
        <w:keepNext w:val="0"/>
        <w:ind w:left="567"/>
        <w:jc w:val="both"/>
        <w:rPr>
          <w:szCs w:val="18"/>
        </w:rPr>
      </w:pPr>
      <w:r w:rsidRPr="00AB1753">
        <w:t>Lhůta</w:t>
      </w:r>
      <w:r w:rsidRPr="001525EA">
        <w:rPr>
          <w:szCs w:val="18"/>
        </w:rPr>
        <w:t xml:space="preserve"> pro podání předběžných nabídek a nabídek bude stanovena ve výzvě k podání předběžných nabídek a nabídek. </w:t>
      </w:r>
    </w:p>
    <w:p w14:paraId="6C8B48CC" w14:textId="77777777" w:rsidR="00477261" w:rsidRPr="001525EA" w:rsidRDefault="00477261" w:rsidP="00B52143">
      <w:pPr>
        <w:pStyle w:val="Normlnodstavec"/>
        <w:keepNext w:val="0"/>
        <w:ind w:left="567"/>
        <w:jc w:val="both"/>
        <w:rPr>
          <w:szCs w:val="18"/>
        </w:rPr>
      </w:pPr>
      <w:r w:rsidRPr="00AB1753">
        <w:t>Otevírání</w:t>
      </w:r>
      <w:r w:rsidRPr="001525EA">
        <w:rPr>
          <w:szCs w:val="18"/>
        </w:rPr>
        <w:t xml:space="preserve"> předběžných nabídek a nabídek je neveřejné a bude zahájeno bezprostředně po uplynutí lhůty pro podání předběžných nabídek a nabídek.</w:t>
      </w:r>
    </w:p>
    <w:p w14:paraId="229A73DB" w14:textId="0E5C8686" w:rsidR="00477261" w:rsidRPr="00547602" w:rsidRDefault="00477261" w:rsidP="00B52143">
      <w:pPr>
        <w:pStyle w:val="Normlnodstavec"/>
        <w:keepNext w:val="0"/>
        <w:ind w:left="567"/>
        <w:jc w:val="both"/>
        <w:rPr>
          <w:b/>
        </w:rPr>
      </w:pPr>
      <w:r w:rsidRPr="00547602">
        <w:rPr>
          <w:b/>
          <w:szCs w:val="18"/>
        </w:rPr>
        <w:t>Speciální požadavky Zadavatele na zpracování</w:t>
      </w:r>
      <w:r w:rsidR="005107D8" w:rsidRPr="00547602">
        <w:rPr>
          <w:b/>
          <w:szCs w:val="18"/>
        </w:rPr>
        <w:t xml:space="preserve"> předběžných nabídek a</w:t>
      </w:r>
      <w:r w:rsidR="00255723">
        <w:rPr>
          <w:b/>
          <w:szCs w:val="18"/>
        </w:rPr>
        <w:t> </w:t>
      </w:r>
      <w:r w:rsidRPr="00547602">
        <w:rPr>
          <w:b/>
          <w:szCs w:val="18"/>
        </w:rPr>
        <w:t>nabídek</w:t>
      </w:r>
    </w:p>
    <w:p w14:paraId="783C8C7A" w14:textId="06A4ADDA" w:rsidR="00B67BF9" w:rsidRPr="00B67BF9" w:rsidRDefault="00477261" w:rsidP="00B67BF9">
      <w:pPr>
        <w:pStyle w:val="podlnek"/>
        <w:jc w:val="both"/>
      </w:pPr>
      <w:r w:rsidRPr="00477261">
        <w:t xml:space="preserve">Podává-li </w:t>
      </w:r>
      <w:r w:rsidR="005107D8">
        <w:t xml:space="preserve">(předběžnou) </w:t>
      </w:r>
      <w:r w:rsidRPr="00477261">
        <w:t>nabídku více osob společně, zejména jako společnost ve</w:t>
      </w:r>
      <w:r w:rsidR="00255723">
        <w:t> </w:t>
      </w:r>
      <w:r w:rsidRPr="00477261">
        <w:t>smyslu ustanovení § 2716 a násl. z</w:t>
      </w:r>
      <w:r w:rsidRPr="00CA3244">
        <w:t xml:space="preserve">ákona č. 89/2012 Sb., občanský zákoník, případně jako jiné sdružení či seskupení dodavatelů (dále v textu této </w:t>
      </w:r>
      <w:r w:rsidR="005107D8">
        <w:t>Z</w:t>
      </w:r>
      <w:r w:rsidRPr="00CA3244">
        <w:t xml:space="preserve">adávací dokumentace </w:t>
      </w:r>
      <w:r w:rsidRPr="00C16F34">
        <w:t>je takové seskupení dodavatelů obecně označováno zejména jako „společnost“ dodavatelů a člen takového seskupení jako „společník“), musí předložit informace o takové společnosti.</w:t>
      </w:r>
      <w:r w:rsidR="00B67BF9" w:rsidRPr="00B67BF9">
        <w:t xml:space="preserve"> Toto bude předloženo ve formě formuláře obsaženého v </w:t>
      </w:r>
      <w:r w:rsidR="00B67BF9">
        <w:t>p</w:t>
      </w:r>
      <w:r w:rsidR="00B67BF9" w:rsidRPr="00B67BF9">
        <w:t xml:space="preserve">říloze č. 3 </w:t>
      </w:r>
      <w:r w:rsidR="00B67BF9">
        <w:t>této Zadávací dokumentace</w:t>
      </w:r>
      <w:r w:rsidR="00B67BF9" w:rsidRPr="00B67BF9">
        <w:t>. Zadavatel požaduje, aby společnost dodavatelů stanovila rozsah participace jednotlivých společníků ve</w:t>
      </w:r>
      <w:r w:rsidR="00B67BF9">
        <w:t> </w:t>
      </w:r>
      <w:r w:rsidR="00B67BF9" w:rsidRPr="00B67BF9">
        <w:t xml:space="preserve">smyslu předpokládaného procentního podílu na předmětu plnění veřejné zakázky, jakož i věcným vymezením příslušných částí veřejné zakázky. Zadavatel požaduje předmětnou informaci v nabídce uvést v </w:t>
      </w:r>
      <w:r w:rsidR="00B67BF9">
        <w:t>p</w:t>
      </w:r>
      <w:r w:rsidR="00B67BF9" w:rsidRPr="00B67BF9">
        <w:t xml:space="preserve">říloze č. 3 </w:t>
      </w:r>
      <w:r w:rsidR="00B67BF9">
        <w:t>této Zadávací dokumentace</w:t>
      </w:r>
      <w:r w:rsidR="00B67BF9" w:rsidRPr="00B67BF9">
        <w:t>.</w:t>
      </w:r>
    </w:p>
    <w:p w14:paraId="3FED53FD" w14:textId="0C8E8C30" w:rsidR="00477261" w:rsidRPr="00C16F34" w:rsidRDefault="00477261" w:rsidP="00547602">
      <w:pPr>
        <w:pStyle w:val="podlnek"/>
        <w:keepNext w:val="0"/>
        <w:keepLines w:val="0"/>
        <w:widowControl w:val="0"/>
        <w:jc w:val="both"/>
      </w:pPr>
      <w:r w:rsidRPr="00C16F34">
        <w:t xml:space="preserve">Podává-li </w:t>
      </w:r>
      <w:r w:rsidR="005107D8">
        <w:t xml:space="preserve">(předběžnou) </w:t>
      </w:r>
      <w:r w:rsidRPr="00C16F34">
        <w:t>nabídku více osob společně, jsou povinni doložit v</w:t>
      </w:r>
      <w:r w:rsidR="00255723">
        <w:t> </w:t>
      </w:r>
      <w:r w:rsidR="005107D8">
        <w:t xml:space="preserve">(předběžné) </w:t>
      </w:r>
      <w:r w:rsidRPr="00C16F34">
        <w:t xml:space="preserve">nabídce, že všichni tito dodavatelé budou vůči </w:t>
      </w:r>
      <w:r w:rsidR="005107D8">
        <w:t>Z</w:t>
      </w:r>
      <w:r w:rsidRPr="00C16F34">
        <w:t>adavateli a</w:t>
      </w:r>
      <w:r w:rsidR="00255723">
        <w:t> </w:t>
      </w:r>
      <w:r w:rsidRPr="00C16F34">
        <w:t>jakýmkoliv třetím osobám z jakýchkoliv závazků vzniklých v souvislosti s veřejnou zakázkou, plněním předmětu veřejné zakázky či vzniklých v důsledku prodlení či</w:t>
      </w:r>
      <w:r w:rsidR="00255723">
        <w:t> </w:t>
      </w:r>
      <w:r w:rsidRPr="00C16F34">
        <w:t xml:space="preserve">jiného porušení smluvních nebo jiných povinností v souvislosti s plněním předmětu veřejné zakázky, zavázáni společně a nerozdílně. </w:t>
      </w:r>
      <w:r w:rsidR="00B67BF9" w:rsidRPr="00B67BF9">
        <w:t xml:space="preserve">Účastník zadávacího řízení tento požadavek doloží kopií smlouvy či jiného dokumentu, ze kterého bude daná skutečnost vyplývat, který přiloží k </w:t>
      </w:r>
      <w:r w:rsidR="00B67BF9">
        <w:t>p</w:t>
      </w:r>
      <w:r w:rsidR="00B67BF9" w:rsidRPr="00B67BF9">
        <w:t xml:space="preserve">říloze č. 3 </w:t>
      </w:r>
      <w:r w:rsidR="00B67BF9">
        <w:t>této Zadávací dokumentace</w:t>
      </w:r>
      <w:r w:rsidR="00B67BF9" w:rsidRPr="00B67BF9">
        <w:t>.</w:t>
      </w:r>
    </w:p>
    <w:p w14:paraId="4615FC06" w14:textId="639F2388" w:rsidR="00B67BF9" w:rsidRPr="00B67BF9" w:rsidRDefault="00477261" w:rsidP="00B67BF9">
      <w:pPr>
        <w:pStyle w:val="podlnek"/>
        <w:keepNext w:val="0"/>
        <w:keepLines w:val="0"/>
        <w:widowControl w:val="0"/>
        <w:jc w:val="both"/>
        <w:rPr>
          <w:b/>
        </w:rPr>
      </w:pPr>
      <w:r w:rsidRPr="00C16F34">
        <w:t>Jeden ze společníků bude ve výše uvedené smlouvě či jiném dokumentu uveden jako vedoucí společník</w:t>
      </w:r>
      <w:r w:rsidRPr="001975D7">
        <w:t xml:space="preserve">. Komunikace mezi </w:t>
      </w:r>
      <w:r w:rsidR="005107D8">
        <w:t>Z</w:t>
      </w:r>
      <w:r w:rsidRPr="001975D7">
        <w:t>adavatelem a společníky, kteří podávají společnou nabídku, potom bude v takovém případě probíhat prostře</w:t>
      </w:r>
      <w:r w:rsidRPr="00DE502A">
        <w:t xml:space="preserve">dnictvím tohoto </w:t>
      </w:r>
      <w:r w:rsidRPr="00DE502A">
        <w:lastRenderedPageBreak/>
        <w:t xml:space="preserve">vedoucího společníka. </w:t>
      </w:r>
      <w:r w:rsidR="00B67BF9" w:rsidRPr="00B67BF9">
        <w:t>Vedoucí společník musí být oprávněn ve věcech Smlouvy o</w:t>
      </w:r>
      <w:r w:rsidR="00B67BF9">
        <w:t> </w:t>
      </w:r>
      <w:r w:rsidR="00B67BF9" w:rsidRPr="00B67BF9">
        <w:t>dílo zastupovat každého ze</w:t>
      </w:r>
      <w:r w:rsidR="00B67BF9">
        <w:t> </w:t>
      </w:r>
      <w:r w:rsidR="00B67BF9" w:rsidRPr="00B67BF9">
        <w:t>společníků, jakož i všechny společníky společně, a</w:t>
      </w:r>
      <w:r w:rsidR="00B67BF9">
        <w:t> </w:t>
      </w:r>
      <w:r w:rsidR="00B67BF9" w:rsidRPr="00B67BF9">
        <w:t>je</w:t>
      </w:r>
      <w:r w:rsidR="00B67BF9">
        <w:t> </w:t>
      </w:r>
      <w:r w:rsidR="00B67BF9" w:rsidRPr="00B67BF9">
        <w:t xml:space="preserve">oprávněn rovněž za ně přijímat pokyny a platby od </w:t>
      </w:r>
      <w:r w:rsidR="00634C89">
        <w:t>Z</w:t>
      </w:r>
      <w:r w:rsidR="00634C89" w:rsidRPr="00B67BF9">
        <w:t xml:space="preserve">adavatele </w:t>
      </w:r>
      <w:r w:rsidR="00B67BF9" w:rsidRPr="00B67BF9">
        <w:t>(Objednatele ve</w:t>
      </w:r>
      <w:r w:rsidR="00B67BF9">
        <w:t> </w:t>
      </w:r>
      <w:r w:rsidR="00B67BF9" w:rsidRPr="00B67BF9">
        <w:t>smyslu Smlouvy o dílo</w:t>
      </w:r>
      <w:r w:rsidR="00634C89">
        <w:t xml:space="preserve">, </w:t>
      </w:r>
      <w:bookmarkStart w:id="73" w:name="_Hlk128385451"/>
      <w:r w:rsidR="00634C89">
        <w:t>Smlouvy o poskytování služeb pro ETCS a Smlouvy o poskytování služeb pro provozní aplikaci</w:t>
      </w:r>
      <w:bookmarkEnd w:id="73"/>
      <w:r w:rsidR="00B67BF9" w:rsidRPr="00B67BF9">
        <w:t xml:space="preserve">). Vystavovat daňové </w:t>
      </w:r>
      <w:r w:rsidR="007D76A9" w:rsidRPr="00B67BF9">
        <w:t>doklady – faktury</w:t>
      </w:r>
      <w:r w:rsidR="00B67BF9" w:rsidRPr="00B67BF9">
        <w:t xml:space="preserve"> je povinen pouze vedoucí společník. Na</w:t>
      </w:r>
      <w:r w:rsidR="00B67BF9">
        <w:t> </w:t>
      </w:r>
      <w:r w:rsidR="00B67BF9" w:rsidRPr="00B67BF9">
        <w:t>daňovém dokladu bude uveden (identifikován) vedoucí společník jako osoba uskutečňující ekonomickou činnost jako poskytovatel služby v</w:t>
      </w:r>
      <w:r w:rsidR="00B67BF9">
        <w:t> </w:t>
      </w:r>
      <w:r w:rsidR="00B67BF9" w:rsidRPr="00B67BF9">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B67BF9">
        <w:t> </w:t>
      </w:r>
      <w:r w:rsidR="00B67BF9" w:rsidRPr="00B67BF9">
        <w:t xml:space="preserve">zadávacím řízení, resp. při plnění Smlouvy o dílo. Případná změna vedoucího společníka musí být oznámena </w:t>
      </w:r>
      <w:r w:rsidR="00634C89">
        <w:t>Z</w:t>
      </w:r>
      <w:r w:rsidR="00634C89" w:rsidRPr="00B67BF9">
        <w:t xml:space="preserve">adavateli </w:t>
      </w:r>
      <w:r w:rsidR="00B67BF9" w:rsidRPr="00B67BF9">
        <w:t xml:space="preserve">spolu se sdělením souhlasu ostatních společníků. Účinnost změny vedoucího společníka vůči </w:t>
      </w:r>
      <w:r w:rsidR="00634C89">
        <w:t>Z</w:t>
      </w:r>
      <w:r w:rsidR="00634C89" w:rsidRPr="00B67BF9">
        <w:t xml:space="preserve">adavateli </w:t>
      </w:r>
      <w:r w:rsidR="00B67BF9" w:rsidRPr="00B67BF9">
        <w:t>nastává uplynutím třetího pracovního dne po doručení oznámení o této změně.</w:t>
      </w:r>
    </w:p>
    <w:p w14:paraId="54723C82" w14:textId="3D782E4B" w:rsidR="00B67BF9" w:rsidRPr="00B67BF9" w:rsidRDefault="00B67BF9" w:rsidP="00B67BF9">
      <w:pPr>
        <w:pStyle w:val="podlnek"/>
        <w:jc w:val="both"/>
        <w:rPr>
          <w:bCs w:val="0"/>
        </w:rPr>
      </w:pPr>
      <w:r w:rsidRPr="00B67BF9">
        <w:rPr>
          <w:bCs w:val="0"/>
        </w:rPr>
        <w:t xml:space="preserve">Zadavatel doporučuje, aby za vedoucího účastníka byl označen dodavatel, pod jehož registrací bude nabídka v elektronickém nástroji E-ZAK podávána. Bez ohledu na to si však </w:t>
      </w:r>
      <w:r w:rsidR="00634C89">
        <w:rPr>
          <w:bCs w:val="0"/>
        </w:rPr>
        <w:t>Z</w:t>
      </w:r>
      <w:r w:rsidR="00634C89" w:rsidRPr="00B67BF9">
        <w:rPr>
          <w:bCs w:val="0"/>
        </w:rPr>
        <w:t xml:space="preserve">adavatel </w:t>
      </w:r>
      <w:r w:rsidRPr="00B67BF9">
        <w:rPr>
          <w:bCs w:val="0"/>
        </w:rPr>
        <w:t xml:space="preserve">vyhrazuje právo v průběhu zadávacího řízení komunikovat pouze s dodavatelem, pod jehož registrací byla nabídka podána. Komunikace mezi </w:t>
      </w:r>
      <w:r w:rsidR="00E05B3C">
        <w:rPr>
          <w:bCs w:val="0"/>
        </w:rPr>
        <w:t>Z</w:t>
      </w:r>
      <w:r w:rsidR="00E05B3C" w:rsidRPr="00B67BF9">
        <w:rPr>
          <w:bCs w:val="0"/>
        </w:rPr>
        <w:t xml:space="preserve">adavatelem </w:t>
      </w:r>
      <w:r w:rsidRPr="00B67BF9">
        <w:rPr>
          <w:bCs w:val="0"/>
        </w:rPr>
        <w:t>a společníky, kteří podávají společnou nabídku, potom bude v takovém případě probíhat prostřednictvím tohoto společníka. Veškerá právní jednání budou považována za doručená</w:t>
      </w:r>
      <w:r>
        <w:rPr>
          <w:bCs w:val="0"/>
        </w:rPr>
        <w:t>,</w:t>
      </w:r>
      <w:r w:rsidRPr="00B67BF9">
        <w:rPr>
          <w:bCs w:val="0"/>
        </w:rPr>
        <w:t xml:space="preserve"> resp. odeslaná okamžikem doručení, resp. odeslání tomuto společníkovi.</w:t>
      </w:r>
    </w:p>
    <w:p w14:paraId="4825183E" w14:textId="14543868" w:rsidR="00AB0E99" w:rsidRPr="00AB0E99" w:rsidRDefault="00AC3014" w:rsidP="00AB0E99">
      <w:pPr>
        <w:pStyle w:val="podlnek"/>
        <w:keepNext w:val="0"/>
        <w:keepLines w:val="0"/>
        <w:widowControl w:val="0"/>
        <w:jc w:val="both"/>
        <w:rPr>
          <w:b/>
        </w:rPr>
      </w:pPr>
      <w:r>
        <w:t xml:space="preserve">Předběžné nabídky a nabídky budou dále obsahovat dokument obsahující informace o dodavateli a jeho identifikační údaje. Tento dokument bude předložen ve formě formuláře obsaženého v příloze č. 1 této Zadávací dokumentace. </w:t>
      </w:r>
    </w:p>
    <w:p w14:paraId="304E4D47" w14:textId="4C25358E" w:rsidR="00AB0E99" w:rsidRPr="00AB0E99" w:rsidRDefault="00AB0E99" w:rsidP="00AB0E99">
      <w:pPr>
        <w:pStyle w:val="podlnek"/>
        <w:keepNext w:val="0"/>
        <w:keepLines w:val="0"/>
        <w:widowControl w:val="0"/>
        <w:jc w:val="both"/>
        <w:rPr>
          <w:b/>
        </w:rPr>
      </w:pPr>
      <w:r>
        <w:t>Předběžné nabídky a nabídky dále budou zahrnovat s</w:t>
      </w:r>
      <w:r w:rsidR="00AC3014">
        <w:t>eznam poddodavatelů, pokud jsou dodavateli známi, s uvedením těch částí veřejné zakázky, které bude každý z poddodavatelů plnit. Tyto informace budou předloženy ve formě formuláře obsaženého v </w:t>
      </w:r>
      <w:r>
        <w:t>p</w:t>
      </w:r>
      <w:r w:rsidR="00AC3014">
        <w:t xml:space="preserve">říloze č. 2 </w:t>
      </w:r>
      <w:r>
        <w:t>této Zadávací dokumentace</w:t>
      </w:r>
      <w:r w:rsidR="00AC3014">
        <w:t>. Součástí Seznamu poddodavatelů budou poddodavatelé, jejichž prostřednictvím prokazoval účastník splnění části kvalifikace postupem dle §</w:t>
      </w:r>
      <w:r>
        <w:t> </w:t>
      </w:r>
      <w:r w:rsidR="00AC3014">
        <w:t xml:space="preserve">83 ZZVZ, a všichni ostatní poddodavatelé, kteří se budou podílet na plnění veřejné zakázky. V případě, že do doby zadání veřejné zakázky dojde ke změně poddodavatelů, upraví se odpovídajícím způsobem i </w:t>
      </w:r>
      <w:r>
        <w:t>s</w:t>
      </w:r>
      <w:r w:rsidR="00AC3014">
        <w:t>eznam poddodavatelů. v </w:t>
      </w:r>
      <w:r>
        <w:t>s</w:t>
      </w:r>
      <w:r w:rsidR="00AC3014">
        <w:t xml:space="preserve">eznamu </w:t>
      </w:r>
      <w:r>
        <w:t xml:space="preserve">poddodavatelů </w:t>
      </w:r>
      <w:r w:rsidR="00AC3014">
        <w:t xml:space="preserve">budou uvedeni i poddodavatelé – fyzické osoby, které jsou členy odborného personálu dodavatele. Za poddodavatele povinně uváděné v seznamu poddodavatelů </w:t>
      </w:r>
      <w:r>
        <w:t>Z</w:t>
      </w:r>
      <w:r w:rsidR="00AC3014">
        <w:t>adavatel nepovažuje osoby tvořící s dodavatelem koncern</w:t>
      </w:r>
      <w:r>
        <w:t>.</w:t>
      </w:r>
    </w:p>
    <w:p w14:paraId="4EFA7325" w14:textId="3A38AD72" w:rsidR="00AB0E99" w:rsidRPr="00AB0E99" w:rsidRDefault="00AB0E99" w:rsidP="00AB0E99">
      <w:pPr>
        <w:pStyle w:val="podlnek"/>
        <w:keepNext w:val="0"/>
        <w:keepLines w:val="0"/>
        <w:widowControl w:val="0"/>
        <w:jc w:val="both"/>
        <w:rPr>
          <w:b/>
        </w:rPr>
      </w:pPr>
      <w:r>
        <w:t>Dodavatelé dále jako součást jejich předběžné nabídky a nabídky předloží h</w:t>
      </w:r>
      <w:r w:rsidR="00AC3014">
        <w:t xml:space="preserve">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w:t>
      </w:r>
      <w:r>
        <w:t>h</w:t>
      </w:r>
      <w:r w:rsidR="00AC3014">
        <w:t xml:space="preserve">armonogramu postupu prací uchazeč vezme v úvahu převažující klimatické podmínky, nároky na zpracování dokumentace, požadované metody a postupy výstavby. Stavební postupy stanovené projektantem </w:t>
      </w:r>
      <w:r w:rsidR="00A56621">
        <w:t>zjednodušené dokumentace ve stadiu 2</w:t>
      </w:r>
      <w:r w:rsidR="00AC3014">
        <w:t xml:space="preserve"> mají pro uchazeče při zpracování harmonogramu pouze podpůrný charakter. </w:t>
      </w:r>
      <w:r>
        <w:t>Dodavatel</w:t>
      </w:r>
      <w:r w:rsidR="00AC3014">
        <w:t xml:space="preserve"> je povinen předložit </w:t>
      </w:r>
      <w:r>
        <w:t>h</w:t>
      </w:r>
      <w:r w:rsidR="00AC3014">
        <w:t>armonogram postupu prací respektující předpokládaný termín zahájení a ukončení předmětu plnění stanovený v zadávacích podmínkách.</w:t>
      </w:r>
    </w:p>
    <w:p w14:paraId="45904AA5" w14:textId="6B2315D5" w:rsidR="00AB0E99" w:rsidRPr="00AB0E99" w:rsidRDefault="00AC3014" w:rsidP="00AB0E99">
      <w:pPr>
        <w:pStyle w:val="podlnek"/>
        <w:keepNext w:val="0"/>
        <w:keepLines w:val="0"/>
        <w:widowControl w:val="0"/>
        <w:jc w:val="both"/>
        <w:rPr>
          <w:b/>
        </w:rPr>
      </w:pPr>
      <w:r>
        <w:lastRenderedPageBreak/>
        <w:t>Dodavatel je povinen</w:t>
      </w:r>
      <w:r w:rsidR="00AB0E99">
        <w:t xml:space="preserve"> v</w:t>
      </w:r>
      <w:r>
        <w:t xml:space="preserve"> </w:t>
      </w:r>
      <w:r w:rsidR="00AB0E99">
        <w:t xml:space="preserve">předběžné nabídce i nabídce </w:t>
      </w:r>
      <w:r>
        <w:t xml:space="preserve">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w:t>
      </w:r>
      <w:r w:rsidR="00E05B3C">
        <w:t>Zadavatelem</w:t>
      </w:r>
      <w:r>
        <w:t>.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w:t>
      </w:r>
      <w:r w:rsidR="00AB0E99">
        <w:t> </w:t>
      </w:r>
      <w:r>
        <w:t>ohledem na případné skutečnosti zjištěné dodavatelem. Dodavatel při návrhu svého řešení musí zohlednit veškeré okolnosti, rizika a možné vlivy, které mohou mít účinek na způsob provádění díla, časový harmonogram a cenu jednotlivých činností, kterými má být dílo realizováno.</w:t>
      </w:r>
    </w:p>
    <w:p w14:paraId="202215E1" w14:textId="7221BDC3" w:rsidR="00AC3014" w:rsidRPr="00AB0E99" w:rsidRDefault="00AB0E99" w:rsidP="00AB0E99">
      <w:pPr>
        <w:pStyle w:val="podlnek"/>
        <w:keepNext w:val="0"/>
        <w:keepLines w:val="0"/>
        <w:widowControl w:val="0"/>
        <w:jc w:val="both"/>
        <w:rPr>
          <w:b/>
        </w:rPr>
      </w:pPr>
      <w:bookmarkStart w:id="74" w:name="_Ref125575368"/>
      <w:r>
        <w:t>Dodavatel v předběžné nabídce i nabídce uvede s</w:t>
      </w:r>
      <w:r w:rsidR="00AC3014" w:rsidRPr="003C4DB3">
        <w:t>pecifikaci typu zabezpečovacího zařízení, sdělovacího zařízení, zařízení elektrotechniky a energetiky, které bude dodavatelem určeno k použití pro plnění předmětné veřejné zakázky a které bude v</w:t>
      </w:r>
      <w:r>
        <w:t> </w:t>
      </w:r>
      <w:r w:rsidR="00AC3014" w:rsidRPr="003C4DB3">
        <w:t>souladu se Směrnicí č. 34 SŽDC „Směrnice pro uvádění do provozu výrobků, které jsou součástí sdělovacích a</w:t>
      </w:r>
      <w:r w:rsidR="00AC3014">
        <w:t xml:space="preserve"> zabezpečovacích zařízení a zařízení elektrotechniky a</w:t>
      </w:r>
      <w:r>
        <w:t> </w:t>
      </w:r>
      <w:r w:rsidR="00AC3014">
        <w:t>energetiky, na železniční dopravní cestě ve vlastnictví státu státní organizace Správa železniční dopravní cesty“, v platném znění</w:t>
      </w:r>
      <w:r w:rsidR="0024399F">
        <w:t xml:space="preserve">, která je přístupná na webových stránkách </w:t>
      </w:r>
      <w:r w:rsidR="00E05B3C">
        <w:t>Zadavatele</w:t>
      </w:r>
      <w:r w:rsidR="0024399F">
        <w:rPr>
          <w:rStyle w:val="Znakapoznpodarou"/>
        </w:rPr>
        <w:footnoteReference w:id="1"/>
      </w:r>
      <w:r w:rsidR="0051170F">
        <w:t xml:space="preserve"> (dále také jen </w:t>
      </w:r>
      <w:r w:rsidR="0051170F" w:rsidRPr="0051170F">
        <w:rPr>
          <w:b/>
          <w:bCs w:val="0"/>
        </w:rPr>
        <w:t>„SM34“</w:t>
      </w:r>
      <w:r w:rsidR="0051170F">
        <w:t>)</w:t>
      </w:r>
      <w:r w:rsidR="00AC3014">
        <w:t>.</w:t>
      </w:r>
      <w:r w:rsidR="0051170F" w:rsidRPr="0051170F">
        <w:t xml:space="preserve"> </w:t>
      </w:r>
      <w:r w:rsidR="0051170F">
        <w:t>Zadavatel však taktéž př</w:t>
      </w:r>
      <w:r w:rsidR="0051170F" w:rsidRPr="0051170F">
        <w:t xml:space="preserve">ipouští, aby dodavatelem specifikované zařízení nebylo schváleno nebo schvalováno podle SM34 </w:t>
      </w:r>
      <w:r w:rsidR="0051170F">
        <w:t>v době podání nabídky či předběžné nabídky.</w:t>
      </w:r>
      <w:r w:rsidR="0051170F" w:rsidRPr="0051170F">
        <w:t xml:space="preserve"> </w:t>
      </w:r>
      <w:r w:rsidR="0051170F">
        <w:t>D</w:t>
      </w:r>
      <w:r w:rsidR="0051170F" w:rsidRPr="0051170F">
        <w:t xml:space="preserve">odavatel </w:t>
      </w:r>
      <w:r w:rsidR="0051170F">
        <w:t>však v takovém případě bude povinen</w:t>
      </w:r>
      <w:r w:rsidR="0051170F" w:rsidRPr="0051170F">
        <w:t xml:space="preserve"> před uvedení prvního úseku s daným zařízením do provozu zaháj</w:t>
      </w:r>
      <w:r w:rsidR="0051170F">
        <w:t>it</w:t>
      </w:r>
      <w:r w:rsidR="0051170F" w:rsidRPr="0051170F">
        <w:t xml:space="preserve"> schvalovací proces dodávaných zařízení a poskytn</w:t>
      </w:r>
      <w:r w:rsidR="0051170F">
        <w:t>ou</w:t>
      </w:r>
      <w:r w:rsidR="0051170F" w:rsidRPr="0051170F">
        <w:t xml:space="preserve"> dostatečné podklady pro zahájení ověřovacího provozu v souladu s požadavky SM34. Zadavatel současně </w:t>
      </w:r>
      <w:r w:rsidR="0051170F">
        <w:t>uvádí</w:t>
      </w:r>
      <w:r w:rsidR="0051170F" w:rsidRPr="0051170F">
        <w:t xml:space="preserve">, že ověřovací provoz zabezpečovacích zařízení podle SM34 může být realizován jen podle ČSN 34 2600 čl. 9.3.1 (tj. bez dalších bezpečnostních opatření) a čl. 9.3.2 (tj. za zvýšeného dohledu udržujících popř. i obsluhujících zaměstnanců). Jiné způsoby ověřovacího provozu po uvedení zařízení do provozu vzhledem k významu tratě </w:t>
      </w:r>
      <w:r w:rsidR="0051170F">
        <w:t>nejsou</w:t>
      </w:r>
      <w:r w:rsidR="0051170F" w:rsidRPr="0051170F">
        <w:t xml:space="preserve"> přípustné.</w:t>
      </w:r>
      <w:r w:rsidR="00AC3014">
        <w:t xml:space="preserve"> </w:t>
      </w:r>
      <w:r w:rsidR="00AC3014" w:rsidRPr="00C7365D">
        <w:t>Nebude-li dodavatel současně i</w:t>
      </w:r>
      <w:r w:rsidRPr="00C7365D">
        <w:t> </w:t>
      </w:r>
      <w:r w:rsidR="00AC3014" w:rsidRPr="00C7365D">
        <w:t>výrobcem nebo dodavatelem takto určeného zařízení, předloží následně vybraný dodavatel v rámci poskytnutí součinnosti před uzavřením smlouvy postupem dle čl.</w:t>
      </w:r>
      <w:r w:rsidR="007D76A9" w:rsidRPr="00C7365D">
        <w:t xml:space="preserve"> </w:t>
      </w:r>
      <w:r w:rsidR="007D76A9" w:rsidRPr="00D772D5">
        <w:fldChar w:fldCharType="begin"/>
      </w:r>
      <w:r w:rsidR="007D76A9" w:rsidRPr="00C7365D">
        <w:instrText xml:space="preserve"> REF _Ref123574125 \r \h </w:instrText>
      </w:r>
      <w:r w:rsidR="00C7365D">
        <w:instrText xml:space="preserve"> \* MERGEFORMAT </w:instrText>
      </w:r>
      <w:r w:rsidR="007D76A9" w:rsidRPr="00D772D5">
        <w:fldChar w:fldCharType="separate"/>
      </w:r>
      <w:r w:rsidR="0098773C">
        <w:t>25.2</w:t>
      </w:r>
      <w:r w:rsidR="007D76A9" w:rsidRPr="00D772D5">
        <w:fldChar w:fldCharType="end"/>
      </w:r>
      <w:r w:rsidR="00AC3014" w:rsidRPr="00C7365D">
        <w:t xml:space="preserve"> </w:t>
      </w:r>
      <w:r w:rsidRPr="00C7365D">
        <w:t>této Zadávací dokumentace</w:t>
      </w:r>
      <w:r w:rsidR="00AC3014" w:rsidRPr="00C7365D">
        <w:t xml:space="preserve">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w:t>
      </w:r>
      <w:r w:rsidR="00AC3014">
        <w:t xml:space="preserve"> Specifikace typu, případně smlouva s výrobcem nebo dodavatelem či závazek budou požadovány pro následující zařízení:</w:t>
      </w:r>
      <w:bookmarkEnd w:id="74"/>
      <w:r w:rsidR="00AC3014">
        <w:t xml:space="preserve"> </w:t>
      </w:r>
    </w:p>
    <w:p w14:paraId="56AE26AA"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dálkové ovládání železničních zabezpečovacích zařízení </w:t>
      </w:r>
    </w:p>
    <w:p w14:paraId="720E1DFF"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 xml:space="preserve">navržený systém ETCS </w:t>
      </w:r>
    </w:p>
    <w:p w14:paraId="22A1C27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navržené typy staničního a traťového zabezpečovacího zařízení</w:t>
      </w:r>
    </w:p>
    <w:p w14:paraId="32AE0867" w14:textId="77777777" w:rsidR="00AC3014" w:rsidRPr="00AB0E99" w:rsidRDefault="00AC3014" w:rsidP="00AB0E99">
      <w:pPr>
        <w:pStyle w:val="Odrka1-2-"/>
        <w:tabs>
          <w:tab w:val="clear" w:pos="1531"/>
          <w:tab w:val="num" w:pos="1701"/>
        </w:tabs>
        <w:ind w:left="1701" w:hanging="283"/>
        <w:rPr>
          <w:rFonts w:ascii="Verdana" w:hAnsi="Verdana"/>
        </w:rPr>
      </w:pPr>
      <w:r w:rsidRPr="00AB0E99">
        <w:rPr>
          <w:rFonts w:ascii="Verdana" w:hAnsi="Verdana"/>
        </w:rPr>
        <w:t>napájení netrakčních odběrů (LDSŽ 22kV)</w:t>
      </w:r>
    </w:p>
    <w:p w14:paraId="59852199" w14:textId="44C42CAB" w:rsidR="00AC3014" w:rsidRPr="00AB0E99" w:rsidDel="00B853C4" w:rsidRDefault="00AC3014" w:rsidP="00AB0E99">
      <w:pPr>
        <w:pStyle w:val="Odrka1-2-"/>
        <w:tabs>
          <w:tab w:val="clear" w:pos="1531"/>
          <w:tab w:val="num" w:pos="1701"/>
        </w:tabs>
        <w:ind w:left="1701" w:hanging="283"/>
        <w:rPr>
          <w:del w:id="75" w:author="Autor"/>
          <w:rFonts w:ascii="Verdana" w:hAnsi="Verdana"/>
        </w:rPr>
      </w:pPr>
      <w:del w:id="76" w:author="Autor">
        <w:r w:rsidRPr="00AB0E99" w:rsidDel="00B853C4">
          <w:rPr>
            <w:rFonts w:ascii="Verdana" w:hAnsi="Verdana"/>
          </w:rPr>
          <w:delText>technologie GSM-R</w:delText>
        </w:r>
      </w:del>
    </w:p>
    <w:p w14:paraId="6366BDAD" w14:textId="1D8EEEF6" w:rsidR="00AC3014" w:rsidRDefault="00AC3014" w:rsidP="00AB0E99">
      <w:pPr>
        <w:pStyle w:val="podlnek"/>
        <w:jc w:val="both"/>
      </w:pPr>
      <w:r>
        <w:lastRenderedPageBreak/>
        <w:t>Dodavatel je povinen přiložit ke své nabídce informaci o tom, zda budou na</w:t>
      </w:r>
      <w:r w:rsidR="00B67BF9">
        <w:t> </w:t>
      </w:r>
      <w:r>
        <w:t xml:space="preserve">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w:t>
      </w:r>
      <w:r w:rsidR="00B67BF9">
        <w:t>p</w:t>
      </w:r>
      <w:r>
        <w:t xml:space="preserve">řílohu č. 8 </w:t>
      </w:r>
      <w:r w:rsidR="00B67BF9">
        <w:t>této Zadávací dokumentace</w:t>
      </w:r>
      <w:r>
        <w:t>.</w:t>
      </w:r>
    </w:p>
    <w:p w14:paraId="6FC4C549" w14:textId="623D1644" w:rsidR="00AC3014" w:rsidRPr="00B67BF9" w:rsidRDefault="00AC3014">
      <w:pPr>
        <w:pStyle w:val="podlnek"/>
        <w:jc w:val="both"/>
      </w:pPr>
      <w:r>
        <w:t xml:space="preserve">Dodavatel je povinen předložit ve své nabídce čestné prohlášení </w:t>
      </w:r>
      <w:r w:rsidRPr="00010882">
        <w:rPr>
          <w:lang w:eastAsia="cs-CZ"/>
        </w:rPr>
        <w:t xml:space="preserve">o splnění podmínek </w:t>
      </w:r>
      <w:ins w:id="77" w:author="Autor">
        <w:r w:rsidR="00C543B5" w:rsidRPr="00EC65B0">
          <w:rPr>
            <w:lang w:eastAsia="cs-CZ"/>
          </w:rPr>
          <w:t>v souvislosti se zákonem upravujícím provádění mezinárodních sankcí</w:t>
        </w:r>
        <w:r w:rsidR="00C543B5" w:rsidRPr="00010882" w:rsidDel="00C543B5">
          <w:rPr>
            <w:lang w:eastAsia="cs-CZ"/>
          </w:rPr>
          <w:t xml:space="preserve"> </w:t>
        </w:r>
      </w:ins>
      <w:del w:id="78" w:author="Autor">
        <w:r w:rsidRPr="00010882" w:rsidDel="00C543B5">
          <w:rPr>
            <w:lang w:eastAsia="cs-CZ"/>
          </w:rPr>
          <w:delText>v souvislosti se situací na Ukrajině</w:delText>
        </w:r>
        <w:r w:rsidDel="00C543B5">
          <w:rPr>
            <w:lang w:eastAsia="cs-CZ"/>
          </w:rPr>
          <w:delText xml:space="preserve"> </w:delText>
        </w:r>
      </w:del>
      <w:r>
        <w:t xml:space="preserve">zpracované ve formě formuláře dle </w:t>
      </w:r>
      <w:r w:rsidR="00B67BF9">
        <w:t>p</w:t>
      </w:r>
      <w:r>
        <w:t xml:space="preserve">řílohy č. 11 </w:t>
      </w:r>
      <w:r w:rsidR="00B67BF9">
        <w:t>této Zadávací dokumentace</w:t>
      </w:r>
      <w:r>
        <w:t>.</w:t>
      </w:r>
    </w:p>
    <w:p w14:paraId="0EBBDDDD" w14:textId="68BE498B" w:rsidR="00477261" w:rsidRDefault="00B6324F" w:rsidP="00547602">
      <w:pPr>
        <w:pStyle w:val="podlnek"/>
        <w:keepNext w:val="0"/>
        <w:keepLines w:val="0"/>
        <w:widowControl w:val="0"/>
        <w:jc w:val="both"/>
        <w:rPr>
          <w:b/>
        </w:rPr>
      </w:pPr>
      <w:r w:rsidRPr="00547602">
        <w:rPr>
          <w:b/>
        </w:rPr>
        <w:t>Požadavky na zpracování předběžné nabídky a nabídky mohou být doplněny či upřesněny ve Výzvě k podání předběžné nabídky či nabídky</w:t>
      </w:r>
      <w:r w:rsidR="00CF61B7">
        <w:rPr>
          <w:b/>
        </w:rPr>
        <w:t>, například v návaznosti na výsledky jednání s účastníky o předběžných nabídkách</w:t>
      </w:r>
      <w:r w:rsidRPr="00547602">
        <w:rPr>
          <w:b/>
        </w:rPr>
        <w:t xml:space="preserve"> (např. bližší požadavky na obsah (předběžné) nabídky).</w:t>
      </w:r>
    </w:p>
    <w:p w14:paraId="7F88DD5F" w14:textId="0EA1837F" w:rsidR="005D636E" w:rsidRPr="005D636E" w:rsidRDefault="005D636E" w:rsidP="00547602">
      <w:pPr>
        <w:pStyle w:val="Normlnlnek"/>
        <w:keepNext w:val="0"/>
        <w:keepLines w:val="0"/>
        <w:widowControl w:val="0"/>
        <w:jc w:val="both"/>
      </w:pPr>
      <w:r w:rsidRPr="005D636E">
        <w:t xml:space="preserve"> </w:t>
      </w:r>
      <w:bookmarkStart w:id="79" w:name="_Toc130201659"/>
      <w:r w:rsidRPr="005D636E">
        <w:t>Jiné požadavky Zadavatele na plnění veřejné zakázky</w:t>
      </w:r>
      <w:bookmarkEnd w:id="79"/>
      <w:r w:rsidRPr="005D636E">
        <w:t xml:space="preserve"> </w:t>
      </w:r>
    </w:p>
    <w:p w14:paraId="40A17588" w14:textId="77777777" w:rsidR="005D636E" w:rsidRPr="00822CB2" w:rsidRDefault="005D636E" w:rsidP="00B52143">
      <w:pPr>
        <w:pStyle w:val="Normlnodstavec"/>
        <w:keepNext w:val="0"/>
        <w:ind w:left="567"/>
        <w:jc w:val="both"/>
        <w:rPr>
          <w:b/>
        </w:rPr>
      </w:pPr>
      <w:r w:rsidRPr="00822CB2">
        <w:rPr>
          <w:b/>
        </w:rPr>
        <w:t>Využití poddodavatele</w:t>
      </w:r>
    </w:p>
    <w:p w14:paraId="0D26AB2A" w14:textId="6DEBDCD4" w:rsidR="00822CB2" w:rsidRPr="00822CB2" w:rsidRDefault="00822CB2" w:rsidP="00547602">
      <w:pPr>
        <w:pStyle w:val="podlnek"/>
        <w:keepNext w:val="0"/>
        <w:keepLines w:val="0"/>
        <w:widowControl w:val="0"/>
        <w:jc w:val="both"/>
      </w:pPr>
      <w:r w:rsidRPr="00822CB2">
        <w:t xml:space="preserve">Zadavatel </w:t>
      </w:r>
      <w:r w:rsidRPr="0058559B">
        <w:t>požaduje, aby účastník zadávacího</w:t>
      </w:r>
      <w:r w:rsidRPr="00822CB2">
        <w:t xml:space="preserve"> řízení v</w:t>
      </w:r>
      <w:r w:rsidR="00CA3244">
        <w:t> předběžné nabídce a</w:t>
      </w:r>
      <w:r w:rsidRPr="00822CB2">
        <w:t xml:space="preserve"> nabídce:</w:t>
      </w:r>
    </w:p>
    <w:p w14:paraId="1F812C0C"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a) určil části veřejné zakázky, které hodlá plnit prostřednictvím poddodavatelů, a</w:t>
      </w:r>
    </w:p>
    <w:p w14:paraId="39838E45" w14:textId="77777777" w:rsidR="00822CB2" w:rsidRPr="00822CB2" w:rsidRDefault="00822CB2" w:rsidP="00547602">
      <w:pPr>
        <w:widowControl w:val="0"/>
        <w:spacing w:line="264" w:lineRule="auto"/>
        <w:ind w:left="993"/>
        <w:jc w:val="both"/>
        <w:rPr>
          <w:rFonts w:eastAsia="Verdana" w:cs="Times New Roman"/>
          <w:szCs w:val="18"/>
        </w:rPr>
      </w:pPr>
      <w:r w:rsidRPr="00822CB2">
        <w:rPr>
          <w:rFonts w:eastAsia="Verdana" w:cs="Times New Roman"/>
          <w:szCs w:val="18"/>
        </w:rPr>
        <w:t>b) předložil seznam poddodavatelů, pokud jsou dodavateli známi a uvedl, kterou část veřejné zakázky bude každý z poddodavatelů plnit.</w:t>
      </w:r>
    </w:p>
    <w:p w14:paraId="06F5B29B" w14:textId="441CB082" w:rsidR="00822CB2" w:rsidRDefault="00822CB2" w:rsidP="00547602">
      <w:pPr>
        <w:pStyle w:val="podlnek"/>
        <w:keepNext w:val="0"/>
        <w:keepLines w:val="0"/>
        <w:widowControl w:val="0"/>
        <w:jc w:val="both"/>
        <w:rPr>
          <w:rFonts w:eastAsia="Verdana"/>
        </w:rPr>
      </w:pPr>
      <w:r w:rsidRPr="00822CB2">
        <w:rPr>
          <w:rFonts w:eastAsia="Verdana"/>
        </w:rPr>
        <w:t xml:space="preserve">Vybraný dodavatel je povinen předložit </w:t>
      </w:r>
      <w:r w:rsidR="00B6324F">
        <w:rPr>
          <w:rFonts w:eastAsia="Verdana"/>
        </w:rPr>
        <w:t>Z</w:t>
      </w:r>
      <w:r w:rsidRPr="00822CB2">
        <w:rPr>
          <w:rFonts w:eastAsia="Verdana"/>
        </w:rPr>
        <w:t>adavateli identifikační údaje poddodavatelů, a to nejpozději do 10 pracovních dnů od doručení oznámení o výběru dodavatele, pokud jsou známi. Poddodavatelé, kteří nebyli identifikováni podle věty první a kteří se následně zapojí do plnění veřejné zakázky, musí být identifikováni, a to před zahájením plnění veřejné zakázky</w:t>
      </w:r>
    </w:p>
    <w:p w14:paraId="1AD18701" w14:textId="77777777" w:rsidR="005D636E" w:rsidRDefault="005D636E" w:rsidP="00547602">
      <w:pPr>
        <w:pStyle w:val="podlnek"/>
        <w:keepNext w:val="0"/>
        <w:keepLines w:val="0"/>
        <w:widowControl w:val="0"/>
        <w:jc w:val="both"/>
        <w:rPr>
          <w:rFonts w:eastAsia="Verdana"/>
          <w:b/>
        </w:rPr>
      </w:pPr>
      <w:r w:rsidRPr="00822CB2">
        <w:rPr>
          <w:rFonts w:eastAsia="Verdana"/>
          <w:b/>
        </w:rPr>
        <w:t xml:space="preserve">Seznam poddodavatelů učiní dodavatel přílohou Smlouvy. </w:t>
      </w:r>
    </w:p>
    <w:p w14:paraId="7334E8A8" w14:textId="5E545126" w:rsidR="00822CB2" w:rsidRDefault="00822CB2" w:rsidP="00547602">
      <w:pPr>
        <w:pStyle w:val="podlnek"/>
        <w:keepNext w:val="0"/>
        <w:keepLines w:val="0"/>
        <w:widowControl w:val="0"/>
        <w:jc w:val="both"/>
        <w:rPr>
          <w:rFonts w:eastAsia="Verdana"/>
        </w:rPr>
      </w:pPr>
      <w:bookmarkStart w:id="80" w:name="_Ref123306750"/>
      <w:bookmarkStart w:id="81" w:name="_Ref126047486"/>
      <w:r w:rsidRPr="00255723">
        <w:rPr>
          <w:rFonts w:eastAsia="Verdana"/>
        </w:rPr>
        <w:t xml:space="preserve">Zadavatel </w:t>
      </w:r>
      <w:r w:rsidR="00255723" w:rsidRPr="00255723">
        <w:rPr>
          <w:rFonts w:eastAsia="Verdana"/>
        </w:rPr>
        <w:t xml:space="preserve">si dle § 105 odst. 2 ZZVZ vyhrazuje požadavek, že níže uvedené významné činnosti při plnění veřejné zakázky musí být plněny přímo vybraným dodavatelem </w:t>
      </w:r>
      <w:r w:rsidR="00255723" w:rsidRPr="000A0ABA">
        <w:rPr>
          <w:rFonts w:eastAsia="Verdana"/>
        </w:rPr>
        <w:t>vlastními prostředky</w:t>
      </w:r>
      <w:r w:rsidR="00255723">
        <w:rPr>
          <w:rFonts w:eastAsia="Verdana"/>
        </w:rPr>
        <w:t xml:space="preserve"> </w:t>
      </w:r>
      <w:r w:rsidR="00255723" w:rsidRPr="00255723">
        <w:rPr>
          <w:rFonts w:eastAsia="Verdana"/>
        </w:rPr>
        <w:t>(resp. některým z dodavatelů, kteří případně podali nabídku v rámci společné účasti):</w:t>
      </w:r>
      <w:bookmarkEnd w:id="80"/>
      <w:bookmarkEnd w:id="81"/>
    </w:p>
    <w:p w14:paraId="2228238A" w14:textId="77777777" w:rsidR="00255723" w:rsidRPr="00255723" w:rsidRDefault="00255723" w:rsidP="00255723">
      <w:pPr>
        <w:spacing w:after="0"/>
        <w:ind w:firstLine="567"/>
        <w:rPr>
          <w:b/>
        </w:rPr>
      </w:pPr>
      <w:r w:rsidRPr="00255723">
        <w:rPr>
          <w:b/>
        </w:rPr>
        <w:t>Evropský vlakový zabezpečovací systém (ETCS):</w:t>
      </w:r>
    </w:p>
    <w:p w14:paraId="78E826C4" w14:textId="77777777" w:rsidR="00255723" w:rsidRPr="00255723" w:rsidRDefault="00255723" w:rsidP="00255723">
      <w:pPr>
        <w:spacing w:after="0"/>
        <w:ind w:firstLine="709"/>
        <w:rPr>
          <w:b/>
        </w:rPr>
      </w:pPr>
    </w:p>
    <w:p w14:paraId="7D2431E6" w14:textId="77777777" w:rsidR="00255723" w:rsidRPr="00255723" w:rsidRDefault="00255723" w:rsidP="00255723">
      <w:pPr>
        <w:pStyle w:val="Odrka1-2-"/>
        <w:spacing w:after="0"/>
        <w:ind w:hanging="255"/>
        <w:rPr>
          <w:rFonts w:ascii="Verdana" w:hAnsi="Verdana"/>
        </w:rPr>
      </w:pPr>
      <w:r w:rsidRPr="00255723">
        <w:rPr>
          <w:rFonts w:ascii="Verdana" w:hAnsi="Verdana"/>
        </w:rPr>
        <w:t>PS</w:t>
      </w:r>
      <w:r w:rsidRPr="00255723">
        <w:rPr>
          <w:rFonts w:ascii="Verdana" w:hAnsi="Verdana"/>
        </w:rPr>
        <w:tab/>
        <w:t>100-01-70</w:t>
      </w:r>
      <w:r w:rsidRPr="00255723">
        <w:rPr>
          <w:rFonts w:ascii="Verdana" w:hAnsi="Verdana"/>
        </w:rPr>
        <w:tab/>
        <w:t>CDP Praha, zařízení ETCS</w:t>
      </w:r>
    </w:p>
    <w:p w14:paraId="709B38C4" w14:textId="10FF4C92"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190-01-70</w:t>
      </w:r>
      <w:r w:rsidRPr="00255723">
        <w:rPr>
          <w:rFonts w:ascii="Verdana" w:hAnsi="Verdana"/>
        </w:rPr>
        <w:tab/>
        <w:t xml:space="preserve">Úsek Kralupy </w:t>
      </w:r>
      <w:proofErr w:type="spellStart"/>
      <w:r w:rsidRPr="00255723">
        <w:rPr>
          <w:rFonts w:ascii="Verdana" w:hAnsi="Verdana"/>
        </w:rPr>
        <w:t>n.Vlt</w:t>
      </w:r>
      <w:proofErr w:type="spellEnd"/>
      <w:r w:rsidRPr="00255723">
        <w:rPr>
          <w:rFonts w:ascii="Verdana" w:hAnsi="Verdana"/>
        </w:rPr>
        <w:t>. – státní hranice SRN, RBC</w:t>
      </w:r>
      <w:r w:rsidR="004A6152">
        <w:rPr>
          <w:rFonts w:ascii="Verdana" w:hAnsi="Verdana"/>
        </w:rPr>
        <w:t xml:space="preserve">, </w:t>
      </w:r>
      <w:bookmarkStart w:id="82" w:name="_Hlk128323835"/>
      <w:r w:rsidR="004A6152" w:rsidRPr="004A6152">
        <w:rPr>
          <w:rFonts w:ascii="Verdana" w:hAnsi="Verdana"/>
        </w:rPr>
        <w:t xml:space="preserve">včetně vlastní výroby a dodání zařízení vykonávajícího funkci </w:t>
      </w:r>
      <w:proofErr w:type="spellStart"/>
      <w:r w:rsidR="004A6152" w:rsidRPr="004A6152">
        <w:rPr>
          <w:rFonts w:ascii="Verdana" w:hAnsi="Verdana"/>
        </w:rPr>
        <w:t>radioblokové</w:t>
      </w:r>
      <w:proofErr w:type="spellEnd"/>
      <w:r w:rsidR="004A6152" w:rsidRPr="004A6152">
        <w:rPr>
          <w:rFonts w:ascii="Verdana" w:hAnsi="Verdana"/>
        </w:rPr>
        <w:t xml:space="preserve"> centrály ETCS (RBC)</w:t>
      </w:r>
      <w:bookmarkEnd w:id="82"/>
    </w:p>
    <w:p w14:paraId="0DDDACEB" w14:textId="77777777" w:rsidR="00255723" w:rsidRPr="00255723" w:rsidRDefault="00255723" w:rsidP="00255723">
      <w:pPr>
        <w:pStyle w:val="Odrka1-2-"/>
        <w:ind w:hanging="255"/>
        <w:rPr>
          <w:rFonts w:ascii="Verdana" w:hAnsi="Verdana"/>
        </w:rPr>
      </w:pPr>
      <w:r w:rsidRPr="00255723">
        <w:rPr>
          <w:rFonts w:ascii="Verdana" w:hAnsi="Verdana"/>
        </w:rPr>
        <w:t>PS</w:t>
      </w:r>
      <w:r w:rsidRPr="00255723">
        <w:rPr>
          <w:rFonts w:ascii="Verdana" w:hAnsi="Verdana"/>
        </w:rPr>
        <w:tab/>
        <w:t>190-01-73</w:t>
      </w:r>
      <w:r w:rsidRPr="00255723">
        <w:rPr>
          <w:rFonts w:ascii="Verdana" w:hAnsi="Verdana"/>
        </w:rPr>
        <w:tab/>
        <w:t xml:space="preserve">Úsek Kralupy </w:t>
      </w:r>
      <w:proofErr w:type="spellStart"/>
      <w:r w:rsidRPr="00255723">
        <w:rPr>
          <w:rFonts w:ascii="Verdana" w:hAnsi="Verdana"/>
        </w:rPr>
        <w:t>n.Vlt</w:t>
      </w:r>
      <w:proofErr w:type="spellEnd"/>
      <w:r w:rsidRPr="00255723">
        <w:rPr>
          <w:rFonts w:ascii="Verdana" w:hAnsi="Verdana"/>
        </w:rPr>
        <w:t xml:space="preserve">. – státní hranice SRN, </w:t>
      </w:r>
      <w:proofErr w:type="spellStart"/>
      <w:r w:rsidRPr="00255723">
        <w:rPr>
          <w:rFonts w:ascii="Verdana" w:hAnsi="Verdana"/>
        </w:rPr>
        <w:t>balízy</w:t>
      </w:r>
      <w:proofErr w:type="spellEnd"/>
    </w:p>
    <w:p w14:paraId="00F8B2EE" w14:textId="77777777" w:rsidR="00255723" w:rsidRPr="00255723" w:rsidRDefault="00255723" w:rsidP="00255723">
      <w:pPr>
        <w:pStyle w:val="Odrka1-2-"/>
        <w:numPr>
          <w:ilvl w:val="0"/>
          <w:numId w:val="0"/>
        </w:numPr>
        <w:ind w:left="3828" w:hanging="255"/>
        <w:rPr>
          <w:rFonts w:ascii="Verdana" w:hAnsi="Verdana"/>
        </w:rPr>
      </w:pPr>
    </w:p>
    <w:p w14:paraId="7E0D9E22" w14:textId="77777777" w:rsidR="00255723" w:rsidRPr="000A0ABA" w:rsidRDefault="00255723" w:rsidP="00255723">
      <w:pPr>
        <w:pStyle w:val="Odrka1-1"/>
        <w:tabs>
          <w:tab w:val="clear" w:pos="1077"/>
          <w:tab w:val="num" w:pos="1560"/>
        </w:tabs>
        <w:ind w:left="1560" w:hanging="426"/>
        <w:rPr>
          <w:rFonts w:ascii="Verdana" w:hAnsi="Verdana"/>
        </w:rPr>
      </w:pPr>
      <w:r w:rsidRPr="000A0ABA">
        <w:rPr>
          <w:rFonts w:ascii="Verdana" w:hAnsi="Verdana"/>
        </w:rPr>
        <w:t>Vlastními prostředky se rozumí Věci určené pro dílo a Personál zhotovitele specifikovaný v pod-článku 4.4.3 Zvláštních podmínek.</w:t>
      </w:r>
    </w:p>
    <w:p w14:paraId="6B786B38" w14:textId="086156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 xml:space="preserve">Výše uvedené vyhrazené části plnění veřejné zakázky jsou tvořeny PS, jejichž provádění má důležitý význam pro realizaci stavby jako celku. Zadavatel má </w:t>
      </w:r>
      <w:r w:rsidRPr="00255723">
        <w:rPr>
          <w:rFonts w:ascii="Verdana" w:hAnsi="Verdana"/>
        </w:rPr>
        <w:lastRenderedPageBreak/>
        <w:t>z</w:t>
      </w:r>
      <w:r w:rsidR="003E713B">
        <w:rPr>
          <w:rFonts w:ascii="Verdana" w:hAnsi="Verdana"/>
        </w:rPr>
        <w:t> </w:t>
      </w:r>
      <w:r w:rsidRPr="00255723">
        <w:rPr>
          <w:rFonts w:ascii="Verdana" w:hAnsi="Verdana"/>
        </w:rPr>
        <w:t xml:space="preserve">těchto důvodů zvýšený zájem na řádném a včasném plnění těchto částí předmětu veřejné zakázky. S ohledem na to považuje </w:t>
      </w:r>
      <w:r w:rsidR="003E713B">
        <w:rPr>
          <w:rFonts w:ascii="Verdana" w:hAnsi="Verdana"/>
        </w:rPr>
        <w:t>Z</w:t>
      </w:r>
      <w:r w:rsidRPr="00255723">
        <w:rPr>
          <w:rFonts w:ascii="Verdana" w:hAnsi="Verdana"/>
        </w:rPr>
        <w:t xml:space="preserve">adavatel za potřebné zajistit, aby tuto část předmětu plnění prováděl kvalifikovaný a ekonomicky způsobilý dodavatel, vůči kterému může </w:t>
      </w:r>
      <w:r w:rsidR="003E713B">
        <w:rPr>
          <w:rFonts w:ascii="Verdana" w:hAnsi="Verdana"/>
        </w:rPr>
        <w:t>Z</w:t>
      </w:r>
      <w:r w:rsidRPr="00255723">
        <w:rPr>
          <w:rFonts w:ascii="Verdana" w:hAnsi="Verdana"/>
        </w:rPr>
        <w:t>adavatel na základě uzavřené Smlouvy o dílo uplatňovat přímý vliv.</w:t>
      </w:r>
    </w:p>
    <w:p w14:paraId="05B640B4" w14:textId="4651ACC6" w:rsidR="00255723" w:rsidRPr="00255723" w:rsidRDefault="00255723" w:rsidP="00255723">
      <w:pPr>
        <w:pStyle w:val="Odrka1-1"/>
        <w:tabs>
          <w:tab w:val="clear" w:pos="1077"/>
          <w:tab w:val="num" w:pos="1560"/>
        </w:tabs>
        <w:ind w:left="1560" w:hanging="426"/>
        <w:rPr>
          <w:rFonts w:ascii="Verdana" w:hAnsi="Verdana"/>
        </w:rPr>
      </w:pPr>
      <w:r w:rsidRPr="00255723">
        <w:rPr>
          <w:rFonts w:ascii="Verdana" w:hAnsi="Verdana"/>
        </w:rPr>
        <w:t xml:space="preserve">Výše uvedené vyhrazené části plnění veřejné zakázky představují svou finanční hodnotou celkem cca </w:t>
      </w:r>
      <w:r w:rsidRPr="0023452F">
        <w:rPr>
          <w:rFonts w:ascii="Verdana" w:hAnsi="Verdana"/>
        </w:rPr>
        <w:t>5 %</w:t>
      </w:r>
      <w:r w:rsidRPr="00255723">
        <w:rPr>
          <w:rFonts w:ascii="Verdana" w:hAnsi="Verdana"/>
        </w:rPr>
        <w:t xml:space="preserve"> z předmětu plnění veřejné zakázky. Zadavatel v</w:t>
      </w:r>
      <w:r w:rsidR="003E713B">
        <w:rPr>
          <w:rFonts w:ascii="Verdana" w:hAnsi="Verdana"/>
        </w:rPr>
        <w:t> </w:t>
      </w:r>
      <w:r w:rsidRPr="00255723">
        <w:rPr>
          <w:rFonts w:ascii="Verdana" w:hAnsi="Verdana"/>
        </w:rPr>
        <w:t xml:space="preserve">souladu se ZZVZ a s účelem </w:t>
      </w:r>
      <w:r w:rsidR="00E05B3C">
        <w:rPr>
          <w:rFonts w:ascii="Verdana" w:hAnsi="Verdana"/>
        </w:rPr>
        <w:t>Z</w:t>
      </w:r>
      <w:r w:rsidR="00E05B3C" w:rsidRPr="00255723">
        <w:rPr>
          <w:rFonts w:ascii="Verdana" w:hAnsi="Verdana"/>
        </w:rPr>
        <w:t xml:space="preserve">adavatelem </w:t>
      </w:r>
      <w:r w:rsidRPr="00255723">
        <w:rPr>
          <w:rFonts w:ascii="Verdana" w:hAnsi="Verdana"/>
        </w:rPr>
        <w:t xml:space="preserve">provedené výhrady uvedené výše v tomto čl. </w:t>
      </w:r>
      <w:r w:rsidR="003E713B">
        <w:rPr>
          <w:rFonts w:ascii="Verdana" w:hAnsi="Verdana"/>
        </w:rPr>
        <w:fldChar w:fldCharType="begin"/>
      </w:r>
      <w:r w:rsidR="003E713B">
        <w:rPr>
          <w:rFonts w:ascii="Verdana" w:hAnsi="Verdana"/>
        </w:rPr>
        <w:instrText xml:space="preserve"> REF _Ref123306750 \r \h </w:instrText>
      </w:r>
      <w:r w:rsidR="003E713B">
        <w:rPr>
          <w:rFonts w:ascii="Verdana" w:hAnsi="Verdana"/>
        </w:rPr>
      </w:r>
      <w:r w:rsidR="003E713B">
        <w:rPr>
          <w:rFonts w:ascii="Verdana" w:hAnsi="Verdana"/>
        </w:rPr>
        <w:fldChar w:fldCharType="separate"/>
      </w:r>
      <w:r w:rsidR="0098773C">
        <w:rPr>
          <w:rFonts w:ascii="Verdana" w:hAnsi="Verdana"/>
        </w:rPr>
        <w:t>18.1.4</w:t>
      </w:r>
      <w:r w:rsidR="003E713B">
        <w:rPr>
          <w:rFonts w:ascii="Verdana" w:hAnsi="Verdana"/>
        </w:rPr>
        <w:fldChar w:fldCharType="end"/>
      </w:r>
      <w:r w:rsidR="003E713B">
        <w:rPr>
          <w:rFonts w:ascii="Verdana" w:hAnsi="Verdana"/>
        </w:rPr>
        <w:t xml:space="preserve"> </w:t>
      </w:r>
      <w:r w:rsidRPr="00255723">
        <w:rPr>
          <w:rFonts w:ascii="Verdana" w:hAnsi="Verdana"/>
        </w:rPr>
        <w:t xml:space="preserve">označuje níže ty požadavky na prokázání kvalifikace, které svým obsahem odpovídají rozsahu, v němž je plnění veřejné zakázky postupem dle § 105 odst. 2 ZZVZ vyhrazeno. </w:t>
      </w:r>
      <w:r w:rsidRPr="001D55EB">
        <w:rPr>
          <w:rFonts w:ascii="Verdana" w:hAnsi="Verdana"/>
        </w:rPr>
        <w:t>Splnění těchto požadavků na prokázání kvalifikace tedy nesmí být postupem dle § 83 ZZVZ prokazováno prostřednictvím poddodavatele:</w:t>
      </w:r>
    </w:p>
    <w:p w14:paraId="6D731B12" w14:textId="77777777"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 xml:space="preserve">profesní způsobilost týkající se oprávnění k podnikání v rozsahu živnosti provádění staveb, jejich změn a odstraňování; </w:t>
      </w:r>
    </w:p>
    <w:p w14:paraId="4EFD9CCB" w14:textId="11E3A900" w:rsidR="003E713B" w:rsidRP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doložení seznamem a</w:t>
      </w:r>
      <w:r>
        <w:rPr>
          <w:rFonts w:ascii="Verdana" w:hAnsi="Verdana"/>
        </w:rPr>
        <w:t> </w:t>
      </w:r>
      <w:r w:rsidRPr="003E713B">
        <w:rPr>
          <w:rFonts w:ascii="Verdana" w:hAnsi="Verdana"/>
        </w:rPr>
        <w:t>osvědčením alespoň ve vztahu k následujícím stavebním pracím dle čl. </w:t>
      </w:r>
      <w:r w:rsidR="00FA6857">
        <w:rPr>
          <w:rFonts w:ascii="Verdana" w:hAnsi="Verdana"/>
        </w:rPr>
        <w:t>14.1.3</w:t>
      </w:r>
      <w:r>
        <w:rPr>
          <w:rFonts w:ascii="Verdana" w:hAnsi="Verdana"/>
        </w:rPr>
        <w:t xml:space="preserve"> této Zadávací dokumentace</w:t>
      </w:r>
      <w:r w:rsidRPr="003E713B">
        <w:rPr>
          <w:rFonts w:ascii="Verdana" w:hAnsi="Verdana"/>
        </w:rPr>
        <w:t xml:space="preserve">: </w:t>
      </w:r>
    </w:p>
    <w:p w14:paraId="45ECBED6" w14:textId="644467FE" w:rsidR="00137CC1" w:rsidRDefault="003E713B" w:rsidP="003E713B">
      <w:pPr>
        <w:pStyle w:val="Odrka1-1"/>
        <w:tabs>
          <w:tab w:val="clear" w:pos="1077"/>
          <w:tab w:val="num" w:pos="2694"/>
          <w:tab w:val="num" w:pos="6436"/>
        </w:tabs>
        <w:ind w:left="2694" w:hanging="426"/>
        <w:rPr>
          <w:rFonts w:ascii="Verdana" w:hAnsi="Verdana"/>
        </w:rPr>
      </w:pPr>
      <w:r w:rsidRPr="001D55EB">
        <w:rPr>
          <w:rFonts w:ascii="Verdana" w:hAnsi="Verdana"/>
        </w:rPr>
        <w:t xml:space="preserve">nejméně </w:t>
      </w:r>
      <w:r w:rsidR="00FA6857">
        <w:rPr>
          <w:rFonts w:ascii="Verdana" w:hAnsi="Verdana"/>
        </w:rPr>
        <w:t xml:space="preserve">dvě </w:t>
      </w:r>
      <w:r w:rsidRPr="001D55EB">
        <w:rPr>
          <w:rFonts w:ascii="Verdana" w:hAnsi="Verdana"/>
        </w:rPr>
        <w:t>realizovan</w:t>
      </w:r>
      <w:r w:rsidR="00FA6857">
        <w:rPr>
          <w:rFonts w:ascii="Verdana" w:hAnsi="Verdana"/>
        </w:rPr>
        <w:t>é</w:t>
      </w:r>
      <w:r w:rsidRPr="001D55EB">
        <w:rPr>
          <w:rFonts w:ascii="Verdana" w:hAnsi="Verdana"/>
        </w:rPr>
        <w:t xml:space="preserve"> zakázk</w:t>
      </w:r>
      <w:r w:rsidR="00FA6857">
        <w:rPr>
          <w:rFonts w:ascii="Verdana" w:hAnsi="Verdana"/>
        </w:rPr>
        <w:t>y</w:t>
      </w:r>
      <w:r w:rsidRPr="001D55EB">
        <w:rPr>
          <w:rFonts w:ascii="Verdana" w:hAnsi="Verdana"/>
        </w:rPr>
        <w:t xml:space="preserve"> musí zahrnovat novostavbu nebo rekonstrukci stavby technologie ETCS L2</w:t>
      </w:r>
      <w:r w:rsidR="00FA6857" w:rsidRPr="00FA6857">
        <w:t xml:space="preserve"> </w:t>
      </w:r>
      <w:r w:rsidR="00FA6857">
        <w:rPr>
          <w:rFonts w:ascii="Verdana" w:hAnsi="Verdana"/>
        </w:rPr>
        <w:t xml:space="preserve">na trati v souvislé délce minimálně 35 km, každá </w:t>
      </w:r>
      <w:r w:rsidRPr="001D55EB">
        <w:rPr>
          <w:rFonts w:ascii="Verdana" w:hAnsi="Verdana"/>
        </w:rPr>
        <w:t>v hodnotě nejméně 300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000</w:t>
      </w:r>
      <w:r w:rsidR="007D76A9">
        <w:rPr>
          <w:rFonts w:ascii="Verdana" w:hAnsi="Verdana"/>
        </w:rPr>
        <w:t>,-</w:t>
      </w:r>
      <w:r w:rsidRPr="001D55EB">
        <w:rPr>
          <w:rFonts w:ascii="Verdana" w:hAnsi="Verdana"/>
        </w:rPr>
        <w:t xml:space="preserve"> Kč bez DPH; </w:t>
      </w:r>
      <w:r w:rsidR="00FA6857">
        <w:rPr>
          <w:rFonts w:ascii="Verdana" w:hAnsi="Verdana"/>
        </w:rPr>
        <w:t xml:space="preserve">tyto </w:t>
      </w:r>
      <w:r w:rsidRPr="001D55EB">
        <w:rPr>
          <w:rFonts w:ascii="Verdana" w:hAnsi="Verdana"/>
        </w:rPr>
        <w:t>nejvýznamnější stavební prác</w:t>
      </w:r>
      <w:r w:rsidR="00FA6857">
        <w:rPr>
          <w:rFonts w:ascii="Verdana" w:hAnsi="Verdana"/>
        </w:rPr>
        <w:t>e</w:t>
      </w:r>
      <w:r w:rsidRPr="001D55EB">
        <w:rPr>
          <w:rFonts w:ascii="Verdana" w:hAnsi="Verdana"/>
        </w:rPr>
        <w:t xml:space="preserve"> nelze prokazovat prostřednictvím poddodavatele</w:t>
      </w:r>
      <w:r w:rsidR="00137CC1">
        <w:rPr>
          <w:rFonts w:ascii="Verdana" w:hAnsi="Verdana"/>
        </w:rPr>
        <w:t xml:space="preserve"> a </w:t>
      </w:r>
    </w:p>
    <w:p w14:paraId="7274F9D3" w14:textId="2261994A" w:rsidR="003E713B" w:rsidRPr="00137CC1" w:rsidRDefault="00137CC1" w:rsidP="003E713B">
      <w:pPr>
        <w:pStyle w:val="Odrka1-1"/>
        <w:tabs>
          <w:tab w:val="clear" w:pos="1077"/>
          <w:tab w:val="num" w:pos="2694"/>
          <w:tab w:val="num" w:pos="6436"/>
        </w:tabs>
        <w:ind w:left="2694" w:hanging="426"/>
        <w:rPr>
          <w:rFonts w:ascii="Verdana" w:hAnsi="Verdana"/>
        </w:rPr>
      </w:pPr>
      <w:r w:rsidRPr="00137CC1">
        <w:rPr>
          <w:rFonts w:ascii="Verdana" w:hAnsi="Verdana"/>
        </w:rPr>
        <w:t xml:space="preserve">nejméně jedna realizovaná stavební práce musí zahrnovat novostavbu nebo rekonstrukci obdobné </w:t>
      </w:r>
      <w:r w:rsidRPr="007B7B75">
        <w:rPr>
          <w:rFonts w:ascii="Verdana" w:hAnsi="Verdana"/>
        </w:rPr>
        <w:t>stavby technologie ETCS L2 v souvislé délce trati minimálně</w:t>
      </w:r>
      <w:r w:rsidR="00FA6857">
        <w:rPr>
          <w:rFonts w:ascii="Verdana" w:hAnsi="Verdana"/>
          <w:bCs/>
        </w:rPr>
        <w:t xml:space="preserve"> </w:t>
      </w:r>
      <w:r w:rsidR="00FA6857" w:rsidRPr="00FA6857">
        <w:rPr>
          <w:rFonts w:ascii="Verdana" w:hAnsi="Verdana"/>
          <w:b/>
          <w:bCs/>
        </w:rPr>
        <w:t>35</w:t>
      </w:r>
      <w:r w:rsidRPr="00FA6857">
        <w:rPr>
          <w:rFonts w:ascii="Verdana" w:hAnsi="Verdana"/>
          <w:b/>
          <w:bCs/>
        </w:rPr>
        <w:t> km</w:t>
      </w:r>
      <w:r w:rsidR="007B7B75" w:rsidRPr="007B7B75">
        <w:rPr>
          <w:rFonts w:ascii="Verdana" w:hAnsi="Verdana"/>
          <w:bCs/>
        </w:rPr>
        <w:t xml:space="preserve"> </w:t>
      </w:r>
      <w:r w:rsidR="007B7B75" w:rsidRPr="00D772D5">
        <w:rPr>
          <w:rFonts w:ascii="Verdana" w:hAnsi="Verdana"/>
          <w:b/>
        </w:rPr>
        <w:t xml:space="preserve">jež zahrnovala alespoň 2 </w:t>
      </w:r>
      <w:proofErr w:type="spellStart"/>
      <w:r w:rsidR="007B7B75" w:rsidRPr="00D772D5">
        <w:rPr>
          <w:rFonts w:ascii="Verdana" w:hAnsi="Verdana"/>
          <w:b/>
        </w:rPr>
        <w:t>Radioblokové</w:t>
      </w:r>
      <w:proofErr w:type="spellEnd"/>
      <w:r w:rsidR="007B7B75" w:rsidRPr="00D772D5">
        <w:rPr>
          <w:rFonts w:ascii="Verdana" w:hAnsi="Verdana"/>
          <w:b/>
        </w:rPr>
        <w:t xml:space="preserve"> centrály RBC se vzájemným propojením (</w:t>
      </w:r>
      <w:proofErr w:type="spellStart"/>
      <w:r w:rsidR="007B7B75" w:rsidRPr="00D772D5">
        <w:rPr>
          <w:rFonts w:ascii="Verdana" w:hAnsi="Verdana"/>
          <w:b/>
        </w:rPr>
        <w:t>handover</w:t>
      </w:r>
      <w:proofErr w:type="spellEnd"/>
      <w:r w:rsidR="007B7B75" w:rsidRPr="00D772D5">
        <w:rPr>
          <w:rFonts w:ascii="Verdana" w:hAnsi="Verdana"/>
          <w:b/>
        </w:rPr>
        <w:t>)</w:t>
      </w:r>
      <w:r w:rsidR="003E713B" w:rsidRPr="007B7B75">
        <w:rPr>
          <w:rFonts w:ascii="Verdana" w:hAnsi="Verdana"/>
        </w:rPr>
        <w:t>.</w:t>
      </w:r>
    </w:p>
    <w:p w14:paraId="0CA10AF1" w14:textId="259B7947" w:rsidR="003E713B" w:rsidRPr="003E713B" w:rsidRDefault="003E713B" w:rsidP="003E713B">
      <w:pPr>
        <w:pStyle w:val="Odrka1-2-"/>
        <w:numPr>
          <w:ilvl w:val="0"/>
          <w:numId w:val="0"/>
        </w:numPr>
        <w:tabs>
          <w:tab w:val="num" w:pos="2552"/>
        </w:tabs>
        <w:ind w:left="2694"/>
        <w:rPr>
          <w:rFonts w:ascii="Verdana" w:hAnsi="Verdana"/>
        </w:rPr>
      </w:pPr>
      <w:r w:rsidRPr="003E713B">
        <w:rPr>
          <w:rFonts w:ascii="Verdana" w:hAnsi="Verdana"/>
        </w:rPr>
        <w:t>Z předloženého seznamu nebo osvědčení musí vyplývat, že výše uvedené významné činnosti při plnění veřejné zakázky, které nelze prokazovat prostřednictvím poddodavatele prováděl v referenční zakázce dodavatel či</w:t>
      </w:r>
      <w:r>
        <w:rPr>
          <w:rFonts w:ascii="Verdana" w:hAnsi="Verdana"/>
        </w:rPr>
        <w:t> </w:t>
      </w:r>
      <w:r w:rsidRPr="003E713B">
        <w:rPr>
          <w:rFonts w:ascii="Verdana" w:hAnsi="Verdana"/>
        </w:rPr>
        <w:t xml:space="preserve">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92D799F" w14:textId="21F0D9D2" w:rsidR="003E713B" w:rsidRDefault="003E713B" w:rsidP="003E713B">
      <w:pPr>
        <w:pStyle w:val="Odrka1-2-"/>
        <w:tabs>
          <w:tab w:val="clear" w:pos="1531"/>
          <w:tab w:val="num" w:pos="2127"/>
        </w:tabs>
        <w:ind w:left="2127" w:hanging="426"/>
        <w:rPr>
          <w:rFonts w:ascii="Verdana" w:hAnsi="Verdana"/>
        </w:rPr>
      </w:pPr>
      <w:r w:rsidRPr="003E713B">
        <w:rPr>
          <w:rFonts w:ascii="Verdana" w:hAnsi="Verdana"/>
        </w:rPr>
        <w:t>požadavek kritéria technické kvalifikace na předložení seznamu odborného personálu dodavatele v rozsahu funkce specialista (vedoucí prací) pro zabezpečovací zařízení</w:t>
      </w:r>
      <w:r>
        <w:rPr>
          <w:rFonts w:ascii="Verdana" w:hAnsi="Verdana"/>
        </w:rPr>
        <w:t>.</w:t>
      </w:r>
    </w:p>
    <w:p w14:paraId="2FE112E6" w14:textId="196A1683" w:rsidR="002A2B69" w:rsidRDefault="002A2B69" w:rsidP="002A2B69">
      <w:pPr>
        <w:pStyle w:val="Odrka1-2-"/>
        <w:numPr>
          <w:ilvl w:val="0"/>
          <w:numId w:val="0"/>
        </w:numPr>
        <w:ind w:left="1134"/>
        <w:rPr>
          <w:rFonts w:ascii="Verdana" w:hAnsi="Verdana"/>
        </w:rPr>
      </w:pPr>
      <w:r>
        <w:rPr>
          <w:rFonts w:ascii="Verdana" w:hAnsi="Verdana"/>
        </w:rPr>
        <w:t>Pro vyloučení pochybností zadavatel uvádí, že v důsledku výše popsaného poddodavatelského omezení není vyloučeno použití výrobků či nástrojů jiných dodavatelů či poddodavatelů</w:t>
      </w:r>
      <w:r w:rsidR="004A6152">
        <w:rPr>
          <w:rFonts w:ascii="Verdana" w:hAnsi="Verdana"/>
        </w:rPr>
        <w:t>,</w:t>
      </w:r>
      <w:r w:rsidR="004A6152" w:rsidRPr="004A6152">
        <w:t xml:space="preserve"> </w:t>
      </w:r>
      <w:r w:rsidR="004A6152" w:rsidRPr="004A6152">
        <w:rPr>
          <w:rFonts w:ascii="Verdana" w:hAnsi="Verdana"/>
        </w:rPr>
        <w:t xml:space="preserve">kromě </w:t>
      </w:r>
      <w:r w:rsidR="00FF4F83" w:rsidRPr="004A6152">
        <w:rPr>
          <w:rFonts w:ascii="Verdana" w:hAnsi="Verdana"/>
        </w:rPr>
        <w:t>zařízení vykonávající</w:t>
      </w:r>
      <w:r w:rsidR="00FF4F83">
        <w:rPr>
          <w:rFonts w:ascii="Verdana" w:hAnsi="Verdana"/>
        </w:rPr>
        <w:t>ho</w:t>
      </w:r>
      <w:r w:rsidR="00FF4F83" w:rsidRPr="004A6152">
        <w:rPr>
          <w:rFonts w:ascii="Verdana" w:hAnsi="Verdana"/>
        </w:rPr>
        <w:t xml:space="preserve"> funkci </w:t>
      </w:r>
      <w:proofErr w:type="spellStart"/>
      <w:r w:rsidR="00FF4F83" w:rsidRPr="004A6152">
        <w:rPr>
          <w:rFonts w:ascii="Verdana" w:hAnsi="Verdana"/>
        </w:rPr>
        <w:t>radioblokové</w:t>
      </w:r>
      <w:proofErr w:type="spellEnd"/>
      <w:r w:rsidR="00FF4F83" w:rsidRPr="004A6152">
        <w:rPr>
          <w:rFonts w:ascii="Verdana" w:hAnsi="Verdana"/>
        </w:rPr>
        <w:t xml:space="preserve"> centrály ETCS (RBC)</w:t>
      </w:r>
      <w:r w:rsidR="00765BFF">
        <w:rPr>
          <w:rFonts w:ascii="Verdana" w:hAnsi="Verdana"/>
        </w:rPr>
        <w:t xml:space="preserve">, tedy </w:t>
      </w:r>
      <w:r w:rsidR="004A6152" w:rsidRPr="004A6152">
        <w:rPr>
          <w:rFonts w:ascii="Verdana" w:hAnsi="Verdana"/>
        </w:rPr>
        <w:t>výrobku uvedeného v následujícím odstavci</w:t>
      </w:r>
      <w:r>
        <w:rPr>
          <w:rFonts w:ascii="Verdana" w:hAnsi="Verdana"/>
        </w:rPr>
        <w:t>. Zadavatel však požaduje, aby jednotlivé výše uvedené činnosti, tj. stavební práce a služby, byly poskytovány přímo vybraným dodavatelem s využitím jeho pracovníků.</w:t>
      </w:r>
    </w:p>
    <w:p w14:paraId="748ACE44" w14:textId="0B80190B" w:rsidR="004A6152" w:rsidRDefault="004A6152" w:rsidP="00B52143">
      <w:pPr>
        <w:pStyle w:val="Odrka1-2-"/>
        <w:numPr>
          <w:ilvl w:val="0"/>
          <w:numId w:val="0"/>
        </w:numPr>
        <w:spacing w:before="120"/>
        <w:ind w:left="1134"/>
        <w:rPr>
          <w:rFonts w:ascii="Verdana" w:hAnsi="Verdana"/>
        </w:rPr>
      </w:pPr>
      <w:r w:rsidRPr="004A6152">
        <w:rPr>
          <w:rFonts w:ascii="Verdana" w:hAnsi="Verdana"/>
        </w:rPr>
        <w:t xml:space="preserve">Zároveň si zadavatel vyhrazuje, že zařízení vykonávající funkci </w:t>
      </w:r>
      <w:proofErr w:type="spellStart"/>
      <w:r w:rsidRPr="004A6152">
        <w:rPr>
          <w:rFonts w:ascii="Verdana" w:hAnsi="Verdana"/>
        </w:rPr>
        <w:t>radioblokové</w:t>
      </w:r>
      <w:proofErr w:type="spellEnd"/>
      <w:r w:rsidRPr="004A6152">
        <w:rPr>
          <w:rFonts w:ascii="Verdana" w:hAnsi="Verdana"/>
        </w:rPr>
        <w:t xml:space="preserve"> centrály ETCS (RBC) dodávané v rámci „PS 190-01-70 Úsek Kralupy </w:t>
      </w:r>
      <w:proofErr w:type="spellStart"/>
      <w:r w:rsidRPr="004A6152">
        <w:rPr>
          <w:rFonts w:ascii="Verdana" w:hAnsi="Verdana"/>
        </w:rPr>
        <w:t>n.Vlt</w:t>
      </w:r>
      <w:proofErr w:type="spellEnd"/>
      <w:r w:rsidRPr="004A6152">
        <w:rPr>
          <w:rFonts w:ascii="Verdana" w:hAnsi="Verdana"/>
        </w:rPr>
        <w:t>. – státní hranice SRN, RBC“ musí být vlastním výrobkem vybraného dodavatele (resp. některého z dodavatelů, kteří případně podali nabídku v rámci společné účasti).</w:t>
      </w:r>
    </w:p>
    <w:p w14:paraId="45B9A866" w14:textId="77777777" w:rsidR="00B67BF9" w:rsidRPr="00B67BF9" w:rsidRDefault="00B67BF9" w:rsidP="00B52143">
      <w:pPr>
        <w:pStyle w:val="Normlnodstavec"/>
        <w:keepNext w:val="0"/>
        <w:ind w:left="567"/>
        <w:jc w:val="both"/>
        <w:rPr>
          <w:b/>
          <w:bCs w:val="0"/>
        </w:rPr>
      </w:pPr>
      <w:r w:rsidRPr="00B67BF9">
        <w:rPr>
          <w:b/>
          <w:bCs w:val="0"/>
        </w:rPr>
        <w:t>Posouzení splnění podmíněk účasti</w:t>
      </w:r>
    </w:p>
    <w:p w14:paraId="438C5E2F" w14:textId="77777777" w:rsidR="00BD17DE" w:rsidRDefault="00B67BF9" w:rsidP="00687448">
      <w:pPr>
        <w:pStyle w:val="podlnek"/>
        <w:keepNext w:val="0"/>
        <w:jc w:val="both"/>
      </w:pPr>
      <w:r>
        <w:lastRenderedPageBreak/>
        <w:t>Zadavatel je oprávněn ověřovat věrohodnost poskytnutých údajů a dokladů a rovněž si je i sám opatřovat. Pro účely zajištění řádného průběhu zadávacího řízení je</w:t>
      </w:r>
      <w:r w:rsidR="00BD17DE">
        <w:t> Z</w:t>
      </w:r>
      <w:r>
        <w:t xml:space="preserve">adavatel oprávněn požadovat, aby účastník zadávacího řízení v přiměřené lhůtě objasnil předložené údaje a doklady nebo další či chybějící údaje doplnil. Po podání nabídek může být nabídka doplněna na základě žádosti </w:t>
      </w:r>
      <w:r w:rsidR="00BD17DE">
        <w:t>Z</w:t>
      </w:r>
      <w:r>
        <w:t xml:space="preserve">adavatele pouze o údaje či doklady, které nebudou předmětem hodnocení nabídek. Skutečnosti rozhodné pro účely prokázání splnění podmínek účasti mohou nastat i po uplynutí lhůty pro podání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00BD17DE">
        <w:t>Z</w:t>
      </w:r>
      <w:r>
        <w:t>adavatele.</w:t>
      </w:r>
    </w:p>
    <w:p w14:paraId="563CF7CC" w14:textId="77777777" w:rsidR="00BD17DE" w:rsidRDefault="00B67BF9" w:rsidP="00687448">
      <w:pPr>
        <w:pStyle w:val="podlnek"/>
        <w:keepNext w:val="0"/>
        <w:jc w:val="both"/>
      </w:pPr>
      <w:r>
        <w:t xml:space="preserve">Předmětem posouzení bude i posouzení výše nabídkových cen ve vztahu k předmětu veřejné zakázky. Bude-li to nezbytné a potřebné vzhledem k výším nabídkových cen, </w:t>
      </w:r>
      <w:r w:rsidR="00BD17DE">
        <w:t>Z</w:t>
      </w:r>
      <w:r>
        <w:t xml:space="preserve">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BD17DE">
        <w:t>Z</w:t>
      </w:r>
      <w:r>
        <w:t>adavatel od účastníka zadávacího řízení písemné zdůvodnění způsobu stanovení mimořádně nízké nabídkové ceny</w:t>
      </w:r>
      <w:r w:rsidR="00BD17DE">
        <w:t>.</w:t>
      </w:r>
    </w:p>
    <w:p w14:paraId="3EBF0D2E" w14:textId="77777777" w:rsidR="005D636E" w:rsidRPr="005D636E" w:rsidRDefault="005D636E" w:rsidP="00687448">
      <w:pPr>
        <w:pStyle w:val="Normlnlnek"/>
        <w:keepLines w:val="0"/>
        <w:widowControl w:val="0"/>
        <w:jc w:val="both"/>
        <w:rPr>
          <w:rFonts w:eastAsia="Verdana"/>
          <w:noProof/>
        </w:rPr>
      </w:pPr>
      <w:bookmarkStart w:id="83" w:name="_Ref123746748"/>
      <w:bookmarkStart w:id="84" w:name="_Toc130201660"/>
      <w:r w:rsidRPr="005D636E">
        <w:rPr>
          <w:rFonts w:eastAsia="Verdana"/>
          <w:noProof/>
        </w:rPr>
        <w:t>Varianty nabídky</w:t>
      </w:r>
      <w:bookmarkEnd w:id="83"/>
      <w:bookmarkEnd w:id="84"/>
    </w:p>
    <w:p w14:paraId="42698603" w14:textId="084B0471" w:rsidR="005D636E" w:rsidRDefault="005D636E" w:rsidP="00B52143">
      <w:pPr>
        <w:pStyle w:val="Normlnodstavec"/>
        <w:keepNext w:val="0"/>
        <w:ind w:left="567"/>
        <w:jc w:val="both"/>
      </w:pPr>
      <w:r w:rsidRPr="005D636E">
        <w:t xml:space="preserve">Zadavatel </w:t>
      </w:r>
      <w:r w:rsidR="0024399F">
        <w:t>nepřipouští</w:t>
      </w:r>
      <w:r w:rsidR="0024399F" w:rsidRPr="005D636E">
        <w:t xml:space="preserve"> </w:t>
      </w:r>
      <w:r w:rsidR="007D76A9">
        <w:t xml:space="preserve">předložení </w:t>
      </w:r>
      <w:r w:rsidR="0024399F">
        <w:t xml:space="preserve">variant </w:t>
      </w:r>
      <w:r w:rsidR="007D76A9">
        <w:t>předběžn</w:t>
      </w:r>
      <w:r w:rsidR="0052508C">
        <w:t>ých</w:t>
      </w:r>
      <w:r w:rsidR="007D76A9">
        <w:t xml:space="preserve"> nabíd</w:t>
      </w:r>
      <w:r w:rsidR="0052508C">
        <w:t>ek</w:t>
      </w:r>
      <w:r w:rsidR="007D76A9">
        <w:t xml:space="preserve"> a </w:t>
      </w:r>
      <w:r w:rsidRPr="005D636E">
        <w:t>nabíd</w:t>
      </w:r>
      <w:r w:rsidR="0052508C">
        <w:t>ek.</w:t>
      </w:r>
    </w:p>
    <w:p w14:paraId="6546F4EF" w14:textId="24832652" w:rsidR="005D636E" w:rsidRPr="005D636E" w:rsidRDefault="00D479C9" w:rsidP="00547602">
      <w:pPr>
        <w:pStyle w:val="Normlnlnek"/>
        <w:keepNext w:val="0"/>
        <w:keepLines w:val="0"/>
        <w:widowControl w:val="0"/>
        <w:jc w:val="both"/>
      </w:pPr>
      <w:bookmarkStart w:id="85" w:name="_Toc130201661"/>
      <w:r>
        <w:t>Závazný n</w:t>
      </w:r>
      <w:r w:rsidR="005D636E" w:rsidRPr="005D636E">
        <w:t>ávrh smlouvy</w:t>
      </w:r>
      <w:bookmarkEnd w:id="85"/>
      <w:r w:rsidR="005D636E" w:rsidRPr="005D636E">
        <w:t xml:space="preserve"> </w:t>
      </w:r>
    </w:p>
    <w:p w14:paraId="6E2F587A" w14:textId="41301116" w:rsidR="005D636E" w:rsidRPr="005D636E" w:rsidRDefault="005D636E" w:rsidP="00B52143">
      <w:pPr>
        <w:pStyle w:val="Normlnodstavec"/>
        <w:keepNext w:val="0"/>
        <w:ind w:left="567"/>
        <w:jc w:val="both"/>
      </w:pPr>
      <w:r w:rsidRPr="005D636E">
        <w:t xml:space="preserve">Dodavatel je povinen využít </w:t>
      </w:r>
      <w:r w:rsidR="00AA6838">
        <w:t>z</w:t>
      </w:r>
      <w:r w:rsidRPr="005D636E">
        <w:t xml:space="preserve">ávazný návrh </w:t>
      </w:r>
      <w:r w:rsidR="000067B5">
        <w:t>Smlouvy o dílo</w:t>
      </w:r>
      <w:r w:rsidR="00F307B9">
        <w:t>,</w:t>
      </w:r>
      <w:r w:rsidR="000067B5">
        <w:t xml:space="preserve"> Smlouvy o </w:t>
      </w:r>
      <w:r w:rsidR="000067B5" w:rsidRPr="000067B5">
        <w:t xml:space="preserve">poskytování služeb </w:t>
      </w:r>
      <w:r w:rsidR="00F307B9">
        <w:t>pro ET</w:t>
      </w:r>
      <w:r w:rsidR="005B3D88">
        <w:t>C</w:t>
      </w:r>
      <w:r w:rsidR="00F307B9">
        <w:t xml:space="preserve">S a Smlouvy o poskytování služeb pro provozní </w:t>
      </w:r>
      <w:r w:rsidR="001A28CD">
        <w:t>aplikaci</w:t>
      </w:r>
      <w:r w:rsidRPr="005D636E">
        <w:t xml:space="preserve">, </w:t>
      </w:r>
      <w:r w:rsidR="000067B5" w:rsidRPr="005D636E">
        <w:t>kter</w:t>
      </w:r>
      <w:r w:rsidR="000067B5">
        <w:t>é</w:t>
      </w:r>
      <w:r w:rsidR="000067B5" w:rsidRPr="005D636E">
        <w:t xml:space="preserve"> </w:t>
      </w:r>
      <w:r w:rsidR="000067B5">
        <w:t xml:space="preserve">jsou </w:t>
      </w:r>
      <w:r w:rsidR="00AA6838">
        <w:t>součástí</w:t>
      </w:r>
      <w:r w:rsidRPr="005D636E">
        <w:t xml:space="preserve"> </w:t>
      </w:r>
      <w:r w:rsidR="00AA6838">
        <w:t>Zadávací dokumentace, jako její Díl 2</w:t>
      </w:r>
      <w:r w:rsidR="00D443C4">
        <w:t xml:space="preserve"> (dále též jako </w:t>
      </w:r>
      <w:r w:rsidR="00D443C4" w:rsidRPr="00D443C4">
        <w:rPr>
          <w:b/>
          <w:bCs w:val="0"/>
        </w:rPr>
        <w:t>„Závazný návrh Smlouvy“</w:t>
      </w:r>
      <w:r w:rsidR="00D443C4">
        <w:t>)</w:t>
      </w:r>
      <w:r w:rsidRPr="005D636E">
        <w:t>.</w:t>
      </w:r>
    </w:p>
    <w:p w14:paraId="2962307D" w14:textId="1ED83888" w:rsidR="005D636E" w:rsidRPr="005D636E" w:rsidRDefault="005D636E" w:rsidP="00B52143">
      <w:pPr>
        <w:pStyle w:val="Normlnodstavec"/>
        <w:keepNext w:val="0"/>
        <w:ind w:left="567"/>
        <w:jc w:val="both"/>
      </w:pPr>
      <w:r w:rsidRPr="005D636E">
        <w:t xml:space="preserve">Dodavatel není oprávněn činit změny či doplnění </w:t>
      </w:r>
      <w:r w:rsidR="00F307B9">
        <w:t>Z</w:t>
      </w:r>
      <w:r w:rsidR="00F307B9" w:rsidRPr="005D636E">
        <w:t xml:space="preserve">ávazného </w:t>
      </w:r>
      <w:r w:rsidRPr="005D636E">
        <w:t xml:space="preserve">návrhu </w:t>
      </w:r>
      <w:r w:rsidR="00AA6838">
        <w:t>s</w:t>
      </w:r>
      <w:r w:rsidRPr="005D636E">
        <w:t xml:space="preserve">mlouvy, </w:t>
      </w:r>
      <w:r w:rsidR="00AA6838">
        <w:t xml:space="preserve">tedy žádného z dokumentů, který tvoří Díl 2 této Zadávací dokumentace, </w:t>
      </w:r>
      <w:r w:rsidRPr="005D636E">
        <w:t xml:space="preserve">vyjma údajů, u nichž vyplývá z jejich obsahu povinnost doplnění (označené jako </w:t>
      </w:r>
      <w:r w:rsidRPr="00547602">
        <w:rPr>
          <w:i/>
        </w:rPr>
        <w:t>„doplní dodavatel“</w:t>
      </w:r>
      <w:r w:rsidR="003E138B">
        <w:t xml:space="preserve"> či jiným obdobným způsobem</w:t>
      </w:r>
      <w:r w:rsidRPr="005D636E">
        <w:t>). V případě nabídky podávané společně několika dodavateli je</w:t>
      </w:r>
      <w:r w:rsidR="00AA6838">
        <w:t> </w:t>
      </w:r>
      <w:r w:rsidRPr="005D636E">
        <w:t>dodavatel oprávněn upravit Závazný návrh Smlouvy s ohledem na tuto skutečnost; totéž platí, je-li dodavatelem fyzická osoba.</w:t>
      </w:r>
    </w:p>
    <w:p w14:paraId="36EB021A" w14:textId="7C86B01B" w:rsidR="005D636E" w:rsidRDefault="005D636E" w:rsidP="00B52143">
      <w:pPr>
        <w:pStyle w:val="Normlnodstavec"/>
        <w:keepNext w:val="0"/>
        <w:ind w:left="567"/>
        <w:jc w:val="both"/>
      </w:pPr>
      <w:r w:rsidRPr="005D636E">
        <w:t>Dodavatel</w:t>
      </w:r>
      <w:r w:rsidR="005F2F4B">
        <w:t xml:space="preserve"> je povinen</w:t>
      </w:r>
      <w:r w:rsidRPr="005D636E">
        <w:t xml:space="preserve"> </w:t>
      </w:r>
      <w:r w:rsidR="00F307B9">
        <w:t>Z</w:t>
      </w:r>
      <w:r w:rsidR="00F307B9" w:rsidRPr="005D636E">
        <w:t xml:space="preserve">ávazný </w:t>
      </w:r>
      <w:r w:rsidRPr="005D636E">
        <w:t xml:space="preserve">návrh </w:t>
      </w:r>
      <w:r w:rsidR="00AA6838">
        <w:t>s</w:t>
      </w:r>
      <w:r w:rsidRPr="005D636E">
        <w:t>mlouvy doplněný dle výše uvedených pokynů učin</w:t>
      </w:r>
      <w:r w:rsidR="005F2F4B">
        <w:t>it</w:t>
      </w:r>
      <w:r w:rsidRPr="005D636E">
        <w:t xml:space="preserve"> součástí</w:t>
      </w:r>
      <w:r w:rsidR="00B6324F">
        <w:t xml:space="preserve"> předběžné nabídky a</w:t>
      </w:r>
      <w:r w:rsidRPr="005D636E">
        <w:t xml:space="preserve"> nabídky.</w:t>
      </w:r>
    </w:p>
    <w:p w14:paraId="035D930A" w14:textId="147E00C8" w:rsidR="00B6324F" w:rsidRPr="005D636E" w:rsidRDefault="00B6324F" w:rsidP="00B52143">
      <w:pPr>
        <w:pStyle w:val="Normlnodstavec"/>
        <w:keepNext w:val="0"/>
        <w:ind w:left="567"/>
        <w:jc w:val="both"/>
      </w:pPr>
      <w:r>
        <w:t>Závazný návrh smlouvy, vč. příloh, může být předmětem jednání o předběžných nabídkách a může být Zadavatelem měněn v návaznosti na výsledek jednání o</w:t>
      </w:r>
      <w:r w:rsidR="00AA6838">
        <w:t> </w:t>
      </w:r>
      <w:r>
        <w:t>předběžných nabídkách, s výjimkou Minimálních technických podmínek.</w:t>
      </w:r>
    </w:p>
    <w:p w14:paraId="70BC7F5A" w14:textId="653E572E" w:rsidR="005D636E" w:rsidRPr="005D636E" w:rsidRDefault="005D636E" w:rsidP="00B52143">
      <w:pPr>
        <w:pStyle w:val="Normlnlnek"/>
        <w:keepLines w:val="0"/>
        <w:widowControl w:val="0"/>
        <w:jc w:val="both"/>
      </w:pPr>
      <w:r w:rsidRPr="005D636E">
        <w:t xml:space="preserve"> </w:t>
      </w:r>
      <w:bookmarkStart w:id="86" w:name="_Toc130201662"/>
      <w:r w:rsidRPr="005D636E">
        <w:t>Způsob hodnocení nabídek</w:t>
      </w:r>
      <w:bookmarkEnd w:id="86"/>
    </w:p>
    <w:p w14:paraId="0A6E8CB8" w14:textId="52106F7C" w:rsidR="005D636E" w:rsidRDefault="005D636E" w:rsidP="00B52143">
      <w:pPr>
        <w:pStyle w:val="Normlnodstavec"/>
        <w:keepNext w:val="0"/>
        <w:ind w:left="567"/>
        <w:jc w:val="both"/>
        <w:rPr>
          <w:b/>
        </w:rPr>
      </w:pPr>
      <w:bookmarkStart w:id="87" w:name="_Ref123749818"/>
      <w:r w:rsidRPr="0079224E">
        <w:rPr>
          <w:b/>
        </w:rPr>
        <w:t>Kritéria hodnocení</w:t>
      </w:r>
      <w:bookmarkEnd w:id="87"/>
    </w:p>
    <w:p w14:paraId="2BCA4114" w14:textId="769ED486" w:rsidR="00480838" w:rsidRDefault="00480838" w:rsidP="00547602">
      <w:pPr>
        <w:pStyle w:val="podlnek"/>
        <w:keepNext w:val="0"/>
        <w:keepLines w:val="0"/>
        <w:widowControl w:val="0"/>
        <w:jc w:val="both"/>
        <w:rPr>
          <w:rFonts w:eastAsia="Verdana"/>
          <w:iCs/>
          <w:u w:color="394A58"/>
          <w:lang w:eastAsia="cs-CZ"/>
        </w:rPr>
      </w:pPr>
      <w:r w:rsidRPr="00501B0D">
        <w:rPr>
          <w:rFonts w:eastAsia="Verdana"/>
          <w:iCs/>
          <w:u w:color="394A58"/>
          <w:lang w:eastAsia="cs-CZ"/>
        </w:rPr>
        <w:t xml:space="preserve">Hodnotícím kritériem pro výběr nejvýhodnější nabídky v rámci ekonomické výhodnosti nabídek je </w:t>
      </w:r>
      <w:r w:rsidRPr="00501B0D">
        <w:rPr>
          <w:rFonts w:eastAsia="Verdana"/>
          <w:b/>
          <w:bCs w:val="0"/>
          <w:iCs/>
          <w:u w:color="394A58"/>
          <w:lang w:eastAsia="cs-CZ"/>
        </w:rPr>
        <w:t>nejvýhodnější poměr ceny a kvality</w:t>
      </w:r>
      <w:r w:rsidRPr="00501B0D">
        <w:rPr>
          <w:rFonts w:eastAsia="Verdana"/>
          <w:iCs/>
          <w:u w:color="394A58"/>
          <w:lang w:eastAsia="cs-CZ"/>
        </w:rPr>
        <w:t>, a to na základě následujících kritérií a vah, které představují podíl jednotlivých kritérií hodnocení na</w:t>
      </w:r>
      <w:r w:rsidR="00501B0D">
        <w:rPr>
          <w:rFonts w:eastAsia="Verdana"/>
          <w:iCs/>
          <w:u w:color="394A58"/>
          <w:lang w:eastAsia="cs-CZ"/>
        </w:rPr>
        <w:t> </w:t>
      </w:r>
      <w:r w:rsidRPr="00501B0D">
        <w:rPr>
          <w:rFonts w:eastAsia="Verdana"/>
          <w:iCs/>
          <w:u w:color="394A58"/>
          <w:lang w:eastAsia="cs-CZ"/>
        </w:rPr>
        <w:t>celkovém hodnocení</w:t>
      </w:r>
      <w:r w:rsidR="005D37E1">
        <w:rPr>
          <w:rFonts w:eastAsia="Verdana"/>
          <w:iCs/>
          <w:u w:color="394A58"/>
          <w:lang w:eastAsia="cs-CZ"/>
        </w:rPr>
        <w:t>:</w:t>
      </w:r>
    </w:p>
    <w:p w14:paraId="40756A29" w14:textId="77777777" w:rsidR="00AA6838" w:rsidRDefault="00AA6838" w:rsidP="009B5F72">
      <w:pPr>
        <w:pStyle w:val="podlnek"/>
        <w:keepNext w:val="0"/>
        <w:keepLines w:val="0"/>
        <w:widowControl w:val="0"/>
        <w:numPr>
          <w:ilvl w:val="0"/>
          <w:numId w:val="0"/>
        </w:numPr>
        <w:spacing w:before="0"/>
        <w:ind w:left="1134"/>
        <w:jc w:val="both"/>
        <w:rPr>
          <w:rFonts w:eastAsia="Verdana"/>
          <w:iCs/>
          <w:u w:color="394A58"/>
          <w:lang w:eastAsia="cs-CZ"/>
        </w:rPr>
      </w:pPr>
    </w:p>
    <w:tbl>
      <w:tblPr>
        <w:tblW w:w="822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
        <w:gridCol w:w="6454"/>
        <w:gridCol w:w="1060"/>
      </w:tblGrid>
      <w:tr w:rsidR="00501B0D" w:rsidRPr="00AA6838" w14:paraId="29DBF42A" w14:textId="77777777" w:rsidTr="009B5F72">
        <w:tc>
          <w:tcPr>
            <w:tcW w:w="708" w:type="dxa"/>
            <w:shd w:val="clear" w:color="auto" w:fill="BFBFBF"/>
          </w:tcPr>
          <w:p w14:paraId="55A2DF2A" w14:textId="77777777" w:rsidR="00501B0D" w:rsidRPr="005D289E" w:rsidRDefault="00501B0D" w:rsidP="00AA6838">
            <w:pPr>
              <w:ind w:left="0"/>
              <w:rPr>
                <w:rFonts w:cs="Arial"/>
                <w:szCs w:val="18"/>
              </w:rPr>
            </w:pPr>
          </w:p>
        </w:tc>
        <w:tc>
          <w:tcPr>
            <w:tcW w:w="6454" w:type="dxa"/>
            <w:shd w:val="clear" w:color="auto" w:fill="BFBFBF" w:themeFill="background1" w:themeFillShade="BF"/>
          </w:tcPr>
          <w:p w14:paraId="6458313C" w14:textId="77777777" w:rsidR="00501B0D" w:rsidRPr="005D289E" w:rsidRDefault="00501B0D" w:rsidP="00AA6838">
            <w:pPr>
              <w:ind w:left="0"/>
              <w:jc w:val="center"/>
              <w:rPr>
                <w:rFonts w:cs="Arial"/>
                <w:szCs w:val="18"/>
              </w:rPr>
            </w:pPr>
            <w:r w:rsidRPr="005D289E">
              <w:rPr>
                <w:rFonts w:cs="Arial"/>
                <w:szCs w:val="18"/>
              </w:rPr>
              <w:t>Kritéria hodnocení</w:t>
            </w:r>
          </w:p>
        </w:tc>
        <w:tc>
          <w:tcPr>
            <w:tcW w:w="1060" w:type="dxa"/>
            <w:shd w:val="clear" w:color="auto" w:fill="BFBFBF"/>
          </w:tcPr>
          <w:p w14:paraId="2665C8FA" w14:textId="77777777" w:rsidR="00501B0D" w:rsidRPr="00096AC4" w:rsidRDefault="00501B0D" w:rsidP="00AA6838">
            <w:pPr>
              <w:ind w:left="0"/>
              <w:jc w:val="center"/>
              <w:rPr>
                <w:rFonts w:cs="Arial"/>
                <w:szCs w:val="18"/>
              </w:rPr>
            </w:pPr>
            <w:r w:rsidRPr="00096AC4">
              <w:rPr>
                <w:rFonts w:cs="Arial"/>
                <w:szCs w:val="18"/>
              </w:rPr>
              <w:t>Váha</w:t>
            </w:r>
          </w:p>
        </w:tc>
      </w:tr>
      <w:tr w:rsidR="00501B0D" w:rsidRPr="00AA6838" w14:paraId="01E6B568" w14:textId="77777777" w:rsidTr="009B5F72">
        <w:trPr>
          <w:trHeight w:val="433"/>
        </w:trPr>
        <w:tc>
          <w:tcPr>
            <w:tcW w:w="708" w:type="dxa"/>
            <w:vAlign w:val="center"/>
          </w:tcPr>
          <w:p w14:paraId="7632C4D3" w14:textId="77777777" w:rsidR="00501B0D" w:rsidRPr="005D289E" w:rsidRDefault="00501B0D" w:rsidP="00AA6838">
            <w:pPr>
              <w:ind w:left="0"/>
              <w:jc w:val="center"/>
              <w:rPr>
                <w:rFonts w:cs="Arial"/>
                <w:szCs w:val="18"/>
              </w:rPr>
            </w:pPr>
            <w:r w:rsidRPr="005D289E">
              <w:rPr>
                <w:rFonts w:cs="Arial"/>
                <w:szCs w:val="18"/>
              </w:rPr>
              <w:t>A.</w:t>
            </w:r>
          </w:p>
        </w:tc>
        <w:tc>
          <w:tcPr>
            <w:tcW w:w="6454" w:type="dxa"/>
            <w:shd w:val="clear" w:color="auto" w:fill="auto"/>
            <w:vAlign w:val="center"/>
          </w:tcPr>
          <w:p w14:paraId="14B5BD21" w14:textId="77777777" w:rsidR="00501B0D" w:rsidRPr="005D289E" w:rsidRDefault="00501B0D" w:rsidP="00AA6838">
            <w:pPr>
              <w:ind w:left="0"/>
              <w:rPr>
                <w:rFonts w:cs="Arial"/>
                <w:szCs w:val="18"/>
              </w:rPr>
            </w:pPr>
            <w:r w:rsidRPr="005D289E">
              <w:rPr>
                <w:rFonts w:cs="Arial"/>
                <w:szCs w:val="18"/>
              </w:rPr>
              <w:t>Nabídková cena</w:t>
            </w:r>
          </w:p>
        </w:tc>
        <w:tc>
          <w:tcPr>
            <w:tcW w:w="1060" w:type="dxa"/>
            <w:vAlign w:val="center"/>
          </w:tcPr>
          <w:p w14:paraId="1B2552D0" w14:textId="3C8E99BF" w:rsidR="00501B0D" w:rsidRPr="00096AC4" w:rsidRDefault="00096AC4" w:rsidP="00AA6838">
            <w:pPr>
              <w:ind w:left="0"/>
              <w:jc w:val="center"/>
              <w:rPr>
                <w:rFonts w:cs="Arial"/>
                <w:szCs w:val="18"/>
              </w:rPr>
            </w:pPr>
            <w:r>
              <w:rPr>
                <w:rFonts w:cs="Arial"/>
                <w:szCs w:val="18"/>
              </w:rPr>
              <w:t>90</w:t>
            </w:r>
            <w:r w:rsidRPr="00096AC4">
              <w:rPr>
                <w:rFonts w:cs="Arial"/>
                <w:szCs w:val="18"/>
              </w:rPr>
              <w:t xml:space="preserve"> </w:t>
            </w:r>
            <w:r w:rsidR="00501B0D" w:rsidRPr="00096AC4">
              <w:rPr>
                <w:rFonts w:cs="Arial"/>
                <w:szCs w:val="18"/>
              </w:rPr>
              <w:t>%</w:t>
            </w:r>
          </w:p>
        </w:tc>
      </w:tr>
      <w:tr w:rsidR="00A530F2" w:rsidRPr="00AA6838" w14:paraId="5B04420F"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0ACA00F8" w14:textId="77777777" w:rsidR="00A530F2" w:rsidRPr="005D289E" w:rsidRDefault="00A530F2" w:rsidP="00A530F2">
            <w:pPr>
              <w:ind w:left="0"/>
              <w:jc w:val="center"/>
              <w:rPr>
                <w:rFonts w:cs="Arial"/>
                <w:szCs w:val="18"/>
              </w:rPr>
            </w:pPr>
            <w:r w:rsidRPr="005D289E">
              <w:rPr>
                <w:rFonts w:cs="Arial"/>
                <w:szCs w:val="18"/>
              </w:rPr>
              <w:t>B.</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0293E7B1" w14:textId="24E50DDF" w:rsidR="00A530F2" w:rsidRPr="005D289E" w:rsidRDefault="00A530F2" w:rsidP="00A530F2">
            <w:pPr>
              <w:ind w:left="0"/>
              <w:rPr>
                <w:rFonts w:cs="Arial"/>
                <w:szCs w:val="18"/>
              </w:rPr>
            </w:pPr>
            <w:r>
              <w:rPr>
                <w:rFonts w:cs="Arial"/>
                <w:szCs w:val="18"/>
              </w:rPr>
              <w:t>Délka</w:t>
            </w:r>
            <w:r w:rsidRPr="009B5F72">
              <w:rPr>
                <w:rFonts w:cs="Arial"/>
                <w:szCs w:val="18"/>
              </w:rPr>
              <w:t xml:space="preserve"> doby </w:t>
            </w:r>
            <w:r>
              <w:rPr>
                <w:rFonts w:cs="Arial"/>
                <w:szCs w:val="18"/>
              </w:rPr>
              <w:t>pro uvedení do provozu</w:t>
            </w:r>
          </w:p>
        </w:tc>
        <w:tc>
          <w:tcPr>
            <w:tcW w:w="1060" w:type="dxa"/>
            <w:tcBorders>
              <w:top w:val="single" w:sz="4" w:space="0" w:color="auto"/>
              <w:left w:val="single" w:sz="4" w:space="0" w:color="auto"/>
              <w:bottom w:val="single" w:sz="4" w:space="0" w:color="auto"/>
              <w:right w:val="single" w:sz="4" w:space="0" w:color="auto"/>
            </w:tcBorders>
            <w:vAlign w:val="center"/>
          </w:tcPr>
          <w:p w14:paraId="7F2C213E" w14:textId="7B17C593" w:rsidR="00A530F2" w:rsidRPr="00096AC4" w:rsidRDefault="00096AC4" w:rsidP="00A530F2">
            <w:pPr>
              <w:ind w:left="0"/>
              <w:jc w:val="center"/>
              <w:rPr>
                <w:rFonts w:cs="Arial"/>
                <w:bCs/>
                <w:szCs w:val="18"/>
              </w:rPr>
            </w:pPr>
            <w:r>
              <w:rPr>
                <w:rFonts w:cs="Arial"/>
                <w:bCs/>
                <w:szCs w:val="18"/>
              </w:rPr>
              <w:t>5</w:t>
            </w:r>
            <w:r w:rsidRPr="00096AC4">
              <w:rPr>
                <w:rFonts w:cs="Arial"/>
                <w:bCs/>
                <w:szCs w:val="18"/>
              </w:rPr>
              <w:t xml:space="preserve"> </w:t>
            </w:r>
            <w:r w:rsidR="00A530F2" w:rsidRPr="00096AC4">
              <w:rPr>
                <w:rFonts w:cs="Arial"/>
                <w:bCs/>
                <w:szCs w:val="18"/>
              </w:rPr>
              <w:t>%</w:t>
            </w:r>
          </w:p>
        </w:tc>
      </w:tr>
      <w:tr w:rsidR="00A530F2" w:rsidRPr="00AA6838" w14:paraId="4B44D1A1" w14:textId="77777777" w:rsidTr="009B5F72">
        <w:trPr>
          <w:trHeight w:val="496"/>
        </w:trPr>
        <w:tc>
          <w:tcPr>
            <w:tcW w:w="708" w:type="dxa"/>
            <w:tcBorders>
              <w:top w:val="single" w:sz="4" w:space="0" w:color="auto"/>
              <w:left w:val="single" w:sz="4" w:space="0" w:color="auto"/>
              <w:bottom w:val="single" w:sz="4" w:space="0" w:color="auto"/>
              <w:right w:val="single" w:sz="4" w:space="0" w:color="auto"/>
            </w:tcBorders>
            <w:vAlign w:val="center"/>
          </w:tcPr>
          <w:p w14:paraId="2ECB2C4B" w14:textId="7A35BEE1" w:rsidR="00A530F2" w:rsidRPr="005D289E" w:rsidRDefault="00A530F2" w:rsidP="00A530F2">
            <w:pPr>
              <w:ind w:left="0"/>
              <w:jc w:val="center"/>
              <w:rPr>
                <w:rFonts w:cs="Arial"/>
                <w:szCs w:val="18"/>
              </w:rPr>
            </w:pPr>
            <w:r>
              <w:rPr>
                <w:rFonts w:cs="Arial"/>
                <w:szCs w:val="18"/>
              </w:rPr>
              <w:t>C.</w:t>
            </w:r>
          </w:p>
        </w:tc>
        <w:tc>
          <w:tcPr>
            <w:tcW w:w="6454" w:type="dxa"/>
            <w:tcBorders>
              <w:top w:val="single" w:sz="4" w:space="0" w:color="auto"/>
              <w:left w:val="single" w:sz="4" w:space="0" w:color="auto"/>
              <w:bottom w:val="single" w:sz="4" w:space="0" w:color="auto"/>
              <w:right w:val="single" w:sz="4" w:space="0" w:color="auto"/>
            </w:tcBorders>
            <w:shd w:val="clear" w:color="auto" w:fill="auto"/>
            <w:vAlign w:val="center"/>
          </w:tcPr>
          <w:p w14:paraId="436F1003" w14:textId="6A141051" w:rsidR="00A530F2" w:rsidRPr="005D289E" w:rsidRDefault="00A530F2" w:rsidP="00A530F2">
            <w:pPr>
              <w:ind w:left="0"/>
              <w:rPr>
                <w:rFonts w:cs="Arial"/>
                <w:szCs w:val="18"/>
              </w:rPr>
            </w:pPr>
            <w:r w:rsidRPr="009B5F72">
              <w:rPr>
                <w:rFonts w:cs="Arial"/>
                <w:szCs w:val="18"/>
              </w:rPr>
              <w:t>Délka záruční doby</w:t>
            </w:r>
          </w:p>
        </w:tc>
        <w:tc>
          <w:tcPr>
            <w:tcW w:w="1060" w:type="dxa"/>
            <w:tcBorders>
              <w:top w:val="single" w:sz="4" w:space="0" w:color="auto"/>
              <w:left w:val="single" w:sz="4" w:space="0" w:color="auto"/>
              <w:bottom w:val="single" w:sz="4" w:space="0" w:color="auto"/>
              <w:right w:val="single" w:sz="4" w:space="0" w:color="auto"/>
            </w:tcBorders>
            <w:vAlign w:val="center"/>
          </w:tcPr>
          <w:p w14:paraId="16C629F8" w14:textId="1D877140" w:rsidR="00A530F2" w:rsidRPr="00096AC4" w:rsidRDefault="00D772D5" w:rsidP="00A530F2">
            <w:pPr>
              <w:ind w:left="0"/>
              <w:jc w:val="center"/>
              <w:rPr>
                <w:rFonts w:cs="Arial"/>
                <w:bCs/>
                <w:szCs w:val="18"/>
              </w:rPr>
            </w:pPr>
            <w:r w:rsidRPr="00096AC4">
              <w:rPr>
                <w:rFonts w:cs="Arial"/>
                <w:bCs/>
                <w:szCs w:val="18"/>
              </w:rPr>
              <w:t>5</w:t>
            </w:r>
            <w:r w:rsidR="00A530F2" w:rsidRPr="00096AC4">
              <w:rPr>
                <w:rFonts w:cs="Arial"/>
                <w:bCs/>
                <w:szCs w:val="18"/>
              </w:rPr>
              <w:t xml:space="preserve"> %</w:t>
            </w:r>
          </w:p>
        </w:tc>
      </w:tr>
    </w:tbl>
    <w:p w14:paraId="73049C8B" w14:textId="72C81B93" w:rsidR="005B5675" w:rsidRPr="005B5675" w:rsidRDefault="00AA6838" w:rsidP="005B5675">
      <w:pPr>
        <w:pStyle w:val="podlnek"/>
        <w:jc w:val="both"/>
        <w:rPr>
          <w:rFonts w:eastAsia="Verdana"/>
          <w:u w:color="394A58"/>
          <w:lang w:eastAsia="cs-CZ"/>
        </w:rPr>
      </w:pPr>
      <w:r w:rsidRPr="005B5675">
        <w:rPr>
          <w:rFonts w:eastAsia="Verdana"/>
        </w:rPr>
        <w:t>Vyhodnocení v jednotlivých kritériích hodnocení bude provedeno bodovací metodou dle popisu uvedeného u jednotlivých kritérií hodnocení. Při veškerých výpočtech v rámci hodnocení budou čísla zaokrouhlována na dvě desetinná místa podle matematických pravidel.</w:t>
      </w:r>
    </w:p>
    <w:p w14:paraId="51ED4818" w14:textId="38CC9C76" w:rsidR="0012083A" w:rsidRDefault="0012083A" w:rsidP="00AA6838">
      <w:pPr>
        <w:pStyle w:val="podlnek"/>
        <w:jc w:val="both"/>
        <w:rPr>
          <w:rFonts w:eastAsia="Verdana"/>
        </w:rPr>
      </w:pPr>
      <w:r w:rsidRPr="0012083A">
        <w:rPr>
          <w:rFonts w:eastAsia="Verdana"/>
        </w:rPr>
        <w:t>Hodnot</w:t>
      </w:r>
      <w:r w:rsidR="005D289E">
        <w:rPr>
          <w:rFonts w:eastAsia="Verdana"/>
        </w:rPr>
        <w:t>í</w:t>
      </w:r>
      <w:r w:rsidRPr="0012083A">
        <w:rPr>
          <w:rFonts w:eastAsia="Verdana"/>
        </w:rPr>
        <w:t>cí komise stanoví výsledné pořadí nabídek na základě celkového bodového ohodnocení, zjištěného součtem bodů, které jednotlivé nabídky získaly v rámci každého z dílčích kritérií hodnocení, přidělených postupem popsaný</w:t>
      </w:r>
      <w:r w:rsidR="00C97571">
        <w:rPr>
          <w:rFonts w:eastAsia="Verdana"/>
        </w:rPr>
        <w:t>m</w:t>
      </w:r>
      <w:r w:rsidRPr="0012083A">
        <w:rPr>
          <w:rFonts w:eastAsia="Verdana"/>
        </w:rPr>
        <w:t xml:space="preserve"> </w:t>
      </w:r>
      <w:r w:rsidR="009B5F72">
        <w:rPr>
          <w:rFonts w:eastAsia="Verdana"/>
        </w:rPr>
        <w:t>níže</w:t>
      </w:r>
      <w:r w:rsidRPr="0012083A">
        <w:rPr>
          <w:rFonts w:eastAsia="Verdana"/>
        </w:rPr>
        <w:t xml:space="preserve">. </w:t>
      </w:r>
      <w:r w:rsidR="00025703">
        <w:rPr>
          <w:rFonts w:eastAsia="Verdana"/>
        </w:rPr>
        <w:t xml:space="preserve">Jako nejvýhodnější nabídka bude hodnocena nabídka dodavatele, který bude mít v součtu nejvyšší počet bodů. </w:t>
      </w:r>
      <w:r w:rsidRPr="0012083A">
        <w:rPr>
          <w:rFonts w:eastAsia="Verdana"/>
        </w:rPr>
        <w:t>V</w:t>
      </w:r>
      <w:r>
        <w:rPr>
          <w:rFonts w:eastAsia="Verdana"/>
        </w:rPr>
        <w:t> </w:t>
      </w:r>
      <w:r w:rsidRPr="0012083A">
        <w:rPr>
          <w:rFonts w:eastAsia="Verdana"/>
        </w:rPr>
        <w:t xml:space="preserve">případě rovnosti bodového zisku bude vybrána jako nejvýhodnější nabídka toho účastníka, která získala více bodů v rámci dílčího kritéria hodnocení A. Nabídková cena. V případě, že </w:t>
      </w:r>
      <w:r w:rsidR="005D289E">
        <w:rPr>
          <w:rFonts w:eastAsia="Verdana"/>
        </w:rPr>
        <w:t>bude v takovém případě</w:t>
      </w:r>
      <w:r w:rsidRPr="0012083A">
        <w:rPr>
          <w:rFonts w:eastAsia="Verdana"/>
        </w:rPr>
        <w:t xml:space="preserve"> více nabídek se shodným celkovým bodovým hodnocením</w:t>
      </w:r>
      <w:r w:rsidR="005D289E" w:rsidRPr="005D289E">
        <w:t xml:space="preserve"> </w:t>
      </w:r>
      <w:r w:rsidR="005D289E" w:rsidRPr="005D289E">
        <w:rPr>
          <w:rFonts w:eastAsia="Verdana"/>
        </w:rPr>
        <w:t>v rámci dílčího kritéria hodnocení A. Nabídková cena</w:t>
      </w:r>
      <w:r w:rsidRPr="0012083A">
        <w:rPr>
          <w:rFonts w:eastAsia="Verdana"/>
        </w:rPr>
        <w:t>, rozhodne o pořadí nabídky čas podání těchto nabídek, přičemž</w:t>
      </w:r>
      <w:r w:rsidR="005D289E">
        <w:rPr>
          <w:rFonts w:eastAsia="Verdana"/>
        </w:rPr>
        <w:t xml:space="preserve"> </w:t>
      </w:r>
      <w:r w:rsidRPr="0012083A">
        <w:rPr>
          <w:rFonts w:eastAsia="Verdana"/>
        </w:rPr>
        <w:t>platí, že lépe se</w:t>
      </w:r>
      <w:r>
        <w:rPr>
          <w:rFonts w:eastAsia="Verdana"/>
        </w:rPr>
        <w:t> </w:t>
      </w:r>
      <w:r w:rsidRPr="0012083A">
        <w:rPr>
          <w:rFonts w:eastAsia="Verdana"/>
        </w:rPr>
        <w:t>umístila ta nabídka, která byla podána dříve.</w:t>
      </w:r>
    </w:p>
    <w:p w14:paraId="036E0E48" w14:textId="48AF01D0" w:rsidR="00AA6838" w:rsidRPr="00AA6838" w:rsidRDefault="00AA6838" w:rsidP="00AA6838">
      <w:pPr>
        <w:pStyle w:val="podlnek"/>
        <w:jc w:val="both"/>
        <w:rPr>
          <w:rFonts w:eastAsia="Verdana"/>
        </w:rPr>
      </w:pPr>
      <w:r w:rsidRPr="00AA6838">
        <w:rPr>
          <w:rFonts w:eastAsia="Verdana"/>
        </w:rPr>
        <w:t xml:space="preserve">Účastník zadávacího řízení není oprávněn podmínit jím nabízené údaje, které jsou předmětem hodnocení, jakoukoliv podmínkou. Podmínění nebo uvedení několika rozdílných hodnot </w:t>
      </w:r>
      <w:r w:rsidR="005D289E">
        <w:rPr>
          <w:rFonts w:eastAsia="Verdana"/>
        </w:rPr>
        <w:t>může být</w:t>
      </w:r>
      <w:r w:rsidRPr="00AA6838">
        <w:rPr>
          <w:rFonts w:eastAsia="Verdana"/>
        </w:rPr>
        <w:t xml:space="preserve"> důvodem pro vyloučení účastníka ze zadávacího řízení.</w:t>
      </w:r>
    </w:p>
    <w:p w14:paraId="6D6FAF77" w14:textId="7C2DFDA6" w:rsidR="00AA6838" w:rsidRPr="00AA6838" w:rsidRDefault="00AA6838" w:rsidP="00AA6838">
      <w:pPr>
        <w:pStyle w:val="podlnek"/>
        <w:jc w:val="both"/>
        <w:rPr>
          <w:rFonts w:eastAsia="Verdana"/>
        </w:rPr>
      </w:pPr>
      <w:r w:rsidRPr="00AA6838">
        <w:rPr>
          <w:rFonts w:eastAsia="Verdana"/>
        </w:rPr>
        <w:t xml:space="preserve">Údaje, které účastník nabídne pro účely hodnocení nabídek, jsou pro účastníka závazné i z hlediska následného plnění </w:t>
      </w:r>
      <w:r w:rsidR="005D289E">
        <w:rPr>
          <w:rFonts w:eastAsia="Verdana"/>
        </w:rPr>
        <w:t>s</w:t>
      </w:r>
      <w:r w:rsidRPr="00AA6838">
        <w:rPr>
          <w:rFonts w:eastAsia="Verdana"/>
        </w:rPr>
        <w:t>mlouvy.</w:t>
      </w:r>
    </w:p>
    <w:p w14:paraId="57180C13" w14:textId="2DE7AE2B" w:rsidR="00AA6838" w:rsidRPr="00AA6838" w:rsidRDefault="00AA6838" w:rsidP="00B52143">
      <w:pPr>
        <w:pStyle w:val="Normlnodstavec"/>
        <w:keepNext w:val="0"/>
        <w:ind w:left="567"/>
        <w:jc w:val="both"/>
        <w:rPr>
          <w:b/>
          <w:bCs w:val="0"/>
        </w:rPr>
      </w:pPr>
      <w:r w:rsidRPr="00AA6838">
        <w:rPr>
          <w:b/>
          <w:bCs w:val="0"/>
        </w:rPr>
        <w:t>Nabídková cena</w:t>
      </w:r>
    </w:p>
    <w:p w14:paraId="404D35FE" w14:textId="6A822D46" w:rsidR="00501B0D" w:rsidRPr="00547602" w:rsidRDefault="00501B0D" w:rsidP="00501B0D">
      <w:pPr>
        <w:pStyle w:val="podlnek"/>
        <w:keepNext w:val="0"/>
        <w:keepLines w:val="0"/>
        <w:widowControl w:val="0"/>
        <w:jc w:val="both"/>
        <w:rPr>
          <w:rFonts w:eastAsia="Verdana"/>
        </w:rPr>
      </w:pPr>
      <w:r w:rsidRPr="00547602">
        <w:rPr>
          <w:rFonts w:eastAsia="Verdana"/>
          <w:u w:color="394A58"/>
          <w:lang w:eastAsia="cs-CZ"/>
        </w:rPr>
        <w:t>Celková nabídková cena musí být zpracována v </w:t>
      </w:r>
      <w:r w:rsidRPr="00AA6838">
        <w:rPr>
          <w:rFonts w:eastAsia="Verdana"/>
          <w:bCs w:val="0"/>
          <w:u w:color="394A58"/>
          <w:lang w:eastAsia="cs-CZ"/>
        </w:rPr>
        <w:t>souladu s čl.</w:t>
      </w:r>
      <w:r w:rsidRPr="00AA6838">
        <w:rPr>
          <w:bCs w:val="0"/>
        </w:rPr>
        <w:t> </w:t>
      </w:r>
      <w:r w:rsidRPr="00AA6838">
        <w:rPr>
          <w:bCs w:val="0"/>
          <w:highlight w:val="yellow"/>
        </w:rPr>
        <w:fldChar w:fldCharType="begin"/>
      </w:r>
      <w:r w:rsidRPr="00AA6838">
        <w:rPr>
          <w:bCs w:val="0"/>
        </w:rPr>
        <w:instrText xml:space="preserve"> REF _Ref90367904 \r \h </w:instrText>
      </w:r>
      <w:r w:rsidRPr="00AA6838">
        <w:rPr>
          <w:bCs w:val="0"/>
          <w:highlight w:val="yellow"/>
        </w:rPr>
        <w:instrText xml:space="preserve"> \* MERGEFORMAT </w:instrText>
      </w:r>
      <w:r w:rsidRPr="00AA6838">
        <w:rPr>
          <w:bCs w:val="0"/>
          <w:highlight w:val="yellow"/>
        </w:rPr>
      </w:r>
      <w:r w:rsidRPr="00AA6838">
        <w:rPr>
          <w:bCs w:val="0"/>
          <w:highlight w:val="yellow"/>
        </w:rPr>
        <w:fldChar w:fldCharType="separate"/>
      </w:r>
      <w:r w:rsidR="0098773C">
        <w:rPr>
          <w:bCs w:val="0"/>
        </w:rPr>
        <w:t>15</w:t>
      </w:r>
      <w:r w:rsidRPr="00AA6838">
        <w:rPr>
          <w:bCs w:val="0"/>
          <w:highlight w:val="yellow"/>
        </w:rPr>
        <w:fldChar w:fldCharType="end"/>
      </w:r>
      <w:r w:rsidRPr="00AA6838">
        <w:rPr>
          <w:bCs w:val="0"/>
        </w:rPr>
        <w:t xml:space="preserve"> a přílohou </w:t>
      </w:r>
      <w:r w:rsidR="00AA6838" w:rsidRPr="00AA6838">
        <w:rPr>
          <w:bCs w:val="0"/>
        </w:rPr>
        <w:t>č. 13</w:t>
      </w:r>
      <w:r w:rsidRPr="00D479C9">
        <w:rPr>
          <w:b/>
        </w:rPr>
        <w:t xml:space="preserve"> </w:t>
      </w:r>
      <w:r w:rsidRPr="00547602">
        <w:rPr>
          <w:rFonts w:eastAsia="Verdana"/>
          <w:u w:color="394A58"/>
          <w:lang w:eastAsia="cs-CZ"/>
        </w:rPr>
        <w:t>této Zadávací dokumentace.</w:t>
      </w:r>
    </w:p>
    <w:p w14:paraId="6D1D262A" w14:textId="362D65E1" w:rsidR="00501B0D" w:rsidRDefault="00501B0D" w:rsidP="00501B0D">
      <w:pPr>
        <w:pStyle w:val="podlnek"/>
        <w:keepNext w:val="0"/>
        <w:keepLines w:val="0"/>
        <w:widowControl w:val="0"/>
        <w:jc w:val="both"/>
        <w:rPr>
          <w:rFonts w:eastAsia="Verdana"/>
          <w:u w:color="394A58"/>
          <w:lang w:eastAsia="cs-CZ"/>
        </w:rPr>
      </w:pPr>
      <w:r w:rsidRPr="00547602">
        <w:rPr>
          <w:rFonts w:eastAsia="Verdana"/>
          <w:u w:color="394A58"/>
          <w:lang w:eastAsia="cs-CZ"/>
        </w:rPr>
        <w:t xml:space="preserve">Jako nejvýhodnější bude vyhodnocena nabídka s nejnižší </w:t>
      </w:r>
      <w:r w:rsidR="00AA6838" w:rsidRPr="00AA6838">
        <w:rPr>
          <w:rFonts w:eastAsia="Verdana"/>
          <w:bCs w:val="0"/>
          <w:u w:color="394A58"/>
          <w:lang w:eastAsia="cs-CZ"/>
        </w:rPr>
        <w:t>c</w:t>
      </w:r>
      <w:r w:rsidRPr="00AA6838">
        <w:rPr>
          <w:rFonts w:eastAsia="Verdana"/>
          <w:bCs w:val="0"/>
          <w:u w:color="394A58"/>
          <w:lang w:eastAsia="cs-CZ"/>
        </w:rPr>
        <w:t>elkovou nabídkovou cenou v Kč bez DPH</w:t>
      </w:r>
      <w:r w:rsidR="00A530F2">
        <w:rPr>
          <w:rFonts w:eastAsia="Verdana"/>
          <w:bCs w:val="0"/>
          <w:u w:color="394A58"/>
          <w:lang w:eastAsia="cs-CZ"/>
        </w:rPr>
        <w:t xml:space="preserve"> uvedenou v Rekapitulaci </w:t>
      </w:r>
      <w:r w:rsidR="00C7365D">
        <w:rPr>
          <w:rFonts w:eastAsia="Verdana"/>
          <w:bCs w:val="0"/>
          <w:u w:color="394A58"/>
          <w:lang w:eastAsia="cs-CZ"/>
        </w:rPr>
        <w:t>ceny</w:t>
      </w:r>
      <w:r w:rsidRPr="00AA6838">
        <w:rPr>
          <w:rFonts w:eastAsia="Verdana"/>
          <w:bCs w:val="0"/>
          <w:u w:color="394A58"/>
          <w:lang w:eastAsia="cs-CZ"/>
        </w:rPr>
        <w:t>.</w:t>
      </w:r>
      <w:r w:rsidRPr="00547602">
        <w:rPr>
          <w:rFonts w:eastAsia="Verdana"/>
          <w:u w:color="394A58"/>
          <w:lang w:eastAsia="cs-CZ"/>
        </w:rPr>
        <w:t xml:space="preserve"> </w:t>
      </w:r>
      <w:r w:rsidR="00293EB7">
        <w:rPr>
          <w:rFonts w:eastAsia="Verdana"/>
          <w:u w:color="394A58"/>
          <w:lang w:eastAsia="cs-CZ"/>
        </w:rPr>
        <w:t>Hodnocena bude celková cena za realizaci Díla a poskytování služeb v množství uvedeném v příloze č. 13 této Zadávací dokumentace, kterou tvoří vzor Rekapitulace ceny, a to na listu označeném jako "údaje pro hodnocení nabídek“.</w:t>
      </w:r>
    </w:p>
    <w:p w14:paraId="4043E39E" w14:textId="607B42A7" w:rsidR="00AA6838" w:rsidRDefault="00AA6838" w:rsidP="00F75EDE">
      <w:pPr>
        <w:pStyle w:val="podlnek"/>
        <w:jc w:val="both"/>
        <w:rPr>
          <w:rFonts w:eastAsia="Verdana"/>
          <w:u w:color="394A58"/>
          <w:lang w:eastAsia="cs-CZ"/>
        </w:rPr>
      </w:pPr>
      <w:r w:rsidRPr="00AA6838">
        <w:rPr>
          <w:rFonts w:eastAsia="Verdana"/>
          <w:u w:color="394A58"/>
          <w:lang w:eastAsia="cs-CZ"/>
        </w:rPr>
        <w:t>Nejvýhodnější nabídce, tj. nabídce s nejnižší nabídkovou cenou ze všech hodnocených nabídek, bude přiřazeno 100 bodů. Ostatním nabídkám bude přiřazena bodová hodnota stanovená násobkem čísla 100 a poměru nabídkové ceny předložené v nejvýhodnější nabídce k nabídkové ceně hodnocené nabídky. Výpočet odpovídá následujícímu vzorci:</w:t>
      </w:r>
    </w:p>
    <w:p w14:paraId="5D608A8E" w14:textId="6A1FD884" w:rsidR="00501B0D" w:rsidRPr="00A144F0" w:rsidRDefault="00000000" w:rsidP="005B5675">
      <w:pPr>
        <w:pStyle w:val="podlnek"/>
        <w:keepNext w:val="0"/>
        <w:keepLines w:val="0"/>
        <w:widowControl w:val="0"/>
        <w:numPr>
          <w:ilvl w:val="0"/>
          <w:numId w:val="0"/>
        </w:numPr>
        <w:ind w:left="1134"/>
        <w:jc w:val="both"/>
        <w:rPr>
          <w:rFonts w:eastAsia="Verdana"/>
          <w:iCs/>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výše nejnižší nabídkové ceny bez DPH</m:t>
              </m:r>
            </m:num>
            <m:den>
              <m:r>
                <m:rPr>
                  <m:sty m:val="p"/>
                </m:rPr>
                <w:rPr>
                  <w:rFonts w:ascii="Cambria Math" w:eastAsia="Cambria Math" w:hAnsi="Cambria Math" w:cs="Arial"/>
                  <w:sz w:val="22"/>
                </w:rPr>
                <m:t>výše hodnocené nabídkové ceny bez DPH</m:t>
              </m:r>
            </m:den>
          </m:f>
          <m:r>
            <m:rPr>
              <m:sty m:val="p"/>
            </m:rPr>
            <w:rPr>
              <w:rFonts w:ascii="Cambria Math" w:eastAsia="Cambria Math" w:hAnsi="Cambria Math" w:cs="Arial"/>
              <w:sz w:val="22"/>
            </w:rPr>
            <m:t xml:space="preserve"> x100</m:t>
          </m:r>
        </m:oMath>
      </m:oMathPara>
    </w:p>
    <w:p w14:paraId="5BB05209" w14:textId="5DDD7FE2" w:rsidR="00501B0D" w:rsidRPr="00501B0D" w:rsidRDefault="00501B0D" w:rsidP="005B5675">
      <w:pPr>
        <w:pStyle w:val="podlnek"/>
        <w:jc w:val="both"/>
        <w:rPr>
          <w:rFonts w:eastAsia="Verdana"/>
          <w:u w:color="394A58"/>
          <w:lang w:eastAsia="cs-CZ"/>
        </w:rPr>
      </w:pPr>
      <w:r w:rsidRPr="00501B0D">
        <w:rPr>
          <w:rFonts w:eastAsia="Verdana"/>
          <w:u w:color="394A58"/>
          <w:lang w:eastAsia="cs-CZ"/>
        </w:rPr>
        <w:lastRenderedPageBreak/>
        <w:t>Takto získaný počet bodů bude následně přepočten vahou hodnotícího kritéria A. Nabídková cena, tj. bude vynásoben koeficientem 0,</w:t>
      </w:r>
      <w:r w:rsidR="00096AC4">
        <w:rPr>
          <w:rFonts w:eastAsia="Verdana"/>
          <w:u w:color="394A58"/>
          <w:lang w:eastAsia="cs-CZ"/>
        </w:rPr>
        <w:t>9</w:t>
      </w:r>
      <w:r w:rsidRPr="00501B0D">
        <w:rPr>
          <w:rFonts w:eastAsia="Verdana"/>
          <w:u w:color="394A58"/>
          <w:lang w:eastAsia="cs-CZ"/>
        </w:rPr>
        <w:t>.</w:t>
      </w:r>
    </w:p>
    <w:p w14:paraId="438393CA" w14:textId="77777777" w:rsidR="005D37E1" w:rsidRPr="009B5F72" w:rsidRDefault="005D37E1" w:rsidP="009B5F72">
      <w:pPr>
        <w:pStyle w:val="podlnek"/>
        <w:keepNext w:val="0"/>
        <w:keepLines w:val="0"/>
        <w:widowControl w:val="0"/>
        <w:numPr>
          <w:ilvl w:val="0"/>
          <w:numId w:val="0"/>
        </w:numPr>
        <w:spacing w:before="0"/>
        <w:ind w:left="1134"/>
        <w:jc w:val="both"/>
        <w:rPr>
          <w:rFonts w:eastAsia="Verdana"/>
          <w:iCs/>
          <w:u w:color="394A58"/>
          <w:lang w:eastAsia="cs-CZ"/>
        </w:rPr>
      </w:pPr>
    </w:p>
    <w:p w14:paraId="5936F7E6" w14:textId="4B92A094" w:rsidR="0012083A" w:rsidRPr="009B5F72" w:rsidRDefault="00047854" w:rsidP="00B52143">
      <w:pPr>
        <w:pStyle w:val="Normlnodstavec"/>
        <w:ind w:left="567"/>
        <w:jc w:val="both"/>
        <w:rPr>
          <w:b/>
          <w:bCs w:val="0"/>
          <w:u w:color="394A58"/>
          <w:lang w:eastAsia="cs-CZ"/>
        </w:rPr>
      </w:pPr>
      <w:r>
        <w:rPr>
          <w:b/>
          <w:bCs w:val="0"/>
          <w:u w:color="394A58"/>
          <w:lang w:eastAsia="cs-CZ"/>
        </w:rPr>
        <w:t xml:space="preserve">Délka </w:t>
      </w:r>
      <w:r w:rsidR="0012083A" w:rsidRPr="009B5F72">
        <w:rPr>
          <w:b/>
          <w:bCs w:val="0"/>
          <w:u w:color="394A58"/>
          <w:lang w:eastAsia="cs-CZ"/>
        </w:rPr>
        <w:t xml:space="preserve">doby </w:t>
      </w:r>
      <w:r w:rsidR="009B5054">
        <w:rPr>
          <w:b/>
          <w:bCs w:val="0"/>
          <w:u w:color="394A58"/>
          <w:lang w:eastAsia="cs-CZ"/>
        </w:rPr>
        <w:t xml:space="preserve">pro </w:t>
      </w:r>
      <w:r w:rsidR="00DB6F9A" w:rsidRPr="00DB6F9A">
        <w:rPr>
          <w:b/>
          <w:bCs w:val="0"/>
          <w:u w:color="394A58"/>
          <w:lang w:eastAsia="cs-CZ"/>
        </w:rPr>
        <w:t>uvedení do provozu</w:t>
      </w:r>
    </w:p>
    <w:p w14:paraId="6B333855" w14:textId="062DA3C7" w:rsidR="000C5D09" w:rsidRPr="000C5D09" w:rsidRDefault="000C5D09" w:rsidP="00B52143">
      <w:pPr>
        <w:pStyle w:val="podlnek"/>
        <w:keepNext w:val="0"/>
        <w:jc w:val="both"/>
        <w:rPr>
          <w:rFonts w:eastAsia="Verdana"/>
          <w:u w:color="394A58"/>
          <w:lang w:eastAsia="cs-CZ"/>
        </w:rPr>
      </w:pPr>
      <w:r w:rsidRPr="000C5D09">
        <w:rPr>
          <w:rFonts w:eastAsia="Verdana"/>
          <w:u w:color="394A58"/>
          <w:lang w:eastAsia="cs-CZ"/>
        </w:rPr>
        <w:t xml:space="preserve">V rámci </w:t>
      </w:r>
      <w:r w:rsidR="008C2600">
        <w:rPr>
          <w:rFonts w:eastAsia="Verdana"/>
          <w:u w:color="394A58"/>
          <w:lang w:eastAsia="cs-CZ"/>
        </w:rPr>
        <w:t>hodnotícího</w:t>
      </w:r>
      <w:r w:rsidR="008C2600" w:rsidRPr="000C5D09">
        <w:rPr>
          <w:rFonts w:eastAsia="Verdana"/>
          <w:u w:color="394A58"/>
          <w:lang w:eastAsia="cs-CZ"/>
        </w:rPr>
        <w:t xml:space="preserve"> </w:t>
      </w:r>
      <w:r w:rsidRPr="000C5D09">
        <w:rPr>
          <w:rFonts w:eastAsia="Verdana"/>
          <w:u w:color="394A58"/>
          <w:lang w:eastAsia="cs-CZ"/>
        </w:rPr>
        <w:t xml:space="preserve">kritéria </w:t>
      </w:r>
      <w:r w:rsidR="00047854">
        <w:rPr>
          <w:rFonts w:eastAsia="Verdana"/>
          <w:u w:color="394A58"/>
          <w:lang w:eastAsia="cs-CZ"/>
        </w:rPr>
        <w:t>délka</w:t>
      </w:r>
      <w:r w:rsidRPr="000C5D09">
        <w:rPr>
          <w:rFonts w:eastAsia="Verdana"/>
          <w:u w:color="394A58"/>
          <w:lang w:eastAsia="cs-CZ"/>
        </w:rPr>
        <w:t xml:space="preserve"> doby </w:t>
      </w:r>
      <w:r w:rsidR="00DB6F9A">
        <w:rPr>
          <w:rFonts w:eastAsia="Verdana"/>
          <w:u w:color="394A58"/>
          <w:lang w:eastAsia="cs-CZ"/>
        </w:rPr>
        <w:t xml:space="preserve">pro </w:t>
      </w:r>
      <w:r w:rsidR="00DB6F9A" w:rsidRPr="00DB6F9A">
        <w:rPr>
          <w:rFonts w:eastAsia="Verdana"/>
          <w:u w:color="394A58"/>
          <w:lang w:eastAsia="cs-CZ"/>
        </w:rPr>
        <w:t xml:space="preserve">uvedení do provozu </w:t>
      </w:r>
      <w:r w:rsidRPr="000C5D09">
        <w:rPr>
          <w:rFonts w:eastAsia="Verdana"/>
          <w:u w:color="394A58"/>
          <w:lang w:eastAsia="cs-CZ"/>
        </w:rPr>
        <w:t>bude Zadavatel hodnotit</w:t>
      </w:r>
      <w:r w:rsidR="00047854">
        <w:rPr>
          <w:rFonts w:eastAsia="Verdana"/>
          <w:u w:color="394A58"/>
          <w:lang w:eastAsia="cs-CZ"/>
        </w:rPr>
        <w:t xml:space="preserve"> </w:t>
      </w:r>
      <w:r w:rsidR="00A144F0">
        <w:rPr>
          <w:rFonts w:eastAsia="Verdana"/>
          <w:u w:color="394A58"/>
          <w:lang w:eastAsia="cs-CZ"/>
        </w:rPr>
        <w:t xml:space="preserve">dodavatelem uvedenou </w:t>
      </w:r>
      <w:r w:rsidR="009B5054">
        <w:rPr>
          <w:rFonts w:eastAsia="Verdana"/>
          <w:u w:color="394A58"/>
          <w:lang w:eastAsia="cs-CZ"/>
        </w:rPr>
        <w:t xml:space="preserve">dobu pro </w:t>
      </w:r>
      <w:r w:rsidR="00DB6F9A" w:rsidRPr="00DB6F9A">
        <w:rPr>
          <w:rFonts w:eastAsia="Verdana"/>
          <w:u w:color="394A58"/>
          <w:lang w:eastAsia="cs-CZ"/>
        </w:rPr>
        <w:t xml:space="preserve">uvedení </w:t>
      </w:r>
      <w:r w:rsidR="00512696">
        <w:rPr>
          <w:rFonts w:eastAsia="Verdana"/>
          <w:u w:color="394A58"/>
          <w:lang w:eastAsia="cs-CZ"/>
        </w:rPr>
        <w:t xml:space="preserve">Díla </w:t>
      </w:r>
      <w:r w:rsidR="00DB6F9A" w:rsidRPr="00DB6F9A">
        <w:rPr>
          <w:rFonts w:eastAsia="Verdana"/>
          <w:u w:color="394A58"/>
          <w:lang w:eastAsia="cs-CZ"/>
        </w:rPr>
        <w:t>do provozu</w:t>
      </w:r>
      <w:r w:rsidR="00DB6F9A">
        <w:rPr>
          <w:rFonts w:eastAsia="Verdana"/>
          <w:u w:color="394A58"/>
          <w:lang w:eastAsia="cs-CZ"/>
        </w:rPr>
        <w:t xml:space="preserve"> </w:t>
      </w:r>
      <w:r w:rsidR="00047854">
        <w:rPr>
          <w:rFonts w:eastAsia="Verdana"/>
          <w:u w:color="394A58"/>
          <w:lang w:eastAsia="cs-CZ"/>
        </w:rPr>
        <w:t xml:space="preserve">ve smyslu čl. </w:t>
      </w:r>
      <w:r w:rsidR="00DB6F9A">
        <w:rPr>
          <w:rFonts w:eastAsia="Verdana"/>
          <w:u w:color="394A58"/>
          <w:lang w:eastAsia="cs-CZ"/>
        </w:rPr>
        <w:t xml:space="preserve">1.1.3.10 </w:t>
      </w:r>
      <w:r w:rsidR="00047854">
        <w:rPr>
          <w:rFonts w:eastAsia="Verdana"/>
          <w:u w:color="394A58"/>
          <w:lang w:eastAsia="cs-CZ"/>
        </w:rPr>
        <w:t>Smluvních podmínek</w:t>
      </w:r>
      <w:r w:rsidR="009B5054" w:rsidRPr="009B5054">
        <w:rPr>
          <w:rFonts w:eastAsia="Verdana"/>
          <w:u w:color="394A58"/>
          <w:lang w:eastAsia="cs-CZ"/>
        </w:rPr>
        <w:t xml:space="preserve">. </w:t>
      </w:r>
      <w:r w:rsidR="00047854" w:rsidRPr="00047854">
        <w:rPr>
          <w:rFonts w:eastAsia="Verdana"/>
          <w:u w:color="394A58"/>
          <w:lang w:eastAsia="cs-CZ"/>
        </w:rPr>
        <w:t xml:space="preserve">Účastník řízení je povinen uvést nabízenou </w:t>
      </w:r>
      <w:r w:rsidR="00047854">
        <w:rPr>
          <w:rFonts w:eastAsia="Verdana"/>
          <w:u w:color="394A58"/>
          <w:lang w:eastAsia="cs-CZ"/>
        </w:rPr>
        <w:t xml:space="preserve">délku doby pro </w:t>
      </w:r>
      <w:bookmarkStart w:id="88" w:name="_Hlk123736758"/>
      <w:r w:rsidR="00DB6F9A" w:rsidRPr="00DB6F9A">
        <w:rPr>
          <w:rFonts w:eastAsia="Verdana"/>
          <w:u w:color="394A58"/>
          <w:lang w:eastAsia="cs-CZ"/>
        </w:rPr>
        <w:t xml:space="preserve">uvedení do provozu </w:t>
      </w:r>
      <w:bookmarkEnd w:id="88"/>
      <w:r w:rsidR="00047854" w:rsidRPr="00047854">
        <w:rPr>
          <w:rFonts w:eastAsia="Verdana"/>
          <w:u w:color="394A58"/>
          <w:lang w:eastAsia="cs-CZ"/>
        </w:rPr>
        <w:t>do</w:t>
      </w:r>
      <w:r w:rsidR="00A144F0">
        <w:rPr>
          <w:rFonts w:eastAsia="Verdana"/>
          <w:u w:color="394A58"/>
          <w:lang w:eastAsia="cs-CZ"/>
        </w:rPr>
        <w:t> </w:t>
      </w:r>
      <w:r w:rsidR="00047854" w:rsidRPr="00047854">
        <w:rPr>
          <w:rFonts w:eastAsia="Verdana"/>
          <w:u w:color="394A58"/>
          <w:lang w:eastAsia="cs-CZ"/>
        </w:rPr>
        <w:t xml:space="preserve">Přílohy </w:t>
      </w:r>
      <w:r w:rsidR="008C2600">
        <w:rPr>
          <w:rFonts w:eastAsia="Verdana"/>
          <w:u w:color="394A58"/>
          <w:lang w:eastAsia="cs-CZ"/>
        </w:rPr>
        <w:t>k </w:t>
      </w:r>
      <w:r w:rsidR="008C2600" w:rsidRPr="00047854">
        <w:rPr>
          <w:rFonts w:eastAsia="Verdana"/>
          <w:u w:color="394A58"/>
          <w:lang w:eastAsia="cs-CZ"/>
        </w:rPr>
        <w:t>nabíd</w:t>
      </w:r>
      <w:r w:rsidR="008C2600">
        <w:rPr>
          <w:rFonts w:eastAsia="Verdana"/>
          <w:u w:color="394A58"/>
          <w:lang w:eastAsia="cs-CZ"/>
        </w:rPr>
        <w:t>ce</w:t>
      </w:r>
      <w:r w:rsidR="00047854" w:rsidRPr="00047854">
        <w:rPr>
          <w:rFonts w:eastAsia="Verdana"/>
          <w:u w:color="394A58"/>
          <w:lang w:eastAsia="cs-CZ"/>
        </w:rPr>
        <w:t>.</w:t>
      </w:r>
      <w:r w:rsidR="00047854">
        <w:rPr>
          <w:rFonts w:eastAsia="Verdana"/>
          <w:u w:color="394A58"/>
          <w:lang w:eastAsia="cs-CZ"/>
        </w:rPr>
        <w:t xml:space="preserve"> </w:t>
      </w:r>
      <w:r w:rsidR="00A144F0" w:rsidRPr="009B5F72">
        <w:rPr>
          <w:rFonts w:eastAsia="Verdana"/>
          <w:u w:color="394A58"/>
          <w:lang w:eastAsia="cs-CZ"/>
        </w:rPr>
        <w:t>Údaj bude vyjádřen</w:t>
      </w:r>
      <w:r w:rsidR="00DB6F9A">
        <w:rPr>
          <w:rFonts w:eastAsia="Verdana"/>
          <w:u w:color="394A58"/>
          <w:lang w:eastAsia="cs-CZ"/>
        </w:rPr>
        <w:t xml:space="preserve"> </w:t>
      </w:r>
      <w:r w:rsidR="00A144F0" w:rsidRPr="009B5F72">
        <w:rPr>
          <w:rFonts w:eastAsia="Verdana"/>
          <w:u w:color="394A58"/>
          <w:lang w:eastAsia="cs-CZ"/>
        </w:rPr>
        <w:t xml:space="preserve">počtem </w:t>
      </w:r>
      <w:r w:rsidR="00D772D5">
        <w:rPr>
          <w:rFonts w:eastAsia="Verdana"/>
          <w:u w:color="394A58"/>
          <w:lang w:eastAsia="cs-CZ"/>
        </w:rPr>
        <w:t xml:space="preserve">celých </w:t>
      </w:r>
      <w:r w:rsidR="00A144F0">
        <w:rPr>
          <w:rFonts w:eastAsia="Verdana"/>
          <w:u w:color="394A58"/>
          <w:lang w:eastAsia="cs-CZ"/>
        </w:rPr>
        <w:t>měsíců</w:t>
      </w:r>
      <w:r w:rsidR="00D772D5">
        <w:rPr>
          <w:rFonts w:eastAsia="Verdana"/>
          <w:u w:color="394A58"/>
          <w:lang w:eastAsia="cs-CZ"/>
        </w:rPr>
        <w:t>. V případě uvedení jiného než celého čísla</w:t>
      </w:r>
      <w:r w:rsidR="00F05C68">
        <w:rPr>
          <w:rFonts w:eastAsia="Verdana"/>
          <w:u w:color="394A58"/>
          <w:lang w:eastAsia="cs-CZ"/>
        </w:rPr>
        <w:t xml:space="preserve"> vyjadřujícího počet měsíců pro uvedení Díla do provozu</w:t>
      </w:r>
      <w:r w:rsidR="00D772D5">
        <w:rPr>
          <w:rFonts w:eastAsia="Verdana"/>
          <w:u w:color="394A58"/>
          <w:lang w:eastAsia="cs-CZ"/>
        </w:rPr>
        <w:t xml:space="preserve">, bude </w:t>
      </w:r>
      <w:r w:rsidR="00E05B3C">
        <w:rPr>
          <w:rFonts w:eastAsia="Verdana"/>
          <w:u w:color="394A58"/>
          <w:lang w:eastAsia="cs-CZ"/>
        </w:rPr>
        <w:t xml:space="preserve">Zadavatel </w:t>
      </w:r>
      <w:r w:rsidR="00F05C68">
        <w:rPr>
          <w:rFonts w:eastAsia="Verdana"/>
          <w:u w:color="394A58"/>
          <w:lang w:eastAsia="cs-CZ"/>
        </w:rPr>
        <w:t>hodnotit účastníkem uvedený údaj zaokrouhlený na celá čísla nahoru</w:t>
      </w:r>
      <w:r w:rsidR="00A144F0">
        <w:rPr>
          <w:rFonts w:eastAsia="Verdana"/>
          <w:u w:color="394A58"/>
          <w:lang w:eastAsia="cs-CZ"/>
        </w:rPr>
        <w:t>.</w:t>
      </w:r>
      <w:r w:rsidR="00A144F0" w:rsidRPr="002200D1">
        <w:rPr>
          <w:rFonts w:eastAsia="Verdana"/>
          <w:u w:color="394A58"/>
          <w:lang w:eastAsia="cs-CZ"/>
        </w:rPr>
        <w:t xml:space="preserve"> </w:t>
      </w:r>
      <w:r w:rsidR="00A144F0" w:rsidRPr="009B5F72">
        <w:rPr>
          <w:rFonts w:eastAsia="Verdana"/>
          <w:u w:color="394A58"/>
          <w:lang w:eastAsia="cs-CZ"/>
        </w:rPr>
        <w:t xml:space="preserve">Lépe přitom bude hodnocena </w:t>
      </w:r>
      <w:r w:rsidR="00A144F0">
        <w:rPr>
          <w:rFonts w:eastAsia="Verdana"/>
          <w:u w:color="394A58"/>
          <w:lang w:eastAsia="cs-CZ"/>
        </w:rPr>
        <w:t>kratší</w:t>
      </w:r>
      <w:r w:rsidR="00A144F0" w:rsidRPr="009B5F72">
        <w:rPr>
          <w:rFonts w:eastAsia="Verdana"/>
          <w:u w:color="394A58"/>
          <w:lang w:eastAsia="cs-CZ"/>
        </w:rPr>
        <w:t xml:space="preserve"> doba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sidRPr="009B5F72">
        <w:rPr>
          <w:rFonts w:eastAsia="Verdana"/>
          <w:u w:color="394A58"/>
          <w:lang w:eastAsia="cs-CZ"/>
        </w:rPr>
        <w:t xml:space="preserve">než </w:t>
      </w:r>
      <w:r w:rsidR="00A144F0">
        <w:rPr>
          <w:rFonts w:eastAsia="Verdana"/>
          <w:u w:color="394A58"/>
          <w:lang w:eastAsia="cs-CZ"/>
        </w:rPr>
        <w:t>delší</w:t>
      </w:r>
      <w:r w:rsidR="00A144F0" w:rsidRPr="009B5F72">
        <w:rPr>
          <w:rFonts w:eastAsia="Verdana"/>
          <w:u w:color="394A58"/>
          <w:lang w:eastAsia="cs-CZ"/>
        </w:rPr>
        <w:t>.</w:t>
      </w:r>
      <w:r w:rsidR="00DB6F9A">
        <w:rPr>
          <w:rFonts w:eastAsia="Verdana"/>
          <w:u w:color="394A58"/>
          <w:lang w:eastAsia="cs-CZ"/>
        </w:rPr>
        <w:t xml:space="preserve"> </w:t>
      </w:r>
      <w:bookmarkStart w:id="89" w:name="_Hlk127210384"/>
      <w:r w:rsidR="00A144F0">
        <w:rPr>
          <w:rFonts w:eastAsia="Verdana"/>
          <w:u w:color="394A58"/>
          <w:lang w:eastAsia="cs-CZ"/>
        </w:rPr>
        <w:t>Maximální</w:t>
      </w:r>
      <w:r w:rsidR="00047854" w:rsidRPr="00047854">
        <w:rPr>
          <w:rFonts w:eastAsia="Verdana"/>
          <w:u w:color="394A58"/>
          <w:lang w:eastAsia="cs-CZ"/>
        </w:rPr>
        <w:t xml:space="preserve"> </w:t>
      </w:r>
      <w:r w:rsidR="00F05C68">
        <w:rPr>
          <w:rFonts w:eastAsia="Verdana"/>
          <w:u w:color="394A58"/>
          <w:lang w:eastAsia="cs-CZ"/>
        </w:rPr>
        <w:t xml:space="preserve">délka doby </w:t>
      </w:r>
      <w:r w:rsidR="00A144F0">
        <w:rPr>
          <w:rFonts w:eastAsia="Verdana"/>
          <w:u w:color="394A58"/>
          <w:lang w:eastAsia="cs-CZ"/>
        </w:rPr>
        <w:t xml:space="preserve">pro </w:t>
      </w:r>
      <w:r w:rsidR="00DB6F9A" w:rsidRPr="00DB6F9A">
        <w:rPr>
          <w:rFonts w:eastAsia="Verdana"/>
          <w:u w:color="394A58"/>
          <w:lang w:eastAsia="cs-CZ"/>
        </w:rPr>
        <w:t xml:space="preserve">uvedení do provozu </w:t>
      </w:r>
      <w:r w:rsidR="00A144F0">
        <w:rPr>
          <w:rFonts w:eastAsia="Verdana"/>
          <w:u w:color="394A58"/>
          <w:lang w:eastAsia="cs-CZ"/>
        </w:rPr>
        <w:t xml:space="preserve">pak </w:t>
      </w:r>
      <w:r w:rsidR="00A144F0" w:rsidRPr="008C2600">
        <w:rPr>
          <w:rFonts w:eastAsia="Verdana"/>
          <w:u w:color="394A58"/>
          <w:lang w:eastAsia="cs-CZ"/>
        </w:rPr>
        <w:t>činí</w:t>
      </w:r>
      <w:r w:rsidR="00047854" w:rsidRPr="008C2600">
        <w:rPr>
          <w:rFonts w:eastAsia="Verdana"/>
          <w:u w:color="394A58"/>
          <w:lang w:eastAsia="cs-CZ"/>
        </w:rPr>
        <w:t xml:space="preserve"> </w:t>
      </w:r>
      <w:r w:rsidR="008C2600" w:rsidRPr="0023452F">
        <w:rPr>
          <w:rFonts w:eastAsia="Verdana"/>
          <w:u w:color="394A58"/>
          <w:lang w:eastAsia="cs-CZ"/>
        </w:rPr>
        <w:t>6</w:t>
      </w:r>
      <w:r w:rsidR="00F05C68">
        <w:rPr>
          <w:rFonts w:eastAsia="Verdana"/>
          <w:u w:color="394A58"/>
          <w:lang w:eastAsia="cs-CZ"/>
        </w:rPr>
        <w:t>3</w:t>
      </w:r>
      <w:r w:rsidR="008C2600" w:rsidRPr="00F05C68">
        <w:rPr>
          <w:rFonts w:eastAsia="Verdana"/>
          <w:u w:color="394A58"/>
          <w:lang w:eastAsia="cs-CZ"/>
        </w:rPr>
        <w:t xml:space="preserve"> </w:t>
      </w:r>
      <w:r w:rsidR="00A144F0" w:rsidRPr="00F05C68">
        <w:rPr>
          <w:rFonts w:eastAsia="Verdana"/>
          <w:u w:color="394A58"/>
          <w:lang w:eastAsia="cs-CZ"/>
        </w:rPr>
        <w:t>měsíců</w:t>
      </w:r>
      <w:bookmarkEnd w:id="89"/>
      <w:r w:rsidR="00047854" w:rsidRPr="008C2600">
        <w:rPr>
          <w:rFonts w:eastAsia="Verdana"/>
          <w:u w:color="394A58"/>
          <w:lang w:eastAsia="cs-CZ"/>
        </w:rPr>
        <w:t>.</w:t>
      </w:r>
      <w:r w:rsidR="00047854" w:rsidRPr="00047854">
        <w:rPr>
          <w:rFonts w:eastAsia="Verdana"/>
          <w:u w:color="394A58"/>
          <w:lang w:eastAsia="cs-CZ"/>
        </w:rPr>
        <w:t xml:space="preserve"> Účastník, který předloží nabídku obsahující </w:t>
      </w:r>
      <w:r w:rsidR="00A144F0">
        <w:rPr>
          <w:rFonts w:eastAsia="Verdana"/>
          <w:u w:color="394A58"/>
          <w:lang w:eastAsia="cs-CZ"/>
        </w:rPr>
        <w:t xml:space="preserve">delší dobu pro </w:t>
      </w:r>
      <w:r w:rsidR="00DB6F9A" w:rsidRPr="00DB6F9A">
        <w:rPr>
          <w:rFonts w:eastAsia="Verdana"/>
          <w:u w:color="394A58"/>
          <w:lang w:eastAsia="cs-CZ"/>
        </w:rPr>
        <w:t xml:space="preserve">uvedení </w:t>
      </w:r>
      <w:r w:rsidR="00F05C68">
        <w:rPr>
          <w:rFonts w:eastAsia="Verdana"/>
          <w:u w:color="394A58"/>
          <w:lang w:eastAsia="cs-CZ"/>
        </w:rPr>
        <w:t xml:space="preserve">Díla </w:t>
      </w:r>
      <w:r w:rsidR="00DB6F9A" w:rsidRPr="00DB6F9A">
        <w:rPr>
          <w:rFonts w:eastAsia="Verdana"/>
          <w:u w:color="394A58"/>
          <w:lang w:eastAsia="cs-CZ"/>
        </w:rPr>
        <w:t xml:space="preserve">do provozu </w:t>
      </w:r>
      <w:r w:rsidR="00047854" w:rsidRPr="00047854">
        <w:rPr>
          <w:rFonts w:eastAsia="Verdana"/>
          <w:u w:color="394A58"/>
          <w:lang w:eastAsia="cs-CZ"/>
        </w:rPr>
        <w:t xml:space="preserve">či </w:t>
      </w:r>
      <w:r w:rsidR="00A144F0">
        <w:rPr>
          <w:rFonts w:eastAsia="Verdana"/>
          <w:u w:color="394A58"/>
          <w:lang w:eastAsia="cs-CZ"/>
        </w:rPr>
        <w:t xml:space="preserve">dobu pro </w:t>
      </w:r>
      <w:r w:rsidR="00DB6F9A" w:rsidRPr="00DB6F9A">
        <w:rPr>
          <w:rFonts w:eastAsia="Verdana"/>
          <w:u w:color="394A58"/>
          <w:lang w:eastAsia="cs-CZ"/>
        </w:rPr>
        <w:t xml:space="preserve">uvedení do provozu </w:t>
      </w:r>
      <w:r w:rsidR="00047854" w:rsidRPr="00047854">
        <w:rPr>
          <w:rFonts w:eastAsia="Verdana"/>
          <w:u w:color="394A58"/>
          <w:lang w:eastAsia="cs-CZ"/>
        </w:rPr>
        <w:t>omezenou jakýmkoliv omezením, podmínkou</w:t>
      </w:r>
      <w:r w:rsidR="00DB6F9A">
        <w:rPr>
          <w:rFonts w:eastAsia="Verdana"/>
          <w:u w:color="394A58"/>
          <w:lang w:eastAsia="cs-CZ"/>
        </w:rPr>
        <w:t xml:space="preserve"> </w:t>
      </w:r>
      <w:r w:rsidR="00047854" w:rsidRPr="00047854">
        <w:rPr>
          <w:rFonts w:eastAsia="Verdana"/>
          <w:u w:color="394A58"/>
          <w:lang w:eastAsia="cs-CZ"/>
        </w:rPr>
        <w:t>nebo výhradou, neuvedenou ve Smluvních podmínkách, může být vyloučen z účasti v zadávacím řízení</w:t>
      </w:r>
      <w:r w:rsidR="008C2600">
        <w:rPr>
          <w:rFonts w:eastAsia="Verdana"/>
          <w:u w:color="394A58"/>
          <w:lang w:eastAsia="cs-CZ"/>
        </w:rPr>
        <w:t>.</w:t>
      </w:r>
      <w:r w:rsidR="003A2557" w:rsidRPr="003A2557">
        <w:t xml:space="preserve"> </w:t>
      </w:r>
      <w:r w:rsidR="003A2557" w:rsidRPr="003A2557">
        <w:rPr>
          <w:rFonts w:eastAsia="Verdana"/>
          <w:u w:color="394A58"/>
          <w:lang w:eastAsia="cs-CZ"/>
        </w:rPr>
        <w:t xml:space="preserve">K hodnotám </w:t>
      </w:r>
      <w:r w:rsidR="003A2557">
        <w:rPr>
          <w:rFonts w:eastAsia="Verdana"/>
          <w:u w:color="394A58"/>
          <w:lang w:eastAsia="cs-CZ"/>
        </w:rPr>
        <w:t>nižším než</w:t>
      </w:r>
      <w:r w:rsidR="003A2557" w:rsidRPr="003A2557">
        <w:rPr>
          <w:rFonts w:eastAsia="Verdana"/>
          <w:u w:color="394A58"/>
          <w:lang w:eastAsia="cs-CZ"/>
        </w:rPr>
        <w:t xml:space="preserve"> </w:t>
      </w:r>
      <w:r w:rsidR="003A2557">
        <w:rPr>
          <w:rFonts w:eastAsia="Verdana"/>
          <w:u w:color="394A58"/>
          <w:lang w:eastAsia="cs-CZ"/>
        </w:rPr>
        <w:t>50</w:t>
      </w:r>
      <w:r w:rsidR="003A2557" w:rsidRPr="003A2557">
        <w:rPr>
          <w:rFonts w:eastAsia="Verdana"/>
          <w:u w:color="394A58"/>
          <w:lang w:eastAsia="cs-CZ"/>
        </w:rPr>
        <w:t xml:space="preserve"> měsíců se pro účely hodnocení nabídek nepřihlíží a v takovém případě bude hodnocena doba </w:t>
      </w:r>
      <w:r w:rsidR="003A2557">
        <w:rPr>
          <w:rFonts w:eastAsia="Verdana"/>
          <w:u w:color="394A58"/>
          <w:lang w:eastAsia="cs-CZ"/>
        </w:rPr>
        <w:t xml:space="preserve">pro uvedení do provozu </w:t>
      </w:r>
      <w:r w:rsidR="003A2557" w:rsidRPr="003A2557">
        <w:rPr>
          <w:rFonts w:eastAsia="Verdana"/>
          <w:u w:color="394A58"/>
          <w:lang w:eastAsia="cs-CZ"/>
        </w:rPr>
        <w:t xml:space="preserve">v délce </w:t>
      </w:r>
      <w:r w:rsidR="003A2557">
        <w:rPr>
          <w:rFonts w:eastAsia="Verdana"/>
          <w:u w:color="394A58"/>
          <w:lang w:eastAsia="cs-CZ"/>
        </w:rPr>
        <w:t>5</w:t>
      </w:r>
      <w:r w:rsidR="003A2557" w:rsidRPr="003A2557">
        <w:rPr>
          <w:rFonts w:eastAsia="Verdana"/>
          <w:u w:color="394A58"/>
          <w:lang w:eastAsia="cs-CZ"/>
        </w:rPr>
        <w:t>0 měsíců.</w:t>
      </w:r>
    </w:p>
    <w:p w14:paraId="3A9535F1" w14:textId="25306A9B" w:rsidR="00A144F0" w:rsidRPr="00A94953" w:rsidRDefault="000C5D09" w:rsidP="00B52143">
      <w:pPr>
        <w:pStyle w:val="podlnek"/>
        <w:keepNext w:val="0"/>
        <w:jc w:val="both"/>
        <w:rPr>
          <w:rFonts w:eastAsia="Verdana"/>
          <w:iCs/>
          <w:u w:color="394A58"/>
          <w:lang w:eastAsia="cs-CZ"/>
        </w:rPr>
      </w:pPr>
      <w:r w:rsidRPr="000C5D09">
        <w:rPr>
          <w:rFonts w:eastAsia="Verdana"/>
          <w:u w:color="394A58"/>
          <w:lang w:eastAsia="cs-CZ"/>
        </w:rPr>
        <w:t>Nejvýhodnější nabídce, tj. nabídce s</w:t>
      </w:r>
      <w:r w:rsidR="00A144F0">
        <w:rPr>
          <w:rFonts w:eastAsia="Verdana"/>
          <w:u w:color="394A58"/>
          <w:lang w:eastAsia="cs-CZ"/>
        </w:rPr>
        <w:t> nejkratší dobou</w:t>
      </w:r>
      <w:r w:rsidRPr="000C5D09">
        <w:rPr>
          <w:rFonts w:eastAsia="Verdana"/>
          <w:u w:color="394A58"/>
          <w:lang w:eastAsia="cs-CZ"/>
        </w:rPr>
        <w:t xml:space="preserve"> </w:t>
      </w:r>
      <w:r w:rsidR="00047854">
        <w:rPr>
          <w:rFonts w:eastAsia="Verdana"/>
          <w:u w:color="394A58"/>
          <w:lang w:eastAsia="cs-CZ"/>
        </w:rPr>
        <w:t xml:space="preserve">pro </w:t>
      </w:r>
      <w:r w:rsidR="009C510C" w:rsidRPr="009C510C">
        <w:rPr>
          <w:rFonts w:eastAsia="Verdana"/>
          <w:u w:color="394A58"/>
          <w:lang w:eastAsia="cs-CZ"/>
        </w:rPr>
        <w:t>uvedení do provozu</w:t>
      </w:r>
      <w:r w:rsidRPr="000C5D09">
        <w:rPr>
          <w:rFonts w:eastAsia="Verdana"/>
          <w:u w:color="394A58"/>
          <w:lang w:eastAsia="cs-CZ"/>
        </w:rPr>
        <w:t>, bude přiřazeno 100 bodů. Ostatním nabídkám bude přiřazena bodová hodnota stanovená násobkem čísla 100 a poměru</w:t>
      </w:r>
      <w:r w:rsidR="00A144F0">
        <w:rPr>
          <w:rFonts w:eastAsia="Verdana"/>
          <w:u w:color="394A58"/>
          <w:lang w:eastAsia="cs-CZ"/>
        </w:rPr>
        <w:t xml:space="preserve"> </w:t>
      </w:r>
      <w:r w:rsidR="00A144F0" w:rsidRPr="00A94953">
        <w:rPr>
          <w:rFonts w:eastAsia="Verdana"/>
          <w:iCs/>
          <w:u w:color="394A58"/>
          <w:lang w:eastAsia="cs-CZ"/>
        </w:rPr>
        <w:t xml:space="preserve">délky doby </w:t>
      </w:r>
      <w:r w:rsidR="00A144F0">
        <w:rPr>
          <w:rFonts w:eastAsia="Verdana"/>
          <w:iCs/>
          <w:u w:color="394A58"/>
          <w:lang w:eastAsia="cs-CZ"/>
        </w:rPr>
        <w:t xml:space="preserve">pro </w:t>
      </w:r>
      <w:r w:rsidR="009C510C" w:rsidRPr="009C510C">
        <w:rPr>
          <w:rFonts w:eastAsia="Verdana"/>
          <w:iCs/>
          <w:u w:color="394A58"/>
          <w:lang w:eastAsia="cs-CZ"/>
        </w:rPr>
        <w:t xml:space="preserve">uvedení do provozu </w:t>
      </w:r>
      <w:r w:rsidR="00A144F0" w:rsidRPr="00A94953">
        <w:rPr>
          <w:rFonts w:eastAsia="Verdana"/>
          <w:iCs/>
          <w:u w:color="394A58"/>
          <w:lang w:eastAsia="cs-CZ"/>
        </w:rPr>
        <w:t xml:space="preserve">uvedené v nejvýhodnější nabídce </w:t>
      </w:r>
      <w:r w:rsidR="00A144F0">
        <w:rPr>
          <w:rFonts w:eastAsia="Verdana"/>
          <w:iCs/>
          <w:u w:color="394A58"/>
          <w:lang w:eastAsia="cs-CZ"/>
        </w:rPr>
        <w:t xml:space="preserve">k délce doby pro </w:t>
      </w:r>
      <w:r w:rsidR="009C510C" w:rsidRPr="009C510C">
        <w:rPr>
          <w:rFonts w:eastAsia="Verdana"/>
          <w:iCs/>
          <w:u w:color="394A58"/>
          <w:lang w:eastAsia="cs-CZ"/>
        </w:rPr>
        <w:t xml:space="preserve">uvedení do provozu </w:t>
      </w:r>
      <w:r w:rsidR="00A144F0">
        <w:rPr>
          <w:rFonts w:eastAsia="Verdana"/>
          <w:iCs/>
          <w:u w:color="394A58"/>
          <w:lang w:eastAsia="cs-CZ"/>
        </w:rPr>
        <w:t xml:space="preserve">uvedené </w:t>
      </w:r>
      <w:r w:rsidR="00A144F0" w:rsidRPr="00A94953">
        <w:rPr>
          <w:rFonts w:eastAsia="Verdana"/>
          <w:iCs/>
          <w:u w:color="394A58"/>
          <w:lang w:eastAsia="cs-CZ"/>
        </w:rPr>
        <w:t>v hodnocené nabídce</w:t>
      </w:r>
      <w:r w:rsidR="00A144F0" w:rsidRPr="00A94953">
        <w:rPr>
          <w:rFonts w:eastAsia="Verdana"/>
          <w:u w:color="394A58"/>
          <w:lang w:eastAsia="cs-CZ"/>
        </w:rPr>
        <w:t>. Výpočet odpovídá následujícímu vzorci:</w:t>
      </w:r>
    </w:p>
    <w:p w14:paraId="27050C04" w14:textId="7477F33F" w:rsidR="000C5D09" w:rsidRPr="000C5D09" w:rsidRDefault="000C5D09" w:rsidP="00B52143">
      <w:pPr>
        <w:pStyle w:val="podlnek"/>
        <w:keepNext w:val="0"/>
        <w:numPr>
          <w:ilvl w:val="0"/>
          <w:numId w:val="0"/>
        </w:numPr>
        <w:spacing w:before="0"/>
        <w:ind w:left="1134"/>
        <w:jc w:val="both"/>
        <w:rPr>
          <w:rFonts w:eastAsia="Verdana"/>
          <w:u w:color="394A58"/>
          <w:lang w:eastAsia="cs-CZ"/>
        </w:rPr>
      </w:pPr>
    </w:p>
    <w:p w14:paraId="1CA5105B" w14:textId="56188190" w:rsidR="00501B0D" w:rsidRPr="00A144F0" w:rsidRDefault="00000000" w:rsidP="00AB1753">
      <w:pPr>
        <w:ind w:left="1276"/>
        <w:rPr>
          <w:iCs/>
          <w:highlight w:val="yellow"/>
          <w:u w:color="394A58"/>
          <w:lang w:eastAsia="cs-CZ"/>
        </w:rPr>
      </w:pPr>
      <m:oMathPara>
        <m:oMath>
          <m:f>
            <m:fPr>
              <m:ctrlPr>
                <w:rPr>
                  <w:rFonts w:ascii="Cambria Math" w:eastAsia="Cambria Math" w:hAnsi="Cambria Math" w:cs="Arial"/>
                  <w:iCs/>
                  <w:sz w:val="22"/>
                </w:rPr>
              </m:ctrlPr>
            </m:fPr>
            <m:num>
              <m:r>
                <m:rPr>
                  <m:sty m:val="p"/>
                </m:rPr>
                <w:rPr>
                  <w:rFonts w:ascii="Cambria Math" w:eastAsia="Cambria Math" w:hAnsi="Cambria Math" w:cs="Arial"/>
                  <w:sz w:val="22"/>
                </w:rPr>
                <m:t>délka doby pro uvedení do provozu uvedená v nejvýhodnější nabídce</m:t>
              </m:r>
            </m:num>
            <m:den>
              <m:r>
                <m:rPr>
                  <m:sty m:val="p"/>
                </m:rPr>
                <w:rPr>
                  <w:rFonts w:ascii="Cambria Math" w:eastAsia="Cambria Math" w:hAnsi="Cambria Math" w:cs="Arial"/>
                  <w:sz w:val="22"/>
                </w:rPr>
                <m:t>délka doby pro uvedení do provozu uvedená v hodnocené nabídce</m:t>
              </m:r>
            </m:den>
          </m:f>
          <m:r>
            <m:rPr>
              <m:sty m:val="p"/>
            </m:rPr>
            <w:rPr>
              <w:rFonts w:ascii="Cambria Math" w:eastAsia="Cambria Math" w:hAnsi="Cambria Math" w:cs="Arial"/>
              <w:sz w:val="22"/>
            </w:rPr>
            <m:t xml:space="preserve"> x100</m:t>
          </m:r>
        </m:oMath>
      </m:oMathPara>
    </w:p>
    <w:p w14:paraId="03712EA1" w14:textId="79273DF8" w:rsidR="00501B0D" w:rsidRDefault="00501B0D" w:rsidP="00AB1753">
      <w:pPr>
        <w:pStyle w:val="podlnek"/>
        <w:keepNext w:val="0"/>
        <w:jc w:val="both"/>
        <w:rPr>
          <w:rFonts w:eastAsia="Verdana"/>
          <w:u w:color="394A58"/>
          <w:lang w:eastAsia="cs-CZ"/>
        </w:rPr>
      </w:pPr>
      <w:r w:rsidRPr="009B5F72">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9B5F72">
        <w:rPr>
          <w:rFonts w:eastAsia="Verdana"/>
          <w:u w:color="394A58"/>
          <w:lang w:eastAsia="cs-CZ"/>
        </w:rPr>
        <w:t xml:space="preserve"> </w:t>
      </w:r>
      <w:r w:rsidR="00B8241F" w:rsidRPr="009B5F72">
        <w:rPr>
          <w:rFonts w:eastAsia="Verdana"/>
          <w:u w:color="394A58"/>
          <w:lang w:eastAsia="cs-CZ"/>
        </w:rPr>
        <w:t>kritéria</w:t>
      </w:r>
      <w:r w:rsidRPr="009B5F72">
        <w:rPr>
          <w:rFonts w:eastAsia="Verdana"/>
          <w:u w:color="394A58"/>
          <w:lang w:eastAsia="cs-CZ"/>
        </w:rPr>
        <w:t xml:space="preserve"> B. </w:t>
      </w:r>
      <w:r w:rsidR="00A144F0">
        <w:rPr>
          <w:rFonts w:eastAsia="Verdana"/>
          <w:u w:color="394A58"/>
          <w:lang w:eastAsia="cs-CZ"/>
        </w:rPr>
        <w:t xml:space="preserve">Délka doby pro </w:t>
      </w:r>
      <w:r w:rsidR="00BA3D6C">
        <w:rPr>
          <w:rFonts w:eastAsia="Verdana"/>
          <w:u w:color="394A58"/>
          <w:lang w:eastAsia="cs-CZ"/>
        </w:rPr>
        <w:t>uvedení do provozu</w:t>
      </w:r>
      <w:r w:rsidR="00B8241F" w:rsidRPr="009B5F72">
        <w:rPr>
          <w:rFonts w:eastAsia="Verdana"/>
          <w:u w:color="394A58"/>
          <w:lang w:eastAsia="cs-CZ"/>
        </w:rPr>
        <w:t xml:space="preserve">, </w:t>
      </w:r>
      <w:r w:rsidRPr="009B5F72">
        <w:rPr>
          <w:rFonts w:eastAsia="Verdana"/>
          <w:u w:color="394A58"/>
          <w:lang w:eastAsia="cs-CZ"/>
        </w:rPr>
        <w:t>tj. bude vynásoben koeficientem 0,</w:t>
      </w:r>
      <w:r w:rsidR="00096AC4">
        <w:rPr>
          <w:rFonts w:eastAsia="Verdana"/>
          <w:u w:color="394A58"/>
          <w:lang w:eastAsia="cs-CZ"/>
        </w:rPr>
        <w:t>05</w:t>
      </w:r>
      <w:r w:rsidRPr="009B5F72">
        <w:rPr>
          <w:rFonts w:eastAsia="Verdana"/>
          <w:u w:color="394A58"/>
          <w:lang w:eastAsia="cs-CZ"/>
        </w:rPr>
        <w:t>.</w:t>
      </w:r>
    </w:p>
    <w:p w14:paraId="07175A62" w14:textId="540AEE5B" w:rsidR="0012083A" w:rsidRPr="009B5F72" w:rsidRDefault="009B5F72" w:rsidP="00B52143">
      <w:pPr>
        <w:pStyle w:val="Normlnodstavec"/>
        <w:ind w:left="567"/>
        <w:jc w:val="both"/>
        <w:rPr>
          <w:b/>
          <w:bCs w:val="0"/>
          <w:u w:color="394A58"/>
          <w:lang w:eastAsia="cs-CZ"/>
        </w:rPr>
      </w:pPr>
      <w:r w:rsidRPr="009B5F72">
        <w:rPr>
          <w:b/>
          <w:bCs w:val="0"/>
          <w:u w:color="394A58"/>
          <w:lang w:eastAsia="cs-CZ"/>
        </w:rPr>
        <w:lastRenderedPageBreak/>
        <w:t>Délka záruční doby</w:t>
      </w:r>
    </w:p>
    <w:p w14:paraId="2FF8C0BE" w14:textId="63A22C30" w:rsidR="002200D1" w:rsidRDefault="0012083A" w:rsidP="00AB1753">
      <w:pPr>
        <w:pStyle w:val="podlnek"/>
        <w:keepNext w:val="0"/>
        <w:jc w:val="both"/>
        <w:rPr>
          <w:rFonts w:eastAsia="Verdana"/>
          <w:u w:color="394A58"/>
          <w:lang w:eastAsia="cs-CZ"/>
        </w:rPr>
      </w:pPr>
      <w:r w:rsidRPr="002200D1">
        <w:rPr>
          <w:rFonts w:eastAsia="Verdana"/>
          <w:u w:color="394A58"/>
          <w:lang w:eastAsia="cs-CZ"/>
        </w:rPr>
        <w:t xml:space="preserve">V rámci </w:t>
      </w:r>
      <w:r w:rsidR="008C2600">
        <w:rPr>
          <w:rFonts w:eastAsia="Verdana"/>
          <w:u w:color="394A58"/>
          <w:lang w:eastAsia="cs-CZ"/>
        </w:rPr>
        <w:t>hodnotícího</w:t>
      </w:r>
      <w:r w:rsidR="008C2600" w:rsidRPr="002200D1">
        <w:rPr>
          <w:rFonts w:eastAsia="Verdana"/>
          <w:u w:color="394A58"/>
          <w:lang w:eastAsia="cs-CZ"/>
        </w:rPr>
        <w:t xml:space="preserve"> </w:t>
      </w:r>
      <w:r w:rsidRPr="002200D1">
        <w:rPr>
          <w:rFonts w:eastAsia="Verdana"/>
          <w:u w:color="394A58"/>
          <w:lang w:eastAsia="cs-CZ"/>
        </w:rPr>
        <w:t xml:space="preserve">kritéria </w:t>
      </w:r>
      <w:r w:rsidR="002200D1">
        <w:rPr>
          <w:rFonts w:eastAsia="Verdana"/>
          <w:u w:color="394A58"/>
          <w:lang w:eastAsia="cs-CZ"/>
        </w:rPr>
        <w:t xml:space="preserve">délka záruční doby </w:t>
      </w:r>
      <w:r w:rsidR="002200D1" w:rsidRPr="002200D1">
        <w:rPr>
          <w:rFonts w:eastAsia="Verdana"/>
          <w:u w:color="394A58"/>
          <w:lang w:eastAsia="cs-CZ"/>
        </w:rPr>
        <w:t>bude Zadavatel hodnotit</w:t>
      </w:r>
      <w:r w:rsidR="002200D1" w:rsidRPr="002200D1">
        <w:t xml:space="preserve"> </w:t>
      </w:r>
      <w:r w:rsidR="002200D1">
        <w:rPr>
          <w:rFonts w:eastAsia="Verdana"/>
          <w:u w:color="394A58"/>
          <w:lang w:eastAsia="cs-CZ"/>
        </w:rPr>
        <w:t>délku doby, po</w:t>
      </w:r>
      <w:r w:rsidR="00C97379">
        <w:rPr>
          <w:rFonts w:eastAsia="Verdana"/>
          <w:u w:color="394A58"/>
          <w:lang w:eastAsia="cs-CZ"/>
        </w:rPr>
        <w:t> </w:t>
      </w:r>
      <w:r w:rsidR="002200D1">
        <w:rPr>
          <w:rFonts w:eastAsia="Verdana"/>
          <w:u w:color="394A58"/>
          <w:lang w:eastAsia="cs-CZ"/>
        </w:rPr>
        <w:t xml:space="preserve">kterou bude </w:t>
      </w:r>
      <w:r w:rsidR="002200D1" w:rsidRPr="009B5F72">
        <w:rPr>
          <w:rFonts w:eastAsia="Verdana"/>
          <w:u w:color="394A58"/>
          <w:lang w:eastAsia="cs-CZ"/>
        </w:rPr>
        <w:t>dodavatel poskyt</w:t>
      </w:r>
      <w:r w:rsidR="002200D1">
        <w:rPr>
          <w:rFonts w:eastAsia="Verdana"/>
          <w:u w:color="394A58"/>
          <w:lang w:eastAsia="cs-CZ"/>
        </w:rPr>
        <w:t>ovat</w:t>
      </w:r>
      <w:r w:rsidR="002200D1" w:rsidRPr="009B5F72">
        <w:rPr>
          <w:rFonts w:eastAsia="Verdana"/>
          <w:u w:color="394A58"/>
          <w:lang w:eastAsia="cs-CZ"/>
        </w:rPr>
        <w:t xml:space="preserve"> záruk</w:t>
      </w:r>
      <w:r w:rsidR="002200D1">
        <w:rPr>
          <w:rFonts w:eastAsia="Verdana"/>
          <w:u w:color="394A58"/>
          <w:lang w:eastAsia="cs-CZ"/>
        </w:rPr>
        <w:t>u</w:t>
      </w:r>
      <w:r w:rsidR="002200D1" w:rsidRPr="009B5F72">
        <w:rPr>
          <w:rFonts w:eastAsia="Verdana"/>
          <w:u w:color="394A58"/>
          <w:lang w:eastAsia="cs-CZ"/>
        </w:rPr>
        <w:t xml:space="preserve"> za jakost díla ve smyslu § 2113 a násl. zákona č.</w:t>
      </w:r>
      <w:r w:rsidR="002200D1">
        <w:rPr>
          <w:rFonts w:eastAsia="Verdana"/>
          <w:u w:color="394A58"/>
          <w:lang w:eastAsia="cs-CZ"/>
        </w:rPr>
        <w:t> </w:t>
      </w:r>
      <w:r w:rsidR="002200D1" w:rsidRPr="009B5F72">
        <w:rPr>
          <w:rFonts w:eastAsia="Verdana"/>
          <w:u w:color="394A58"/>
          <w:lang w:eastAsia="cs-CZ"/>
        </w:rPr>
        <w:t>89/2012 Sb., občanského zákoníku, ve znění pozdějších předpisů</w:t>
      </w:r>
      <w:r w:rsidR="00C97379">
        <w:rPr>
          <w:rFonts w:eastAsia="Verdana"/>
          <w:u w:color="394A58"/>
          <w:lang w:eastAsia="cs-CZ"/>
        </w:rPr>
        <w:t>, a ve smyslu čl. 11.1 Smluvních podmínek</w:t>
      </w:r>
      <w:r w:rsidR="002200D1" w:rsidRPr="009B5F72">
        <w:rPr>
          <w:rFonts w:eastAsia="Verdana"/>
          <w:u w:color="394A58"/>
          <w:lang w:eastAsia="cs-CZ"/>
        </w:rPr>
        <w:t>. Tato záruka za</w:t>
      </w:r>
      <w:r w:rsidR="002200D1">
        <w:rPr>
          <w:rFonts w:eastAsia="Verdana"/>
          <w:u w:color="394A58"/>
          <w:lang w:eastAsia="cs-CZ"/>
        </w:rPr>
        <w:t> </w:t>
      </w:r>
      <w:r w:rsidR="002200D1" w:rsidRPr="009B5F72">
        <w:rPr>
          <w:rFonts w:eastAsia="Verdana"/>
          <w:u w:color="394A58"/>
          <w:lang w:eastAsia="cs-CZ"/>
        </w:rPr>
        <w:t>jakost se musí vztahovat na všechny součásti předmětu plnění této veřejné zakázky dodávané dodavatelem</w:t>
      </w:r>
      <w:r w:rsidR="002200D1">
        <w:rPr>
          <w:rFonts w:eastAsia="Verdana"/>
          <w:u w:color="394A58"/>
          <w:lang w:eastAsia="cs-CZ"/>
        </w:rPr>
        <w:t xml:space="preserve">, </w:t>
      </w:r>
      <w:r w:rsidR="008C2600">
        <w:rPr>
          <w:rFonts w:eastAsia="Verdana"/>
          <w:u w:color="394A58"/>
          <w:lang w:eastAsia="cs-CZ"/>
        </w:rPr>
        <w:t xml:space="preserve">u kterých je ve čl. </w:t>
      </w:r>
      <w:r w:rsidR="008C2600" w:rsidRPr="008C2600">
        <w:rPr>
          <w:rFonts w:eastAsia="Verdana"/>
          <w:u w:color="394A58"/>
          <w:lang w:eastAsia="cs-CZ"/>
        </w:rPr>
        <w:t>1.8.3.3</w:t>
      </w:r>
      <w:r w:rsidR="008C2600" w:rsidRPr="008C2600" w:rsidDel="008C2600">
        <w:rPr>
          <w:rFonts w:eastAsia="Verdana"/>
          <w:u w:color="394A58"/>
          <w:lang w:eastAsia="cs-CZ"/>
        </w:rPr>
        <w:t xml:space="preserve"> </w:t>
      </w:r>
      <w:r w:rsidR="008C2600" w:rsidRPr="008C2600">
        <w:rPr>
          <w:rFonts w:eastAsia="Verdana"/>
          <w:u w:color="394A58"/>
          <w:lang w:eastAsia="cs-CZ"/>
        </w:rPr>
        <w:t>Technick</w:t>
      </w:r>
      <w:r w:rsidR="008C2600">
        <w:rPr>
          <w:rFonts w:eastAsia="Verdana"/>
          <w:u w:color="394A58"/>
          <w:lang w:eastAsia="cs-CZ"/>
        </w:rPr>
        <w:t>ých</w:t>
      </w:r>
      <w:r w:rsidR="008C2600" w:rsidRPr="008C2600">
        <w:rPr>
          <w:rFonts w:eastAsia="Verdana"/>
          <w:u w:color="394A58"/>
          <w:lang w:eastAsia="cs-CZ"/>
        </w:rPr>
        <w:t xml:space="preserve"> kvalitativní</w:t>
      </w:r>
      <w:r w:rsidR="008C2600">
        <w:rPr>
          <w:rFonts w:eastAsia="Verdana"/>
          <w:u w:color="394A58"/>
          <w:lang w:eastAsia="cs-CZ"/>
        </w:rPr>
        <w:t>ch</w:t>
      </w:r>
      <w:r w:rsidR="008C2600" w:rsidRPr="008C2600">
        <w:rPr>
          <w:rFonts w:eastAsia="Verdana"/>
          <w:u w:color="394A58"/>
          <w:lang w:eastAsia="cs-CZ"/>
        </w:rPr>
        <w:t xml:space="preserve"> podmín</w:t>
      </w:r>
      <w:r w:rsidR="008C2600">
        <w:rPr>
          <w:rFonts w:eastAsia="Verdana"/>
          <w:u w:color="394A58"/>
          <w:lang w:eastAsia="cs-CZ"/>
        </w:rPr>
        <w:t>ek</w:t>
      </w:r>
      <w:r w:rsidR="008C2600" w:rsidRPr="008C2600">
        <w:rPr>
          <w:rFonts w:eastAsia="Verdana"/>
          <w:u w:color="394A58"/>
          <w:lang w:eastAsia="cs-CZ"/>
        </w:rPr>
        <w:t xml:space="preserve"> staveb státních drah (TKP)</w:t>
      </w:r>
      <w:r w:rsidR="008C2600">
        <w:rPr>
          <w:rFonts w:eastAsia="Verdana"/>
          <w:u w:color="394A58"/>
          <w:lang w:eastAsia="cs-CZ"/>
        </w:rPr>
        <w:t xml:space="preserve"> požadována záruční doba v délce 5 let. Tato </w:t>
      </w:r>
      <w:r w:rsidR="00226719">
        <w:rPr>
          <w:rFonts w:eastAsia="Verdana"/>
          <w:u w:color="394A58"/>
          <w:lang w:eastAsia="cs-CZ"/>
        </w:rPr>
        <w:t xml:space="preserve">délka </w:t>
      </w:r>
      <w:r w:rsidR="008C2600">
        <w:rPr>
          <w:rFonts w:eastAsia="Verdana"/>
          <w:u w:color="394A58"/>
          <w:lang w:eastAsia="cs-CZ"/>
        </w:rPr>
        <w:t>záruční dob</w:t>
      </w:r>
      <w:r w:rsidR="00226719">
        <w:rPr>
          <w:rFonts w:eastAsia="Verdana"/>
          <w:u w:color="394A58"/>
          <w:lang w:eastAsia="cs-CZ"/>
        </w:rPr>
        <w:t>y</w:t>
      </w:r>
      <w:r w:rsidR="008C2600">
        <w:rPr>
          <w:rFonts w:eastAsia="Verdana"/>
          <w:u w:color="394A58"/>
          <w:lang w:eastAsia="cs-CZ"/>
        </w:rPr>
        <w:t xml:space="preserve"> je u předmětných částí díla považována za minimální. </w:t>
      </w:r>
      <w:r w:rsidR="002200D1" w:rsidRPr="009B5F72">
        <w:rPr>
          <w:rFonts w:eastAsia="Verdana"/>
          <w:u w:color="394A58"/>
          <w:lang w:eastAsia="cs-CZ"/>
        </w:rPr>
        <w:t xml:space="preserve">Údaj bude vyjádřen počtem </w:t>
      </w:r>
      <w:r w:rsidR="00A57192">
        <w:rPr>
          <w:rFonts w:eastAsia="Verdana"/>
          <w:u w:color="394A58"/>
          <w:lang w:eastAsia="cs-CZ"/>
        </w:rPr>
        <w:t xml:space="preserve">celých </w:t>
      </w:r>
      <w:r w:rsidR="002200D1">
        <w:rPr>
          <w:rFonts w:eastAsia="Verdana"/>
          <w:u w:color="394A58"/>
          <w:lang w:eastAsia="cs-CZ"/>
        </w:rPr>
        <w:t>měsíců.</w:t>
      </w:r>
      <w:r w:rsidR="002200D1" w:rsidRPr="002200D1">
        <w:rPr>
          <w:rFonts w:eastAsia="Verdana"/>
          <w:u w:color="394A58"/>
          <w:lang w:eastAsia="cs-CZ"/>
        </w:rPr>
        <w:t xml:space="preserve"> </w:t>
      </w:r>
      <w:r w:rsidR="00A57192" w:rsidRPr="00A57192">
        <w:rPr>
          <w:rFonts w:eastAsia="Verdana"/>
          <w:u w:color="394A58"/>
          <w:lang w:eastAsia="cs-CZ"/>
        </w:rPr>
        <w:t>V případě uvedení jiného než celého čísla vyjadřujícího počet měsíců</w:t>
      </w:r>
      <w:r w:rsidR="00A57192">
        <w:rPr>
          <w:rFonts w:eastAsia="Verdana"/>
          <w:u w:color="394A58"/>
          <w:lang w:eastAsia="cs-CZ"/>
        </w:rPr>
        <w:t>,</w:t>
      </w:r>
      <w:r w:rsidR="00A57192" w:rsidRPr="00A57192">
        <w:rPr>
          <w:rFonts w:eastAsia="Verdana"/>
          <w:u w:color="394A58"/>
          <w:lang w:eastAsia="cs-CZ"/>
        </w:rPr>
        <w:t xml:space="preserve"> </w:t>
      </w:r>
      <w:r w:rsidR="00A57192">
        <w:rPr>
          <w:rFonts w:eastAsia="Verdana"/>
          <w:u w:color="394A58"/>
          <w:lang w:eastAsia="cs-CZ"/>
        </w:rPr>
        <w:t>po které bude trvat záruční doba</w:t>
      </w:r>
      <w:r w:rsidR="00A57192" w:rsidRPr="00A57192">
        <w:rPr>
          <w:rFonts w:eastAsia="Verdana"/>
          <w:u w:color="394A58"/>
          <w:lang w:eastAsia="cs-CZ"/>
        </w:rPr>
        <w:t xml:space="preserve">, bude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hodnotit účastníkem uvedený údaj zaokrouhlený na</w:t>
      </w:r>
      <w:r w:rsidR="00A57192">
        <w:rPr>
          <w:rFonts w:eastAsia="Verdana"/>
          <w:u w:color="394A58"/>
          <w:lang w:eastAsia="cs-CZ"/>
        </w:rPr>
        <w:t> </w:t>
      </w:r>
      <w:r w:rsidR="00A57192" w:rsidRPr="00A57192">
        <w:rPr>
          <w:rFonts w:eastAsia="Verdana"/>
          <w:u w:color="394A58"/>
          <w:lang w:eastAsia="cs-CZ"/>
        </w:rPr>
        <w:t xml:space="preserve">celá čísla </w:t>
      </w:r>
      <w:r w:rsidR="00A57192">
        <w:rPr>
          <w:rFonts w:eastAsia="Verdana"/>
          <w:u w:color="394A58"/>
          <w:lang w:eastAsia="cs-CZ"/>
        </w:rPr>
        <w:t>dolů.</w:t>
      </w:r>
      <w:r w:rsidR="00A57192" w:rsidRPr="00A57192">
        <w:rPr>
          <w:rFonts w:eastAsia="Verdana"/>
          <w:u w:color="394A58"/>
          <w:lang w:eastAsia="cs-CZ"/>
        </w:rPr>
        <w:t xml:space="preserve"> </w:t>
      </w:r>
      <w:r w:rsidR="002200D1" w:rsidRPr="009B5F72">
        <w:rPr>
          <w:rFonts w:eastAsia="Verdana"/>
          <w:u w:color="394A58"/>
          <w:lang w:eastAsia="cs-CZ"/>
        </w:rPr>
        <w:t xml:space="preserve">Lépe přitom bude hodnocena </w:t>
      </w:r>
      <w:r w:rsidR="006F62E0">
        <w:rPr>
          <w:rFonts w:eastAsia="Verdana"/>
          <w:u w:color="394A58"/>
          <w:lang w:eastAsia="cs-CZ"/>
        </w:rPr>
        <w:t xml:space="preserve">nabídka, která poskytne </w:t>
      </w:r>
      <w:r w:rsidR="002200D1" w:rsidRPr="009B5F72">
        <w:rPr>
          <w:rFonts w:eastAsia="Verdana"/>
          <w:u w:color="394A58"/>
          <w:lang w:eastAsia="cs-CZ"/>
        </w:rPr>
        <w:t xml:space="preserve">delší </w:t>
      </w:r>
      <w:r w:rsidR="006F62E0">
        <w:rPr>
          <w:rFonts w:eastAsia="Verdana"/>
          <w:u w:color="394A58"/>
          <w:lang w:eastAsia="cs-CZ"/>
        </w:rPr>
        <w:t>záruční dobu</w:t>
      </w:r>
      <w:r w:rsidR="002200D1" w:rsidRPr="009B5F72">
        <w:rPr>
          <w:rFonts w:eastAsia="Verdana"/>
          <w:u w:color="394A58"/>
          <w:lang w:eastAsia="cs-CZ"/>
        </w:rPr>
        <w:t>. K</w:t>
      </w:r>
      <w:r w:rsidR="009B5054">
        <w:rPr>
          <w:rFonts w:eastAsia="Verdana"/>
          <w:u w:color="394A58"/>
          <w:lang w:eastAsia="cs-CZ"/>
        </w:rPr>
        <w:t> </w:t>
      </w:r>
      <w:r w:rsidR="002200D1" w:rsidRPr="009B5F72">
        <w:rPr>
          <w:rFonts w:eastAsia="Verdana"/>
          <w:u w:color="394A58"/>
          <w:lang w:eastAsia="cs-CZ"/>
        </w:rPr>
        <w:t xml:space="preserve">hodnotám přesahujícím </w:t>
      </w:r>
      <w:r w:rsidR="00226719">
        <w:rPr>
          <w:rFonts w:eastAsia="Verdana"/>
          <w:u w:color="394A58"/>
          <w:lang w:eastAsia="cs-CZ"/>
        </w:rPr>
        <w:t xml:space="preserve">300 </w:t>
      </w:r>
      <w:r w:rsidR="002200D1">
        <w:rPr>
          <w:rFonts w:eastAsia="Verdana"/>
          <w:u w:color="394A58"/>
          <w:lang w:eastAsia="cs-CZ"/>
        </w:rPr>
        <w:t>měsíců</w:t>
      </w:r>
      <w:r w:rsidR="002200D1" w:rsidRPr="009B5F72">
        <w:rPr>
          <w:rFonts w:eastAsia="Verdana"/>
          <w:u w:color="394A58"/>
          <w:lang w:eastAsia="cs-CZ"/>
        </w:rPr>
        <w:t xml:space="preserve"> se </w:t>
      </w:r>
      <w:r w:rsidR="00226719">
        <w:rPr>
          <w:rFonts w:eastAsia="Verdana"/>
          <w:u w:color="394A58"/>
          <w:lang w:eastAsia="cs-CZ"/>
        </w:rPr>
        <w:t xml:space="preserve">pro účely hodnocení nabídek </w:t>
      </w:r>
      <w:r w:rsidR="002200D1" w:rsidRPr="009B5F72">
        <w:rPr>
          <w:rFonts w:eastAsia="Verdana"/>
          <w:u w:color="394A58"/>
          <w:lang w:eastAsia="cs-CZ"/>
        </w:rPr>
        <w:t>nepřihlíží</w:t>
      </w:r>
      <w:r w:rsidR="00226719">
        <w:rPr>
          <w:rFonts w:eastAsia="Verdana"/>
          <w:u w:color="394A58"/>
          <w:lang w:eastAsia="cs-CZ"/>
        </w:rPr>
        <w:t xml:space="preserve"> a v takovém případě bude hodnocena záruční doba v délce 300 měsíců</w:t>
      </w:r>
      <w:r w:rsidR="002200D1" w:rsidRPr="009B5F72">
        <w:rPr>
          <w:rFonts w:eastAsia="Verdana"/>
          <w:u w:color="394A58"/>
          <w:lang w:eastAsia="cs-CZ"/>
        </w:rPr>
        <w:t>.</w:t>
      </w:r>
      <w:r w:rsidR="00C97379">
        <w:rPr>
          <w:rFonts w:eastAsia="Verdana"/>
          <w:u w:color="394A58"/>
          <w:lang w:eastAsia="cs-CZ"/>
        </w:rPr>
        <w:t xml:space="preserve"> Účastník řízení je povinen uvést nabízenou d</w:t>
      </w:r>
      <w:r w:rsidR="00047854">
        <w:rPr>
          <w:rFonts w:eastAsia="Verdana"/>
          <w:u w:color="394A58"/>
          <w:lang w:eastAsia="cs-CZ"/>
        </w:rPr>
        <w:t>é</w:t>
      </w:r>
      <w:r w:rsidR="00C97379">
        <w:rPr>
          <w:rFonts w:eastAsia="Verdana"/>
          <w:u w:color="394A58"/>
          <w:lang w:eastAsia="cs-CZ"/>
        </w:rPr>
        <w:t xml:space="preserve">lku záruční doby do Přílohy </w:t>
      </w:r>
      <w:r w:rsidR="00226719">
        <w:rPr>
          <w:rFonts w:eastAsia="Verdana"/>
          <w:u w:color="394A58"/>
          <w:lang w:eastAsia="cs-CZ"/>
        </w:rPr>
        <w:t>k nabídce</w:t>
      </w:r>
      <w:r w:rsidR="00C97379">
        <w:rPr>
          <w:rFonts w:eastAsia="Verdana"/>
          <w:u w:color="394A58"/>
          <w:lang w:eastAsia="cs-CZ"/>
        </w:rPr>
        <w:t xml:space="preserve">. </w:t>
      </w:r>
      <w:r w:rsidR="00A57192" w:rsidRPr="00A57192">
        <w:rPr>
          <w:rFonts w:eastAsia="Verdana"/>
          <w:u w:color="394A58"/>
          <w:lang w:eastAsia="cs-CZ"/>
        </w:rPr>
        <w:t xml:space="preserve">Pro vyloučení pochybností </w:t>
      </w:r>
      <w:r w:rsidR="00E05B3C">
        <w:rPr>
          <w:rFonts w:eastAsia="Verdana"/>
          <w:u w:color="394A58"/>
          <w:lang w:eastAsia="cs-CZ"/>
        </w:rPr>
        <w:t>Z</w:t>
      </w:r>
      <w:r w:rsidR="00E05B3C" w:rsidRPr="00A57192">
        <w:rPr>
          <w:rFonts w:eastAsia="Verdana"/>
          <w:u w:color="394A58"/>
          <w:lang w:eastAsia="cs-CZ"/>
        </w:rPr>
        <w:t xml:space="preserve">adavatel </w:t>
      </w:r>
      <w:r w:rsidR="00A57192" w:rsidRPr="00A57192">
        <w:rPr>
          <w:rFonts w:eastAsia="Verdana"/>
          <w:u w:color="394A58"/>
          <w:lang w:eastAsia="cs-CZ"/>
        </w:rPr>
        <w:t xml:space="preserve">uvádí, že záruční doba </w:t>
      </w:r>
      <w:r w:rsidR="00A57192">
        <w:rPr>
          <w:rFonts w:eastAsia="Verdana"/>
          <w:u w:color="394A58"/>
          <w:lang w:eastAsia="cs-CZ"/>
        </w:rPr>
        <w:t>uvedená v Příloze k nabídce, která bude předmětem hodnocení dle tohoto článku, se musí vztahovat na všechny položky</w:t>
      </w:r>
      <w:r w:rsidR="00A57192" w:rsidRPr="00A57192">
        <w:t xml:space="preserve"> </w:t>
      </w:r>
      <w:r w:rsidR="00A57192">
        <w:t xml:space="preserve">uvedené </w:t>
      </w:r>
      <w:r w:rsidR="00A57192" w:rsidRPr="00A57192">
        <w:rPr>
          <w:rFonts w:eastAsia="Verdana"/>
          <w:u w:color="394A58"/>
          <w:lang w:eastAsia="cs-CZ"/>
        </w:rPr>
        <w:t>ve čl. 1.8.3.3 Technických kvalitativních podmínek staveb státních drah (TKP)</w:t>
      </w:r>
      <w:r w:rsidR="00A57192">
        <w:rPr>
          <w:rFonts w:eastAsia="Verdana"/>
          <w:u w:color="394A58"/>
          <w:lang w:eastAsia="cs-CZ"/>
        </w:rPr>
        <w:t xml:space="preserve">, u kterých je podle citovaného článku TKP uvedena záruční doba v délce 5 let. </w:t>
      </w:r>
      <w:r w:rsidR="00C97379">
        <w:rPr>
          <w:rFonts w:eastAsia="Verdana"/>
          <w:u w:color="394A58"/>
          <w:lang w:eastAsia="cs-CZ"/>
        </w:rPr>
        <w:t xml:space="preserve">Účastník, který předloží nabídku obsahující kratší záruční dobu </w:t>
      </w:r>
      <w:r w:rsidR="000A3212">
        <w:rPr>
          <w:rFonts w:eastAsia="Verdana"/>
          <w:u w:color="394A58"/>
          <w:lang w:eastAsia="cs-CZ"/>
        </w:rPr>
        <w:t>týkající se položek</w:t>
      </w:r>
      <w:r w:rsidR="000A3212" w:rsidRPr="00A57192">
        <w:t xml:space="preserve"> </w:t>
      </w:r>
      <w:r w:rsidR="000A3212">
        <w:t xml:space="preserve">uvedených </w:t>
      </w:r>
      <w:r w:rsidR="000A3212" w:rsidRPr="00A57192">
        <w:rPr>
          <w:rFonts w:eastAsia="Verdana"/>
          <w:u w:color="394A58"/>
          <w:lang w:eastAsia="cs-CZ"/>
        </w:rPr>
        <w:t>ve čl. 1.8.3.3 Technických kvalitativních podmínek staveb státních drah (TKP)</w:t>
      </w:r>
      <w:r w:rsidR="000A3212">
        <w:rPr>
          <w:rFonts w:eastAsia="Verdana"/>
          <w:u w:color="394A58"/>
          <w:lang w:eastAsia="cs-CZ"/>
        </w:rPr>
        <w:t xml:space="preserve"> než 60 měsíců, </w:t>
      </w:r>
      <w:r w:rsidR="00C97379">
        <w:rPr>
          <w:rFonts w:eastAsia="Verdana"/>
          <w:u w:color="394A58"/>
          <w:lang w:eastAsia="cs-CZ"/>
        </w:rPr>
        <w:t xml:space="preserve">či záruku omezenou jakýmkoliv omezením, podmínkou nebo výhradou, neuvedenou ve Smluvních podmínkách, </w:t>
      </w:r>
      <w:r w:rsidR="00A57192">
        <w:rPr>
          <w:rFonts w:eastAsia="Verdana"/>
          <w:u w:color="394A58"/>
          <w:lang w:eastAsia="cs-CZ"/>
        </w:rPr>
        <w:t>zejména pokud se nebude záruka vztahovat na všechny položky</w:t>
      </w:r>
      <w:r w:rsidR="00A57192" w:rsidRPr="00A57192">
        <w:t xml:space="preserve"> </w:t>
      </w:r>
      <w:r w:rsidR="00A57192" w:rsidRPr="00A57192">
        <w:rPr>
          <w:rFonts w:eastAsia="Verdana"/>
          <w:u w:color="394A58"/>
          <w:lang w:eastAsia="cs-CZ"/>
        </w:rPr>
        <w:t xml:space="preserve">u kterých je ve čl. 1.8.3.3 Technických kvalitativních podmínek staveb státních drah (TKP) </w:t>
      </w:r>
      <w:r w:rsidR="00A57192">
        <w:rPr>
          <w:rFonts w:eastAsia="Verdana"/>
          <w:u w:color="394A58"/>
          <w:lang w:eastAsia="cs-CZ"/>
        </w:rPr>
        <w:t>stanovena minimální</w:t>
      </w:r>
      <w:r w:rsidR="00A57192" w:rsidRPr="00A57192">
        <w:rPr>
          <w:rFonts w:eastAsia="Verdana"/>
          <w:u w:color="394A58"/>
          <w:lang w:eastAsia="cs-CZ"/>
        </w:rPr>
        <w:t xml:space="preserve"> záruční doba v délce 5 let</w:t>
      </w:r>
      <w:r w:rsidR="00A57192">
        <w:rPr>
          <w:rFonts w:eastAsia="Verdana"/>
          <w:u w:color="394A58"/>
          <w:lang w:eastAsia="cs-CZ"/>
        </w:rPr>
        <w:t xml:space="preserve">, </w:t>
      </w:r>
      <w:r w:rsidR="00C97379">
        <w:rPr>
          <w:rFonts w:eastAsia="Verdana"/>
          <w:u w:color="394A58"/>
          <w:lang w:eastAsia="cs-CZ"/>
        </w:rPr>
        <w:t>může být vyloučen z účasti v zadávacím řízení.</w:t>
      </w:r>
    </w:p>
    <w:p w14:paraId="163E1419" w14:textId="072A1B84" w:rsidR="0012083A" w:rsidRPr="00A94953" w:rsidRDefault="0012083A" w:rsidP="00AB1753">
      <w:pPr>
        <w:pStyle w:val="podlnek"/>
        <w:keepNext w:val="0"/>
        <w:jc w:val="both"/>
        <w:rPr>
          <w:rFonts w:eastAsia="Verdana"/>
          <w:iCs/>
          <w:u w:color="394A58"/>
          <w:lang w:eastAsia="cs-CZ"/>
        </w:rPr>
      </w:pPr>
      <w:r w:rsidRPr="00A94953">
        <w:rPr>
          <w:rFonts w:eastAsia="Verdana"/>
          <w:u w:color="394A58"/>
          <w:lang w:eastAsia="cs-CZ"/>
        </w:rPr>
        <w:t xml:space="preserve">Nejvýhodnější nabídce, tj. nabídce </w:t>
      </w:r>
      <w:r w:rsidR="00A94953" w:rsidRPr="00A94953">
        <w:rPr>
          <w:rFonts w:eastAsia="Verdana"/>
          <w:u w:color="394A58"/>
          <w:lang w:eastAsia="cs-CZ"/>
        </w:rPr>
        <w:t>s nejdelší záruční dobou</w:t>
      </w:r>
      <w:r w:rsidRPr="00A94953">
        <w:rPr>
          <w:rFonts w:eastAsia="Verdana"/>
          <w:u w:color="394A58"/>
          <w:lang w:eastAsia="cs-CZ"/>
        </w:rPr>
        <w:t xml:space="preserve">, bude přiřazeno 100 bodů. Ostatním nabídkám bude přiřazena bodová hodnota stanovená násobkem čísla 100 </w:t>
      </w:r>
      <w:r w:rsidRPr="00A94953">
        <w:rPr>
          <w:rFonts w:eastAsia="Verdana"/>
          <w:iCs/>
          <w:u w:color="394A58"/>
          <w:lang w:eastAsia="cs-CZ"/>
        </w:rPr>
        <w:t xml:space="preserve">a poměru </w:t>
      </w:r>
      <w:r w:rsidR="00A94953" w:rsidRPr="00A94953">
        <w:rPr>
          <w:rFonts w:eastAsia="Verdana"/>
          <w:iCs/>
          <w:u w:color="394A58"/>
          <w:lang w:eastAsia="cs-CZ"/>
        </w:rPr>
        <w:t>délky záruční doby</w:t>
      </w:r>
      <w:r w:rsidRPr="00A94953">
        <w:rPr>
          <w:rFonts w:eastAsia="Verdana"/>
          <w:iCs/>
          <w:u w:color="394A58"/>
          <w:lang w:eastAsia="cs-CZ"/>
        </w:rPr>
        <w:t xml:space="preserve"> uvedené v hodnocené nabídce k</w:t>
      </w:r>
      <w:r w:rsidR="00A94953" w:rsidRPr="00A94953">
        <w:rPr>
          <w:rFonts w:eastAsia="Verdana"/>
          <w:iCs/>
          <w:u w:color="394A58"/>
          <w:lang w:eastAsia="cs-CZ"/>
        </w:rPr>
        <w:t xml:space="preserve"> délce záruční doby </w:t>
      </w:r>
      <w:r w:rsidRPr="00A94953">
        <w:rPr>
          <w:rFonts w:eastAsia="Verdana"/>
          <w:iCs/>
          <w:u w:color="394A58"/>
          <w:lang w:eastAsia="cs-CZ"/>
        </w:rPr>
        <w:t>uvedené v nejvýhodnější nabídce</w:t>
      </w:r>
      <w:r w:rsidRPr="00A94953">
        <w:rPr>
          <w:rFonts w:eastAsia="Verdana"/>
          <w:u w:color="394A58"/>
          <w:lang w:eastAsia="cs-CZ"/>
        </w:rPr>
        <w:t>. Výpočet odpovídá následujícímu vzorci:</w:t>
      </w:r>
    </w:p>
    <w:p w14:paraId="1AF081F3" w14:textId="55C68A15" w:rsidR="0012083A" w:rsidRPr="00A94953" w:rsidRDefault="00000000" w:rsidP="00AB1753">
      <w:pPr>
        <w:pStyle w:val="podlnek"/>
        <w:keepNext w:val="0"/>
        <w:keepLines w:val="0"/>
        <w:widowControl w:val="0"/>
        <w:numPr>
          <w:ilvl w:val="0"/>
          <w:numId w:val="0"/>
        </w:numPr>
        <w:ind w:left="1134"/>
        <w:jc w:val="both"/>
        <w:rPr>
          <w:rFonts w:eastAsia="Verdana"/>
          <w:i/>
          <w:u w:color="394A58"/>
          <w:lang w:eastAsia="cs-CZ"/>
        </w:rPr>
      </w:pPr>
      <m:oMathPara>
        <m:oMath>
          <m:f>
            <m:fPr>
              <m:ctrlPr>
                <w:rPr>
                  <w:rFonts w:ascii="Cambria Math" w:eastAsia="Cambria Math" w:hAnsi="Cambria Math" w:cs="Arial"/>
                  <w:sz w:val="22"/>
                </w:rPr>
              </m:ctrlPr>
            </m:fPr>
            <m:num>
              <m:r>
                <w:rPr>
                  <w:rFonts w:ascii="Cambria Math" w:eastAsia="Cambria Math" w:hAnsi="Cambria Math" w:cs="Arial"/>
                  <w:sz w:val="22"/>
                </w:rPr>
                <m:t>délka záruční doby uvedená v hodnocené nabídce</m:t>
              </m:r>
            </m:num>
            <m:den>
              <m:r>
                <w:rPr>
                  <w:rFonts w:ascii="Cambria Math" w:eastAsia="Cambria Math" w:hAnsi="Cambria Math" w:cs="Arial"/>
                  <w:sz w:val="22"/>
                </w:rPr>
                <m:t>délka záruční doby uvedená v nejvýhodnější nabídce</m:t>
              </m:r>
            </m:den>
          </m:f>
          <m:r>
            <w:rPr>
              <w:rFonts w:ascii="Cambria Math" w:eastAsia="Cambria Math" w:hAnsi="Cambria Math" w:cs="Arial"/>
              <w:sz w:val="22"/>
            </w:rPr>
            <m:t xml:space="preserve"> x100</m:t>
          </m:r>
        </m:oMath>
      </m:oMathPara>
    </w:p>
    <w:p w14:paraId="17B5FAC2" w14:textId="14A0A4FC" w:rsidR="0012083A" w:rsidRPr="00A94953" w:rsidRDefault="0012083A" w:rsidP="00B52143">
      <w:pPr>
        <w:pStyle w:val="podlnek"/>
        <w:keepNext w:val="0"/>
        <w:jc w:val="both"/>
        <w:rPr>
          <w:rFonts w:eastAsia="Verdana"/>
          <w:u w:color="394A58"/>
          <w:lang w:eastAsia="cs-CZ"/>
        </w:rPr>
      </w:pPr>
      <w:r w:rsidRPr="00A94953">
        <w:rPr>
          <w:rFonts w:eastAsia="Verdana"/>
          <w:u w:color="394A58"/>
          <w:lang w:eastAsia="cs-CZ"/>
        </w:rPr>
        <w:t xml:space="preserve">Takto získaný počet bodů bude následně přepočten vahou </w:t>
      </w:r>
      <w:r w:rsidR="00E05B3C">
        <w:rPr>
          <w:rFonts w:eastAsia="Verdana"/>
          <w:u w:color="394A58"/>
          <w:lang w:eastAsia="cs-CZ"/>
        </w:rPr>
        <w:t>hodnotícího</w:t>
      </w:r>
      <w:r w:rsidR="00E05B3C" w:rsidRPr="00A94953">
        <w:rPr>
          <w:rFonts w:eastAsia="Verdana"/>
          <w:u w:color="394A58"/>
          <w:lang w:eastAsia="cs-CZ"/>
        </w:rPr>
        <w:t xml:space="preserve"> </w:t>
      </w:r>
      <w:r w:rsidRPr="00A94953">
        <w:rPr>
          <w:rFonts w:eastAsia="Verdana"/>
          <w:u w:color="394A58"/>
          <w:lang w:eastAsia="cs-CZ"/>
        </w:rPr>
        <w:t xml:space="preserve">kritéria </w:t>
      </w:r>
      <w:r w:rsidR="00E05B3C">
        <w:rPr>
          <w:rFonts w:eastAsia="Verdana"/>
          <w:u w:color="394A58"/>
          <w:lang w:eastAsia="cs-CZ"/>
        </w:rPr>
        <w:t>C</w:t>
      </w:r>
      <w:r w:rsidRPr="00A94953">
        <w:rPr>
          <w:rFonts w:eastAsia="Verdana"/>
          <w:u w:color="394A58"/>
          <w:lang w:eastAsia="cs-CZ"/>
        </w:rPr>
        <w:t xml:space="preserve">. </w:t>
      </w:r>
      <w:r w:rsidR="00E05B3C" w:rsidRPr="00E05B3C">
        <w:rPr>
          <w:rFonts w:eastAsia="Verdana"/>
          <w:u w:color="394A58"/>
          <w:lang w:eastAsia="cs-CZ"/>
        </w:rPr>
        <w:t>Délka záruční doby</w:t>
      </w:r>
      <w:r w:rsidRPr="00A94953">
        <w:rPr>
          <w:rFonts w:eastAsia="Verdana"/>
          <w:u w:color="394A58"/>
          <w:lang w:eastAsia="cs-CZ"/>
        </w:rPr>
        <w:t>, tj. bude vynásoben koeficientem 0,</w:t>
      </w:r>
      <w:r w:rsidR="00EC67B0">
        <w:rPr>
          <w:rFonts w:eastAsia="Verdana"/>
          <w:u w:color="394A58"/>
          <w:lang w:eastAsia="cs-CZ"/>
        </w:rPr>
        <w:t>05</w:t>
      </w:r>
      <w:r w:rsidRPr="00A94953">
        <w:rPr>
          <w:rFonts w:eastAsia="Verdana"/>
          <w:u w:color="394A58"/>
          <w:lang w:eastAsia="cs-CZ"/>
        </w:rPr>
        <w:t>.</w:t>
      </w:r>
    </w:p>
    <w:p w14:paraId="77E4D440" w14:textId="21789C57" w:rsidR="005D636E" w:rsidRPr="005D636E" w:rsidRDefault="005D636E" w:rsidP="00547602">
      <w:pPr>
        <w:pStyle w:val="Normlnlnek"/>
        <w:keepNext w:val="0"/>
        <w:keepLines w:val="0"/>
        <w:widowControl w:val="0"/>
        <w:jc w:val="both"/>
      </w:pPr>
      <w:bookmarkStart w:id="90" w:name="_Toc130201663"/>
      <w:r w:rsidRPr="005D636E">
        <w:t>Zadávací dokumentace</w:t>
      </w:r>
      <w:bookmarkEnd w:id="90"/>
    </w:p>
    <w:p w14:paraId="20AFA113" w14:textId="77777777" w:rsidR="005D636E" w:rsidRPr="003B114D" w:rsidRDefault="005D636E" w:rsidP="00B52143">
      <w:pPr>
        <w:pStyle w:val="Normlnodstavec"/>
        <w:ind w:left="567"/>
        <w:jc w:val="both"/>
        <w:rPr>
          <w:b/>
        </w:rPr>
      </w:pPr>
      <w:r w:rsidRPr="003B114D">
        <w:rPr>
          <w:b/>
        </w:rPr>
        <w:t>Uveřejnění zadávací dokumentace</w:t>
      </w:r>
    </w:p>
    <w:p w14:paraId="0CC31944" w14:textId="525ABA61" w:rsidR="005D636E" w:rsidRPr="005D636E" w:rsidRDefault="005D636E" w:rsidP="00AB1753">
      <w:pPr>
        <w:pStyle w:val="podlnek"/>
        <w:keepNext w:val="0"/>
        <w:keepLines w:val="0"/>
        <w:widowControl w:val="0"/>
        <w:jc w:val="both"/>
        <w:rPr>
          <w:rFonts w:eastAsia="Verdana"/>
        </w:rPr>
      </w:pPr>
      <w:r w:rsidRPr="005D636E">
        <w:rPr>
          <w:rFonts w:eastAsia="Verdana"/>
        </w:rPr>
        <w:t>Zadávací dokumentací se rozumí veškeré písemné dokumenty obsahující zadávací podmínky, sdělované nebo zpřístupňované účastníkům zadávacího řízení při zahájení zadávacího řízení, včetně změn či doplnění zadávací dokumentace podle §</w:t>
      </w:r>
      <w:r w:rsidR="002833DA">
        <w:rPr>
          <w:rFonts w:eastAsia="Verdana"/>
        </w:rPr>
        <w:t> </w:t>
      </w:r>
      <w:r w:rsidRPr="005D636E">
        <w:rPr>
          <w:rFonts w:eastAsia="Verdana"/>
        </w:rPr>
        <w:t>99 ZZVZ, včetně formulářů podle § 212 ZZVZ a výzev uvedených v příloze č. 6 ZZVZ.</w:t>
      </w:r>
    </w:p>
    <w:p w14:paraId="33AD047E" w14:textId="2F2FC605" w:rsidR="005D636E" w:rsidRDefault="005D636E" w:rsidP="00AB1753">
      <w:pPr>
        <w:pStyle w:val="podlnek"/>
        <w:keepNext w:val="0"/>
        <w:keepLines w:val="0"/>
        <w:widowControl w:val="0"/>
        <w:jc w:val="both"/>
        <w:rPr>
          <w:rFonts w:eastAsia="Verdana"/>
          <w:u w:color="000000"/>
        </w:rPr>
      </w:pPr>
      <w:r w:rsidRPr="005D636E">
        <w:rPr>
          <w:rFonts w:eastAsia="Verdana"/>
        </w:rPr>
        <w:t xml:space="preserve">V souladu s § 96 odst. 1 a 2 ZZVZ je zadávací dokumentace zveřejněna na profilu Zadavatele na internetové adrese: </w:t>
      </w:r>
      <w:hyperlink r:id="rId15" w:history="1">
        <w:r w:rsidRPr="005D636E">
          <w:rPr>
            <w:rFonts w:eastAsia="Verdana"/>
            <w:color w:val="0563C1"/>
            <w:u w:val="single"/>
          </w:rPr>
          <w:t>https://zakazky.</w:t>
        </w:r>
        <w:r w:rsidR="00AF1710">
          <w:rPr>
            <w:rFonts w:eastAsia="Verdana"/>
            <w:color w:val="0563C1"/>
            <w:u w:val="single"/>
          </w:rPr>
          <w:t>spravazeleznic</w:t>
        </w:r>
        <w:r w:rsidRPr="005D636E">
          <w:rPr>
            <w:rFonts w:eastAsia="Verdana"/>
            <w:color w:val="0563C1"/>
            <w:u w:val="single"/>
          </w:rPr>
          <w:t>.cz/</w:t>
        </w:r>
      </w:hyperlink>
      <w:r w:rsidRPr="005D636E">
        <w:rPr>
          <w:rFonts w:eastAsia="Verdana"/>
        </w:rPr>
        <w:t>. Tamtéž budou uveřejňovány i vysvětlení, změny nebo doplnění zadávací dokumentace této veřejné zakázky</w:t>
      </w:r>
      <w:r w:rsidRPr="005D636E">
        <w:rPr>
          <w:rFonts w:eastAsia="Verdana"/>
          <w:u w:color="000000"/>
        </w:rPr>
        <w:t>.</w:t>
      </w:r>
    </w:p>
    <w:p w14:paraId="53F67E9E" w14:textId="77777777" w:rsidR="008239E8" w:rsidRPr="008239E8" w:rsidRDefault="008239E8" w:rsidP="00B52143">
      <w:pPr>
        <w:pStyle w:val="podlnek"/>
        <w:keepNext w:val="0"/>
        <w:jc w:val="both"/>
        <w:rPr>
          <w:rFonts w:eastAsia="Verdana"/>
          <w:u w:color="000000"/>
        </w:rPr>
      </w:pPr>
      <w:r w:rsidRPr="008239E8">
        <w:rPr>
          <w:rFonts w:eastAsia="Verdana"/>
          <w:u w:color="000000"/>
        </w:rPr>
        <w:lastRenderedPageBreak/>
        <w:t>Zadavatel umožňuje dodavateli přístup ke všem svým interním předpisům následujícím způsobem: http://www.tudc.cz/ nebo https://www.spravazeleznic.cz/ (v sekci „O nás“ –&gt; „Vnitřní předpisy“ odkaz „Dokumenty a předpisy“).</w:t>
      </w:r>
    </w:p>
    <w:p w14:paraId="7B14C368" w14:textId="42436050" w:rsidR="005D636E" w:rsidRPr="003B114D" w:rsidRDefault="005D636E" w:rsidP="00B52143">
      <w:pPr>
        <w:pStyle w:val="Normlnodstavec"/>
        <w:ind w:left="567"/>
        <w:jc w:val="both"/>
        <w:rPr>
          <w:b/>
        </w:rPr>
      </w:pPr>
      <w:r w:rsidRPr="003B114D">
        <w:rPr>
          <w:b/>
        </w:rPr>
        <w:t>Vysvětlení</w:t>
      </w:r>
      <w:r w:rsidR="00A57104">
        <w:rPr>
          <w:b/>
        </w:rPr>
        <w:t>, změna nebo doplnění</w:t>
      </w:r>
      <w:r w:rsidRPr="003B114D">
        <w:rPr>
          <w:b/>
        </w:rPr>
        <w:t xml:space="preserve"> </w:t>
      </w:r>
      <w:r w:rsidR="00A57104">
        <w:rPr>
          <w:b/>
        </w:rPr>
        <w:t>Z</w:t>
      </w:r>
      <w:r w:rsidRPr="003B114D">
        <w:rPr>
          <w:b/>
        </w:rPr>
        <w:t>adávací dokumentace</w:t>
      </w:r>
    </w:p>
    <w:p w14:paraId="66995ED2" w14:textId="0D27681D" w:rsidR="005D636E" w:rsidRPr="005D636E" w:rsidRDefault="005D636E" w:rsidP="00547602">
      <w:pPr>
        <w:pStyle w:val="podlnek"/>
        <w:keepNext w:val="0"/>
        <w:keepLines w:val="0"/>
        <w:widowControl w:val="0"/>
        <w:jc w:val="both"/>
        <w:rPr>
          <w:rFonts w:eastAsia="Verdana"/>
          <w:noProof/>
        </w:rPr>
      </w:pPr>
      <w:r w:rsidRPr="005D636E">
        <w:rPr>
          <w:rFonts w:eastAsia="Verdana"/>
          <w:noProof/>
        </w:rPr>
        <w:t>Zadavatel může</w:t>
      </w:r>
      <w:r w:rsidR="00412E17">
        <w:rPr>
          <w:rFonts w:eastAsia="Verdana"/>
          <w:noProof/>
        </w:rPr>
        <w:t xml:space="preserve"> za podmínek dle § 98 odst.</w:t>
      </w:r>
      <w:r w:rsidR="00A57104">
        <w:rPr>
          <w:rFonts w:eastAsia="Verdana"/>
          <w:noProof/>
        </w:rPr>
        <w:t xml:space="preserve"> 1 ZZVZ</w:t>
      </w:r>
      <w:r w:rsidRPr="005D636E">
        <w:rPr>
          <w:rFonts w:eastAsia="Verdana"/>
          <w:noProof/>
        </w:rPr>
        <w:t xml:space="preserve"> Zadávací dokumentaci vysvětlit, </w:t>
      </w:r>
      <w:r w:rsidR="00A57104">
        <w:rPr>
          <w:rFonts w:eastAsia="Verdana"/>
          <w:noProof/>
        </w:rPr>
        <w:t>nebo za podmínek dle § 99 ZZVZ Zadavací</w:t>
      </w:r>
      <w:r w:rsidR="00412E17">
        <w:rPr>
          <w:rFonts w:eastAsia="Verdana"/>
          <w:noProof/>
        </w:rPr>
        <w:t xml:space="preserve"> </w:t>
      </w:r>
      <w:r w:rsidR="00A57104">
        <w:rPr>
          <w:rFonts w:eastAsia="Verdana"/>
          <w:noProof/>
        </w:rPr>
        <w:t>dokumentaci změnit či doplnit</w:t>
      </w:r>
      <w:r w:rsidRPr="005D636E">
        <w:rPr>
          <w:rFonts w:eastAsia="Verdana"/>
          <w:noProof/>
        </w:rPr>
        <w:t>.</w:t>
      </w:r>
      <w:r w:rsidR="00CA3244">
        <w:rPr>
          <w:rFonts w:eastAsia="Verdana"/>
          <w:noProof/>
        </w:rPr>
        <w:t xml:space="preserve"> </w:t>
      </w:r>
    </w:p>
    <w:p w14:paraId="24D789D0" w14:textId="15FF6AE3" w:rsidR="005D636E" w:rsidRPr="005D636E" w:rsidRDefault="00A57104" w:rsidP="00547602">
      <w:pPr>
        <w:pStyle w:val="podlnek"/>
        <w:keepNext w:val="0"/>
        <w:keepLines w:val="0"/>
        <w:widowControl w:val="0"/>
        <w:jc w:val="both"/>
        <w:rPr>
          <w:rFonts w:eastAsia="Verdana"/>
          <w:noProof/>
        </w:rPr>
      </w:pPr>
      <w:r>
        <w:rPr>
          <w:rFonts w:eastAsia="Verdana"/>
          <w:noProof/>
        </w:rPr>
        <w:t>Dodavatel je oprávněn požádat o vysvětlení Zadávac</w:t>
      </w:r>
      <w:r w:rsidR="00887883">
        <w:rPr>
          <w:rFonts w:eastAsia="Verdana"/>
          <w:noProof/>
        </w:rPr>
        <w:t>í</w:t>
      </w:r>
      <w:r>
        <w:rPr>
          <w:rFonts w:eastAsia="Verdana"/>
          <w:noProof/>
        </w:rPr>
        <w:t xml:space="preserve"> dokumentace. </w:t>
      </w:r>
      <w:r w:rsidR="005D636E" w:rsidRPr="005D636E">
        <w:rPr>
          <w:rFonts w:eastAsia="Verdana"/>
          <w:noProof/>
        </w:rPr>
        <w:t>Pokud žádost o vysvětlení Zadávací dokumentace doručí dodavatel ve stanové lhůtě písemnou formou, a to elektronicky</w:t>
      </w:r>
      <w:r>
        <w:rPr>
          <w:rFonts w:eastAsia="Verdana"/>
          <w:noProof/>
        </w:rPr>
        <w:t xml:space="preserve"> (Z</w:t>
      </w:r>
      <w:r w:rsidR="00412E17">
        <w:rPr>
          <w:rFonts w:eastAsia="Verdana"/>
          <w:noProof/>
        </w:rPr>
        <w:t>adavatel prefer</w:t>
      </w:r>
      <w:r>
        <w:rPr>
          <w:rFonts w:eastAsia="Verdana"/>
          <w:noProof/>
        </w:rPr>
        <w:t>uje doručení žádosti o vysvětlení prostřednictvím elektronického nástroje E-ZAK)</w:t>
      </w:r>
      <w:r w:rsidR="005D636E" w:rsidRPr="005D636E">
        <w:rPr>
          <w:rFonts w:eastAsia="Verdana"/>
          <w:noProof/>
        </w:rPr>
        <w:t>, Zadavatel vysvětlení uveřejní prostřednictvím</w:t>
      </w:r>
      <w:r w:rsidR="00412E17">
        <w:rPr>
          <w:rFonts w:eastAsia="Verdana"/>
          <w:noProof/>
        </w:rPr>
        <w:t xml:space="preserve"> profilu</w:t>
      </w:r>
      <w:r w:rsidR="005D636E" w:rsidRPr="005D636E">
        <w:rPr>
          <w:rFonts w:eastAsia="Verdana"/>
          <w:noProof/>
        </w:rPr>
        <w:t xml:space="preserve"> </w:t>
      </w:r>
      <w:r w:rsidR="00412E17">
        <w:rPr>
          <w:rFonts w:eastAsia="Verdana"/>
          <w:noProof/>
        </w:rPr>
        <w:t>Zadavatele</w:t>
      </w:r>
      <w:r w:rsidR="005D636E" w:rsidRPr="005D636E">
        <w:rPr>
          <w:rFonts w:eastAsia="Verdana"/>
          <w:noProof/>
        </w:rPr>
        <w:t xml:space="preserve">, včetně přesného znění žádosti bez identifikace tohoto dodavatele. Zadavatel není povinen vysvětlení poskytnout, pokud není žádost o vysvětlení doručena včas, a to alespoň 3 pracovní dny před uplynutím </w:t>
      </w:r>
      <w:r>
        <w:rPr>
          <w:rFonts w:eastAsia="Verdana"/>
          <w:noProof/>
        </w:rPr>
        <w:t>lhůt dle § 98 odst. 1 ZZVZ</w:t>
      </w:r>
      <w:r w:rsidR="005D636E" w:rsidRPr="005D636E">
        <w:rPr>
          <w:rFonts w:eastAsia="Verdana"/>
          <w:noProof/>
        </w:rPr>
        <w:t>. Pokud Zadavatel na žádost o vysvětlení, která není doručena včas, vysvětlení poskytne, nemusí uvedené lhůty dodržet.</w:t>
      </w:r>
      <w:r w:rsidR="003B114D">
        <w:rPr>
          <w:rFonts w:eastAsia="Verdana"/>
          <w:noProof/>
        </w:rPr>
        <w:t xml:space="preserve"> </w:t>
      </w:r>
    </w:p>
    <w:p w14:paraId="2E7C1398" w14:textId="027814B5" w:rsidR="005D636E" w:rsidRPr="005D636E" w:rsidRDefault="005D636E" w:rsidP="00547602">
      <w:pPr>
        <w:pStyle w:val="Normlnlnek"/>
        <w:keepNext w:val="0"/>
        <w:keepLines w:val="0"/>
        <w:widowControl w:val="0"/>
        <w:jc w:val="both"/>
        <w:rPr>
          <w:rFonts w:eastAsia="Verdana"/>
          <w:noProof/>
        </w:rPr>
      </w:pPr>
      <w:bookmarkStart w:id="91" w:name="_Toc130201664"/>
      <w:r w:rsidRPr="005D636E">
        <w:rPr>
          <w:rFonts w:eastAsia="Verdana"/>
          <w:noProof/>
        </w:rPr>
        <w:t>Závaznost pokynů Zadavatele</w:t>
      </w:r>
      <w:bookmarkEnd w:id="91"/>
    </w:p>
    <w:p w14:paraId="69087F5D" w14:textId="7C72271A" w:rsidR="005D636E" w:rsidRPr="005D636E" w:rsidRDefault="005D636E" w:rsidP="00B52143">
      <w:pPr>
        <w:pStyle w:val="Normlnodstavec"/>
        <w:keepNext w:val="0"/>
        <w:ind w:left="567"/>
        <w:jc w:val="both"/>
      </w:pPr>
      <w:r w:rsidRPr="005D636E">
        <w:t xml:space="preserve">Informace a údaje uvedené v této Zadávací dokumentaci vymezují závazné požadavky Zadavatele na plnění veřejné zakázky. Tyto požadavky je dodavatel povinen plně a bezvýhradně respektovat při zpracování své nabídky. Neakceptování požadavků Zadavatele uvedených v této </w:t>
      </w:r>
      <w:r w:rsidR="00E05B3C">
        <w:t xml:space="preserve">Zadávací dokumentaci </w:t>
      </w:r>
      <w:r w:rsidRPr="005D636E">
        <w:t xml:space="preserve">může být považováno za nesplnění zadávacích podmínek s následkem vyloučení dodavatele ze zadávacího řízení. </w:t>
      </w:r>
    </w:p>
    <w:p w14:paraId="060B0820" w14:textId="77777777" w:rsidR="005D636E" w:rsidRPr="005D636E" w:rsidRDefault="005D636E" w:rsidP="00B52143">
      <w:pPr>
        <w:pStyle w:val="Normlnodstavec"/>
        <w:keepNext w:val="0"/>
        <w:ind w:left="567"/>
        <w:jc w:val="both"/>
        <w:rPr>
          <w:u w:color="000000"/>
        </w:rPr>
      </w:pPr>
      <w:r w:rsidRPr="00B52143">
        <w:t>V</w:t>
      </w:r>
      <w:r w:rsidRPr="005D636E">
        <w:rPr>
          <w:u w:color="000000"/>
        </w:rPr>
        <w:t>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2B12699B" w:rsidR="005D636E" w:rsidRPr="005D636E" w:rsidRDefault="005D636E" w:rsidP="00547602">
      <w:pPr>
        <w:pStyle w:val="Normlnlnek"/>
        <w:keepNext w:val="0"/>
        <w:keepLines w:val="0"/>
        <w:widowControl w:val="0"/>
        <w:jc w:val="both"/>
      </w:pPr>
      <w:r w:rsidRPr="005D636E">
        <w:t xml:space="preserve"> </w:t>
      </w:r>
      <w:bookmarkStart w:id="92" w:name="_Toc130201665"/>
      <w:r w:rsidRPr="005D636E">
        <w:t>Komunikace mezi Zadavatelem a dodavatelem</w:t>
      </w:r>
      <w:bookmarkEnd w:id="92"/>
    </w:p>
    <w:p w14:paraId="676C445F" w14:textId="047CA663" w:rsidR="005D636E" w:rsidRPr="005D636E" w:rsidRDefault="005D636E" w:rsidP="00B52143">
      <w:pPr>
        <w:pStyle w:val="Normlnodstavec"/>
        <w:keepNext w:val="0"/>
        <w:ind w:left="567"/>
        <w:jc w:val="both"/>
      </w:pPr>
      <w:r w:rsidRPr="005D636E">
        <w:t xml:space="preserve">Veškerá komunikace mezi Zadavatelem a dodavatelem musí být v souladu s § 211 ZZVZ vedena pouze písemnou formou, a to elektronicky, s výjimkou případů vymezených v ustanovení § 211 odst. 3 ZZVZ. Doručování písemností a komunikace mezi Zadavatelem a dodavatelem bude ze strany Zadavatele probíhat prostřednictvím elektronického nástroje E-ZAK (na adrese: </w:t>
      </w:r>
      <w:hyperlink r:id="rId16"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23077C1D" w14:textId="4253070F" w:rsidR="005D636E" w:rsidRPr="005D636E" w:rsidRDefault="005D636E" w:rsidP="00B52143">
      <w:pPr>
        <w:pStyle w:val="Normlnodstavec"/>
        <w:keepNext w:val="0"/>
        <w:ind w:left="567"/>
        <w:jc w:val="both"/>
      </w:pPr>
      <w:r w:rsidRPr="005D636E">
        <w:t xml:space="preserve">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w:t>
      </w:r>
      <w:r w:rsidR="00E05B3C">
        <w:t>Z</w:t>
      </w:r>
      <w:r w:rsidR="00E05B3C" w:rsidRPr="005D636E">
        <w:t>adavatele</w:t>
      </w:r>
      <w:r w:rsidRPr="005D636E">
        <w:t>, které agendu ochrany osobních údajů upravují.</w:t>
      </w:r>
    </w:p>
    <w:p w14:paraId="71311DB4" w14:textId="7C6A3B64" w:rsidR="005D636E" w:rsidRPr="008874D3" w:rsidRDefault="005D636E" w:rsidP="00687448">
      <w:pPr>
        <w:pStyle w:val="Normlnlnek"/>
        <w:keepLines w:val="0"/>
        <w:widowControl w:val="0"/>
        <w:jc w:val="both"/>
      </w:pPr>
      <w:r w:rsidRPr="005D636E">
        <w:lastRenderedPageBreak/>
        <w:t xml:space="preserve"> </w:t>
      </w:r>
      <w:bookmarkStart w:id="93" w:name="_Toc130201666"/>
      <w:r w:rsidRPr="008874D3">
        <w:t>Informace pro dodavatele a podmínky pro uzavření smlouvy</w:t>
      </w:r>
      <w:bookmarkEnd w:id="93"/>
    </w:p>
    <w:p w14:paraId="044D72F0" w14:textId="77777777" w:rsidR="005D636E" w:rsidRPr="008874D3" w:rsidRDefault="005D636E" w:rsidP="00B52143">
      <w:pPr>
        <w:pStyle w:val="Normlnodstavec"/>
        <w:keepNext w:val="0"/>
        <w:ind w:left="567"/>
        <w:jc w:val="both"/>
        <w:rPr>
          <w:b/>
        </w:rPr>
      </w:pPr>
      <w:r w:rsidRPr="008874D3">
        <w:rPr>
          <w:rFonts w:cs="Times New Roman"/>
          <w:szCs w:val="18"/>
        </w:rPr>
        <w:t xml:space="preserve">Zadavatel si v souladu s </w:t>
      </w:r>
      <w:r w:rsidRPr="008874D3">
        <w:rPr>
          <w:rFonts w:cs="Times New Roman"/>
          <w:b/>
          <w:szCs w:val="18"/>
        </w:rPr>
        <w:t>§ 170 ZZVZ vyhrazuje právo zrušit zadávací řízení</w:t>
      </w:r>
      <w:r w:rsidRPr="008874D3">
        <w:rPr>
          <w:rFonts w:cs="Times New Roman"/>
          <w:szCs w:val="18"/>
        </w:rPr>
        <w:t xml:space="preserve">. </w:t>
      </w:r>
    </w:p>
    <w:p w14:paraId="2A3F0E12" w14:textId="77777777" w:rsidR="005D636E" w:rsidRPr="00C547B0" w:rsidRDefault="005D636E" w:rsidP="00B52143">
      <w:pPr>
        <w:pStyle w:val="Normlnodstavec"/>
        <w:keepNext w:val="0"/>
        <w:ind w:left="567"/>
        <w:jc w:val="both"/>
        <w:rPr>
          <w:b/>
        </w:rPr>
      </w:pPr>
      <w:bookmarkStart w:id="94" w:name="_Ref123574125"/>
      <w:r w:rsidRPr="00C547B0">
        <w:rPr>
          <w:b/>
        </w:rPr>
        <w:t>Požadavky Zadavatele pro uzavření smlouvy</w:t>
      </w:r>
      <w:bookmarkEnd w:id="94"/>
    </w:p>
    <w:p w14:paraId="70634070" w14:textId="02B45299" w:rsidR="006F2BE4" w:rsidRPr="006F2BE4" w:rsidRDefault="006F2BE4" w:rsidP="006F2BE4">
      <w:pPr>
        <w:pStyle w:val="podlnek"/>
        <w:jc w:val="both"/>
        <w:rPr>
          <w:rFonts w:eastAsia="Verdana"/>
          <w:u w:color="000000"/>
          <w:bdr w:val="nil"/>
        </w:rPr>
      </w:pPr>
      <w:r w:rsidRPr="006F2BE4">
        <w:rPr>
          <w:rFonts w:eastAsia="Verdana"/>
          <w:u w:color="000000"/>
          <w:bdr w:val="nil"/>
        </w:rPr>
        <w:t xml:space="preserve">Uzavření smlouvy s vybraným dodavatelem upravuje § 124 ZZVZ. Smlouva bude uzavřena písemně v souladu s nabídkou vybraného dodavatele a v podobě uvedené v </w:t>
      </w:r>
      <w:r w:rsidR="002833DA">
        <w:rPr>
          <w:rFonts w:eastAsia="Verdana"/>
          <w:u w:color="000000"/>
          <w:bdr w:val="nil"/>
        </w:rPr>
        <w:t>D</w:t>
      </w:r>
      <w:r w:rsidRPr="006F2BE4">
        <w:rPr>
          <w:rFonts w:eastAsia="Verdana"/>
          <w:u w:color="000000"/>
          <w:bdr w:val="nil"/>
        </w:rPr>
        <w:t xml:space="preserve">ílu 2 této </w:t>
      </w:r>
      <w:r w:rsidR="002833DA">
        <w:rPr>
          <w:rFonts w:eastAsia="Verdana"/>
          <w:u w:color="000000"/>
          <w:bdr w:val="nil"/>
        </w:rPr>
        <w:t>Z</w:t>
      </w:r>
      <w:r w:rsidRPr="006F2BE4">
        <w:rPr>
          <w:rFonts w:eastAsia="Verdana"/>
          <w:u w:color="000000"/>
          <w:bdr w:val="nil"/>
        </w:rPr>
        <w:t xml:space="preserve">adávací dokumentace s názvem Smlouva </w:t>
      </w:r>
      <w:r w:rsidR="00D74B92">
        <w:rPr>
          <w:rFonts w:eastAsia="Verdana"/>
          <w:u w:color="000000"/>
          <w:bdr w:val="nil"/>
        </w:rPr>
        <w:t>a její součásti</w:t>
      </w:r>
      <w:r w:rsidRPr="006F2BE4">
        <w:rPr>
          <w:rFonts w:eastAsia="Verdana"/>
          <w:u w:color="000000"/>
          <w:bdr w:val="nil"/>
        </w:rPr>
        <w:t xml:space="preserve">. </w:t>
      </w:r>
    </w:p>
    <w:p w14:paraId="5195CB36" w14:textId="77777777" w:rsidR="006F2BE4" w:rsidRDefault="005D636E" w:rsidP="006F2BE4">
      <w:pPr>
        <w:pStyle w:val="podlnek"/>
        <w:keepNext w:val="0"/>
        <w:keepLines w:val="0"/>
        <w:widowControl w:val="0"/>
        <w:jc w:val="both"/>
        <w:rPr>
          <w:rFonts w:eastAsia="Verdana"/>
          <w:u w:color="000000"/>
          <w:bdr w:val="nil"/>
        </w:rPr>
      </w:pPr>
      <w:r w:rsidRPr="005D636E">
        <w:rPr>
          <w:rFonts w:eastAsia="Verdana"/>
          <w:u w:color="000000"/>
          <w:bdr w:val="nil"/>
        </w:rPr>
        <w:t xml:space="preserve">Vybraný dodavatel je povinen Zadavateli na písemnou výzvu učiněnou dle § 122 odst. 3 písm. a) ZVZZ předložit </w:t>
      </w:r>
      <w:r w:rsidRPr="005D636E">
        <w:rPr>
          <w:rFonts w:eastAsia="Verdana"/>
          <w:b/>
        </w:rPr>
        <w:t>originál</w:t>
      </w:r>
      <w:r w:rsidR="00A71474">
        <w:rPr>
          <w:rFonts w:eastAsia="Verdana"/>
          <w:b/>
        </w:rPr>
        <w:t>y</w:t>
      </w:r>
      <w:r w:rsidRPr="005D636E">
        <w:rPr>
          <w:rFonts w:eastAsia="Verdana"/>
          <w:b/>
        </w:rPr>
        <w:t xml:space="preserve"> nebo ověřen</w:t>
      </w:r>
      <w:r w:rsidR="00A71474">
        <w:rPr>
          <w:rFonts w:eastAsia="Verdana"/>
          <w:b/>
        </w:rPr>
        <w:t>é</w:t>
      </w:r>
      <w:r w:rsidRPr="005D636E">
        <w:rPr>
          <w:rFonts w:eastAsia="Verdana"/>
          <w:b/>
        </w:rPr>
        <w:t xml:space="preserve"> kopi</w:t>
      </w:r>
      <w:r w:rsidR="00A71474">
        <w:rPr>
          <w:rFonts w:eastAsia="Verdana"/>
          <w:b/>
        </w:rPr>
        <w:t>e</w:t>
      </w:r>
      <w:r w:rsidRPr="005D636E">
        <w:rPr>
          <w:rFonts w:eastAsia="Verdana"/>
          <w:b/>
        </w:rPr>
        <w:t xml:space="preserve"> dokladů o kvalifikaci</w:t>
      </w:r>
      <w:r w:rsidR="00A71474">
        <w:rPr>
          <w:rFonts w:eastAsia="Verdana"/>
          <w:b/>
        </w:rPr>
        <w:t>, pokud je již Zadavatel nemá k dispozici</w:t>
      </w:r>
      <w:r w:rsidRPr="005D636E">
        <w:rPr>
          <w:rFonts w:eastAsia="Verdana"/>
          <w:u w:color="000000"/>
          <w:bdr w:val="nil"/>
        </w:rPr>
        <w:t>.</w:t>
      </w:r>
    </w:p>
    <w:p w14:paraId="484DFAAA" w14:textId="3F8C7554" w:rsidR="00964BD2" w:rsidRDefault="006F2BE4" w:rsidP="006F2BE4">
      <w:pPr>
        <w:pStyle w:val="podlnek"/>
        <w:keepNext w:val="0"/>
        <w:keepLines w:val="0"/>
        <w:widowControl w:val="0"/>
        <w:jc w:val="both"/>
        <w:rPr>
          <w:rFonts w:eastAsia="Verdana"/>
          <w:u w:color="000000"/>
          <w:bdr w:val="nil"/>
        </w:rPr>
      </w:pPr>
      <w:r w:rsidRPr="006F2BE4">
        <w:rPr>
          <w:rFonts w:eastAsia="Verdana"/>
          <w:u w:color="000000"/>
          <w:bdr w:val="nil"/>
        </w:rPr>
        <w:t xml:space="preserve">Vybraný dodavatel je před uzavřením </w:t>
      </w:r>
      <w:r w:rsidR="00964BD2">
        <w:rPr>
          <w:rFonts w:eastAsia="Verdana"/>
          <w:u w:color="000000"/>
          <w:bdr w:val="nil"/>
        </w:rPr>
        <w:t>s</w:t>
      </w:r>
      <w:r w:rsidRPr="006F2BE4">
        <w:rPr>
          <w:rFonts w:eastAsia="Verdana"/>
          <w:u w:color="000000"/>
          <w:bdr w:val="nil"/>
        </w:rPr>
        <w:t xml:space="preserve">mlouvy povinen poskytnout zadavateli nezbytnou součinnost, především pak před podpisem </w:t>
      </w:r>
      <w:r w:rsidR="00964BD2">
        <w:rPr>
          <w:rFonts w:eastAsia="Verdana"/>
          <w:u w:color="000000"/>
          <w:bdr w:val="nil"/>
        </w:rPr>
        <w:t>s</w:t>
      </w:r>
      <w:r w:rsidRPr="006F2BE4">
        <w:rPr>
          <w:rFonts w:eastAsia="Verdana"/>
          <w:u w:color="000000"/>
          <w:bdr w:val="nil"/>
        </w:rPr>
        <w:t>mlouvy předložit prostřednictvím elektronického nástroje E-ZAK na adrese: https://zakazky.spravazeleznic.cz/, případně jinou formou písemné elektronické komunikace (</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 xml:space="preserve">preferuje komunikaci prostřednictvím elektronického nástroje E-ZAK) dokumenty uvedené v článku </w:t>
      </w:r>
      <w:r w:rsidR="00D92484">
        <w:rPr>
          <w:rFonts w:eastAsia="Verdana"/>
          <w:u w:color="000000"/>
          <w:bdr w:val="nil"/>
        </w:rPr>
        <w:fldChar w:fldCharType="begin"/>
      </w:r>
      <w:r w:rsidR="00D92484">
        <w:rPr>
          <w:rFonts w:eastAsia="Verdana"/>
          <w:u w:color="000000"/>
          <w:bdr w:val="nil"/>
        </w:rPr>
        <w:instrText xml:space="preserve"> REF _Ref123572405 \r \h </w:instrText>
      </w:r>
      <w:r w:rsidR="00D92484">
        <w:rPr>
          <w:rFonts w:eastAsia="Verdana"/>
          <w:u w:color="000000"/>
          <w:bdr w:val="nil"/>
        </w:rPr>
      </w:r>
      <w:r w:rsidR="00D92484">
        <w:rPr>
          <w:rFonts w:eastAsia="Verdana"/>
          <w:u w:color="000000"/>
          <w:bdr w:val="nil"/>
        </w:rPr>
        <w:fldChar w:fldCharType="separate"/>
      </w:r>
      <w:r w:rsidR="0098773C">
        <w:rPr>
          <w:rFonts w:eastAsia="Verdana"/>
          <w:u w:color="000000"/>
          <w:bdr w:val="nil"/>
        </w:rPr>
        <w:t>25.2.5</w:t>
      </w:r>
      <w:r w:rsidR="00D92484">
        <w:rPr>
          <w:rFonts w:eastAsia="Verdana"/>
          <w:u w:color="000000"/>
          <w:bdr w:val="nil"/>
        </w:rPr>
        <w:fldChar w:fldCharType="end"/>
      </w:r>
      <w:r w:rsidR="00D92484">
        <w:rPr>
          <w:rFonts w:eastAsia="Verdana"/>
          <w:u w:color="000000"/>
          <w:bdr w:val="nil"/>
        </w:rPr>
        <w:t xml:space="preserve"> </w:t>
      </w:r>
      <w:r w:rsidR="00964BD2">
        <w:rPr>
          <w:rFonts w:eastAsia="Verdana"/>
          <w:u w:color="000000"/>
          <w:bdr w:val="nil"/>
        </w:rPr>
        <w:t xml:space="preserve">této Zadávací dokumentace </w:t>
      </w:r>
      <w:r w:rsidRPr="00D92484">
        <w:rPr>
          <w:rFonts w:eastAsia="Verdana"/>
          <w:u w:color="000000"/>
          <w:bdr w:val="nil"/>
        </w:rPr>
        <w:t>a</w:t>
      </w:r>
      <w:r w:rsidR="00D92484">
        <w:rPr>
          <w:rFonts w:eastAsia="Verdana"/>
          <w:u w:color="000000"/>
          <w:bdr w:val="nil"/>
        </w:rPr>
        <w:t> </w:t>
      </w:r>
      <w:r w:rsidRPr="00D92484">
        <w:rPr>
          <w:rFonts w:eastAsia="Verdana"/>
          <w:u w:color="000000"/>
          <w:bdr w:val="nil"/>
        </w:rPr>
        <w:t xml:space="preserve">případně i v článku </w:t>
      </w:r>
      <w:r w:rsidR="00D92484" w:rsidRPr="00D92484">
        <w:rPr>
          <w:rFonts w:eastAsia="Verdana"/>
          <w:u w:color="000000"/>
          <w:bdr w:val="nil"/>
        </w:rPr>
        <w:fldChar w:fldCharType="begin"/>
      </w:r>
      <w:r w:rsidR="00D92484" w:rsidRPr="00D92484">
        <w:rPr>
          <w:rFonts w:eastAsia="Verdana"/>
          <w:u w:color="000000"/>
          <w:bdr w:val="nil"/>
        </w:rPr>
        <w:instrText xml:space="preserve"> REF _Ref123572506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25.2.6</w:t>
      </w:r>
      <w:r w:rsidR="00D92484" w:rsidRPr="00D92484">
        <w:rPr>
          <w:rFonts w:eastAsia="Verdana"/>
          <w:u w:color="000000"/>
          <w:bdr w:val="nil"/>
        </w:rPr>
        <w:fldChar w:fldCharType="end"/>
      </w:r>
      <w:r w:rsidR="00D92484" w:rsidRPr="00D92484">
        <w:rPr>
          <w:rFonts w:eastAsia="Verdana"/>
          <w:u w:color="000000"/>
          <w:bdr w:val="nil"/>
        </w:rPr>
        <w:t xml:space="preserve"> </w:t>
      </w:r>
      <w:r w:rsidRPr="00D92484">
        <w:rPr>
          <w:rFonts w:eastAsia="Verdana"/>
          <w:u w:color="000000"/>
          <w:bdr w:val="nil"/>
        </w:rPr>
        <w:t>a</w:t>
      </w:r>
      <w:r w:rsidR="00D92484" w:rsidRPr="00D92484">
        <w:rPr>
          <w:rFonts w:eastAsia="Verdana"/>
          <w:u w:color="000000"/>
          <w:bdr w:val="nil"/>
        </w:rPr>
        <w:t xml:space="preserve"> čl.</w:t>
      </w:r>
      <w:r w:rsidRPr="00D92484">
        <w:rPr>
          <w:rFonts w:eastAsia="Verdana"/>
          <w:u w:color="000000"/>
          <w:bdr w:val="nil"/>
        </w:rPr>
        <w:t xml:space="preserve"> </w:t>
      </w:r>
      <w:r w:rsidR="00D92484" w:rsidRPr="00D92484">
        <w:rPr>
          <w:rFonts w:eastAsia="Verdana"/>
          <w:u w:color="000000"/>
          <w:bdr w:val="nil"/>
        </w:rPr>
        <w:fldChar w:fldCharType="begin"/>
      </w:r>
      <w:r w:rsidR="00D92484" w:rsidRPr="00D92484">
        <w:rPr>
          <w:rFonts w:eastAsia="Verdana"/>
          <w:u w:color="000000"/>
          <w:bdr w:val="nil"/>
        </w:rPr>
        <w:instrText xml:space="preserve"> REF _Ref123572542 \r \h </w:instrText>
      </w:r>
      <w:r w:rsidR="00D92484">
        <w:rPr>
          <w:rFonts w:eastAsia="Verdana"/>
          <w:u w:color="000000"/>
          <w:bdr w:val="nil"/>
        </w:rPr>
        <w:instrText xml:space="preserve"> \* MERGEFORMAT </w:instrText>
      </w:r>
      <w:r w:rsidR="00D92484" w:rsidRPr="00D92484">
        <w:rPr>
          <w:rFonts w:eastAsia="Verdana"/>
          <w:u w:color="000000"/>
          <w:bdr w:val="nil"/>
        </w:rPr>
      </w:r>
      <w:r w:rsidR="00D92484" w:rsidRPr="00D92484">
        <w:rPr>
          <w:rFonts w:eastAsia="Verdana"/>
          <w:u w:color="000000"/>
          <w:bdr w:val="nil"/>
        </w:rPr>
        <w:fldChar w:fldCharType="separate"/>
      </w:r>
      <w:r w:rsidR="0098773C">
        <w:rPr>
          <w:rFonts w:eastAsia="Verdana"/>
          <w:u w:color="000000"/>
          <w:bdr w:val="nil"/>
        </w:rPr>
        <w:t>25.3</w:t>
      </w:r>
      <w:r w:rsidR="00D92484" w:rsidRPr="00D92484">
        <w:rPr>
          <w:rFonts w:eastAsia="Verdana"/>
          <w:u w:color="000000"/>
          <w:bdr w:val="nil"/>
        </w:rPr>
        <w:fldChar w:fldCharType="end"/>
      </w:r>
      <w:r w:rsidR="00D92484" w:rsidRPr="00D92484">
        <w:rPr>
          <w:rFonts w:eastAsia="Verdana"/>
          <w:u w:color="000000"/>
          <w:bdr w:val="nil"/>
        </w:rPr>
        <w:t xml:space="preserve"> </w:t>
      </w:r>
      <w:r w:rsidR="00964BD2" w:rsidRPr="00D92484">
        <w:rPr>
          <w:rFonts w:eastAsia="Verdana"/>
          <w:u w:color="000000"/>
          <w:bdr w:val="nil"/>
        </w:rPr>
        <w:t>této Zadávací dokumentace</w:t>
      </w:r>
      <w:r w:rsidRPr="00D92484">
        <w:rPr>
          <w:rFonts w:eastAsia="Verdana"/>
          <w:u w:color="000000"/>
          <w:bdr w:val="nil"/>
        </w:rPr>
        <w:t>,</w:t>
      </w:r>
      <w:r w:rsidRPr="006F2BE4">
        <w:rPr>
          <w:rFonts w:eastAsia="Verdana"/>
          <w:u w:color="000000"/>
          <w:bdr w:val="nil"/>
        </w:rPr>
        <w:t xml:space="preserve"> dopadají-li na</w:t>
      </w:r>
      <w:r w:rsidR="00D92484">
        <w:rPr>
          <w:rFonts w:eastAsia="Verdana"/>
          <w:u w:color="000000"/>
          <w:bdr w:val="nil"/>
        </w:rPr>
        <w:t> </w:t>
      </w:r>
      <w:r w:rsidRPr="006F2BE4">
        <w:rPr>
          <w:rFonts w:eastAsia="Verdana"/>
          <w:u w:color="000000"/>
          <w:bdr w:val="nil"/>
        </w:rPr>
        <w:t xml:space="preserve">vybraného dodavatele. Zadavatel vyzve vybraného dodavatele k poskytnutí součinnosti před uzavřením </w:t>
      </w:r>
      <w:r w:rsidR="00964BD2">
        <w:rPr>
          <w:rFonts w:eastAsia="Verdana"/>
          <w:u w:color="000000"/>
          <w:bdr w:val="nil"/>
        </w:rPr>
        <w:t>s</w:t>
      </w:r>
      <w:r w:rsidRPr="006F2BE4">
        <w:rPr>
          <w:rFonts w:eastAsia="Verdana"/>
          <w:u w:color="000000"/>
          <w:bdr w:val="nil"/>
        </w:rPr>
        <w:t>mlouvy ještě před oznámením rozhodnutí o výběru</w:t>
      </w:r>
      <w:r w:rsidR="00964BD2">
        <w:rPr>
          <w:rFonts w:eastAsia="Verdana"/>
          <w:u w:color="000000"/>
          <w:bdr w:val="nil"/>
        </w:rPr>
        <w:t xml:space="preserve"> </w:t>
      </w:r>
      <w:r w:rsidRPr="006F2BE4">
        <w:rPr>
          <w:rFonts w:eastAsia="Verdana"/>
          <w:u w:color="000000"/>
          <w:bdr w:val="nil"/>
        </w:rPr>
        <w:t>(</w:t>
      </w:r>
      <w:r w:rsidR="00E05B3C">
        <w:rPr>
          <w:rFonts w:eastAsia="Verdana"/>
          <w:u w:color="000000"/>
          <w:bdr w:val="nil"/>
        </w:rPr>
        <w:t>Z</w:t>
      </w:r>
      <w:r w:rsidR="00E05B3C" w:rsidRPr="006F2BE4">
        <w:rPr>
          <w:rFonts w:eastAsia="Verdana"/>
          <w:u w:color="000000"/>
          <w:bdr w:val="nil"/>
        </w:rPr>
        <w:t xml:space="preserve">adavatel </w:t>
      </w:r>
      <w:r w:rsidRPr="006F2BE4">
        <w:rPr>
          <w:rFonts w:eastAsia="Verdana"/>
          <w:u w:color="000000"/>
          <w:bdr w:val="nil"/>
        </w:rPr>
        <w:t>za vybraného dodavatele považuje dodavatele, jehož nabídka byla vyhodnocena jako nejv</w:t>
      </w:r>
      <w:r w:rsidR="00964BD2">
        <w:rPr>
          <w:rFonts w:eastAsia="Verdana"/>
          <w:u w:color="000000"/>
          <w:bdr w:val="nil"/>
        </w:rPr>
        <w:t>ý</w:t>
      </w:r>
      <w:r w:rsidRPr="006F2BE4">
        <w:rPr>
          <w:rFonts w:eastAsia="Verdana"/>
          <w:u w:color="000000"/>
          <w:bdr w:val="nil"/>
        </w:rPr>
        <w:t>hodnější, a to bez ohledu na to, zda byl výběr formálně oznámen či nikoli). Zadavatel po poskytnutí výše uvedené součinnosti oznámí výběr nejv</w:t>
      </w:r>
      <w:r w:rsidR="00964BD2">
        <w:rPr>
          <w:rFonts w:eastAsia="Verdana"/>
          <w:u w:color="000000"/>
          <w:bdr w:val="nil"/>
        </w:rPr>
        <w:t>ý</w:t>
      </w:r>
      <w:r w:rsidRPr="006F2BE4">
        <w:rPr>
          <w:rFonts w:eastAsia="Verdana"/>
          <w:u w:color="000000"/>
          <w:bdr w:val="nil"/>
        </w:rPr>
        <w:t>hodnější nabídky. V případě neposkytnutí této řádné součinnosti (nepředložení některého z požadovaných dokumentů vůbec nebo v</w:t>
      </w:r>
      <w:r w:rsidR="00964BD2">
        <w:rPr>
          <w:rFonts w:eastAsia="Verdana"/>
          <w:u w:color="000000"/>
          <w:bdr w:val="nil"/>
        </w:rPr>
        <w:t> </w:t>
      </w:r>
      <w:r w:rsidRPr="006F2BE4">
        <w:rPr>
          <w:rFonts w:eastAsia="Verdana"/>
          <w:u w:color="000000"/>
          <w:bdr w:val="nil"/>
        </w:rPr>
        <w:t xml:space="preserve">náležité podobě) </w:t>
      </w:r>
      <w:r w:rsidR="00964BD2">
        <w:rPr>
          <w:rFonts w:eastAsia="Verdana"/>
          <w:u w:color="000000"/>
          <w:bdr w:val="nil"/>
        </w:rPr>
        <w:t>Z</w:t>
      </w:r>
      <w:r w:rsidRPr="006F2BE4">
        <w:rPr>
          <w:rFonts w:eastAsia="Verdana"/>
          <w:u w:color="000000"/>
          <w:bdr w:val="nil"/>
        </w:rPr>
        <w:t xml:space="preserve">adavatel vyloučí vybraného dodavatele z účasti v zadávacím řízení a </w:t>
      </w:r>
      <w:r w:rsidR="00964BD2">
        <w:rPr>
          <w:rFonts w:eastAsia="Verdana"/>
          <w:u w:color="000000"/>
          <w:bdr w:val="nil"/>
        </w:rPr>
        <w:t>Z</w:t>
      </w:r>
      <w:r w:rsidRPr="006F2BE4">
        <w:rPr>
          <w:rFonts w:eastAsia="Verdana"/>
          <w:u w:color="000000"/>
          <w:bdr w:val="nil"/>
        </w:rPr>
        <w:t>adavatel může v</w:t>
      </w:r>
      <w:r w:rsidR="00D92484">
        <w:rPr>
          <w:rFonts w:eastAsia="Verdana"/>
          <w:u w:color="000000"/>
          <w:bdr w:val="nil"/>
        </w:rPr>
        <w:t> </w:t>
      </w:r>
      <w:r w:rsidRPr="006F2BE4">
        <w:rPr>
          <w:rFonts w:eastAsia="Verdana"/>
          <w:u w:color="000000"/>
          <w:bdr w:val="nil"/>
        </w:rPr>
        <w:t xml:space="preserve">souladu s § 125 odst. 1 ZZVZ uzavřít </w:t>
      </w:r>
      <w:r w:rsidR="00964BD2">
        <w:rPr>
          <w:rFonts w:eastAsia="Verdana"/>
          <w:u w:color="000000"/>
          <w:bdr w:val="nil"/>
        </w:rPr>
        <w:t>s</w:t>
      </w:r>
      <w:r w:rsidRPr="006F2BE4">
        <w:rPr>
          <w:rFonts w:eastAsia="Verdana"/>
          <w:u w:color="000000"/>
          <w:bdr w:val="nil"/>
        </w:rPr>
        <w:t>mlouvu s</w:t>
      </w:r>
      <w:r w:rsidR="00964BD2">
        <w:rPr>
          <w:rFonts w:eastAsia="Verdana"/>
          <w:u w:color="000000"/>
          <w:bdr w:val="nil"/>
        </w:rPr>
        <w:t> </w:t>
      </w:r>
      <w:r w:rsidRPr="006F2BE4">
        <w:rPr>
          <w:rFonts w:eastAsia="Verdana"/>
          <w:u w:color="000000"/>
          <w:bdr w:val="nil"/>
        </w:rPr>
        <w:t xml:space="preserve">účastníkem zadávacího řízení, který se umístil jako další v pořadí. </w:t>
      </w:r>
    </w:p>
    <w:p w14:paraId="0F8D3599" w14:textId="256F6165" w:rsidR="00964BD2" w:rsidRDefault="006F2BE4" w:rsidP="00964BD2">
      <w:pPr>
        <w:pStyle w:val="podlnek"/>
        <w:keepNext w:val="0"/>
        <w:keepLines w:val="0"/>
        <w:widowControl w:val="0"/>
        <w:jc w:val="both"/>
        <w:rPr>
          <w:rFonts w:eastAsia="Verdana"/>
          <w:u w:color="000000"/>
          <w:bdr w:val="nil"/>
        </w:rPr>
      </w:pPr>
      <w:r w:rsidRPr="006F2BE4">
        <w:rPr>
          <w:rFonts w:eastAsia="Verdana"/>
          <w:u w:color="000000"/>
          <w:bdr w:val="nil"/>
        </w:rPr>
        <w:t xml:space="preserve">Zadavatel upozorňuje, že je vázán § 211 odst. 3 ZZVZ stanovujícím povinnost písemné elektronické komunikace mezi </w:t>
      </w:r>
      <w:r w:rsidR="00E05B3C">
        <w:rPr>
          <w:rFonts w:eastAsia="Verdana"/>
          <w:u w:color="000000"/>
          <w:bdr w:val="nil"/>
        </w:rPr>
        <w:t>Z</w:t>
      </w:r>
      <w:r w:rsidR="00E05B3C" w:rsidRPr="006F2BE4">
        <w:rPr>
          <w:rFonts w:eastAsia="Verdana"/>
          <w:u w:color="000000"/>
          <w:bdr w:val="nil"/>
        </w:rPr>
        <w:t xml:space="preserve">adavatelem </w:t>
      </w:r>
      <w:r w:rsidRPr="006F2BE4">
        <w:rPr>
          <w:rFonts w:eastAsia="Verdana"/>
          <w:u w:color="000000"/>
          <w:bdr w:val="nil"/>
        </w:rPr>
        <w:t>a dodavatelem, která se</w:t>
      </w:r>
      <w:r w:rsidR="00964BD2">
        <w:rPr>
          <w:rFonts w:eastAsia="Verdana"/>
          <w:u w:color="000000"/>
          <w:bdr w:val="nil"/>
        </w:rPr>
        <w:t> </w:t>
      </w:r>
      <w:r w:rsidRPr="006F2BE4">
        <w:rPr>
          <w:rFonts w:eastAsia="Verdana"/>
          <w:u w:color="000000"/>
          <w:bdr w:val="nil"/>
        </w:rPr>
        <w:t>vztahuje na veškeré předkládané doklady, včetně dokladů předkládaných vybraným dodavatelem na základě výzvy dle § 122 odst. 3 a 5 ZZVZ. Originál nebo úředně ověřená kopie dokladu tedy musí být předložena elektronicky s</w:t>
      </w:r>
      <w:r w:rsidR="00964BD2">
        <w:rPr>
          <w:rFonts w:eastAsia="Verdana"/>
          <w:u w:color="000000"/>
          <w:bdr w:val="nil"/>
        </w:rPr>
        <w:t> </w:t>
      </w:r>
      <w:r w:rsidRPr="006F2BE4">
        <w:rPr>
          <w:rFonts w:eastAsia="Verdana"/>
          <w:u w:color="000000"/>
          <w:bdr w:val="nil"/>
        </w:rPr>
        <w:t>elektronickým podpisem nebo musí být z listinné podoby zkonvertována do</w:t>
      </w:r>
      <w:r w:rsidR="00964BD2">
        <w:rPr>
          <w:rFonts w:eastAsia="Verdana"/>
          <w:u w:color="000000"/>
          <w:bdr w:val="nil"/>
        </w:rPr>
        <w:t> </w:t>
      </w:r>
      <w:r w:rsidRPr="006F2BE4">
        <w:rPr>
          <w:rFonts w:eastAsia="Verdana"/>
          <w:u w:color="000000"/>
          <w:bdr w:val="nil"/>
        </w:rPr>
        <w:t>elektronické podoby. Originál bankovní či pojistné záruky musí být předložen elektronicky s elektronickým podpisem. Pokud originální doklady existují pouze v</w:t>
      </w:r>
      <w:r w:rsidR="00964BD2">
        <w:rPr>
          <w:rFonts w:eastAsia="Verdana"/>
          <w:u w:color="000000"/>
          <w:bdr w:val="nil"/>
        </w:rPr>
        <w:t> </w:t>
      </w:r>
      <w:r w:rsidRPr="006F2BE4">
        <w:rPr>
          <w:rFonts w:eastAsia="Verdana"/>
          <w:u w:color="000000"/>
          <w:bdr w:val="nil"/>
        </w:rPr>
        <w:t>listinné podobě, bude nutná jejich konverze do elektronické podoby v souladu s</w:t>
      </w:r>
      <w:r w:rsidR="00964BD2">
        <w:rPr>
          <w:rFonts w:eastAsia="Verdana"/>
          <w:u w:color="000000"/>
          <w:bdr w:val="nil"/>
        </w:rPr>
        <w:t> </w:t>
      </w:r>
      <w:r w:rsidRPr="006F2BE4">
        <w:rPr>
          <w:rFonts w:eastAsia="Verdana"/>
          <w:u w:color="000000"/>
          <w:bdr w:val="nil"/>
        </w:rPr>
        <w:t>§</w:t>
      </w:r>
      <w:r w:rsidR="00964BD2">
        <w:rPr>
          <w:rFonts w:eastAsia="Verdana"/>
          <w:u w:color="000000"/>
          <w:bdr w:val="nil"/>
        </w:rPr>
        <w:t> </w:t>
      </w:r>
      <w:r w:rsidRPr="006F2BE4">
        <w:rPr>
          <w:rFonts w:eastAsia="Verdana"/>
          <w:u w:color="000000"/>
          <w:bdr w:val="nil"/>
        </w:rPr>
        <w:t>22 zákona č. 300/2008 Sb., o elektronických úkonech a autorizované konverzi dokumentů, ve znění pozdějších předpisů (tento postup však nelze použít u bankovní</w:t>
      </w:r>
      <w:r w:rsidR="00964BD2">
        <w:rPr>
          <w:rFonts w:eastAsia="Verdana"/>
          <w:u w:color="000000"/>
          <w:bdr w:val="nil"/>
        </w:rPr>
        <w:t xml:space="preserve"> </w:t>
      </w:r>
      <w:r w:rsidR="00964BD2" w:rsidRPr="006F2BE4">
        <w:rPr>
          <w:rFonts w:eastAsia="Verdana"/>
          <w:u w:color="000000"/>
          <w:bdr w:val="nil"/>
        </w:rPr>
        <w:t>či pojistné</w:t>
      </w:r>
      <w:r w:rsidRPr="006F2BE4">
        <w:rPr>
          <w:rFonts w:eastAsia="Verdana"/>
          <w:u w:color="000000"/>
          <w:bdr w:val="nil"/>
        </w:rPr>
        <w:t xml:space="preserve"> záruky).</w:t>
      </w:r>
    </w:p>
    <w:p w14:paraId="4EABC6FC" w14:textId="3CF83423" w:rsidR="00964BD2" w:rsidRPr="00964BD2" w:rsidRDefault="00964BD2" w:rsidP="00964BD2">
      <w:pPr>
        <w:pStyle w:val="podlnek"/>
        <w:keepNext w:val="0"/>
        <w:keepLines w:val="0"/>
        <w:widowControl w:val="0"/>
        <w:jc w:val="both"/>
        <w:rPr>
          <w:rFonts w:eastAsia="Verdana"/>
          <w:u w:color="000000"/>
          <w:bdr w:val="nil"/>
        </w:rPr>
      </w:pPr>
      <w:bookmarkStart w:id="95" w:name="_Ref123572405"/>
      <w:r w:rsidRPr="00964BD2">
        <w:rPr>
          <w:rFonts w:eastAsia="Verdana"/>
          <w:u w:color="000000"/>
          <w:bdr w:val="nil"/>
        </w:rPr>
        <w:t xml:space="preserve">Vybraný dodavatel je </w:t>
      </w:r>
      <w:r w:rsidR="00B25046">
        <w:rPr>
          <w:rFonts w:eastAsia="Verdana"/>
          <w:u w:color="000000"/>
          <w:bdr w:val="nil"/>
        </w:rPr>
        <w:t xml:space="preserve">dále </w:t>
      </w:r>
      <w:r w:rsidRPr="00964BD2">
        <w:rPr>
          <w:rFonts w:eastAsia="Verdana"/>
          <w:u w:color="000000"/>
          <w:bdr w:val="nil"/>
        </w:rPr>
        <w:t xml:space="preserve">povinen na základě písemné výzvy jako podmínku pro uzavření </w:t>
      </w:r>
      <w:r>
        <w:rPr>
          <w:rFonts w:eastAsia="Verdana"/>
          <w:u w:color="000000"/>
          <w:bdr w:val="nil"/>
        </w:rPr>
        <w:t>s</w:t>
      </w:r>
      <w:r w:rsidRPr="00964BD2">
        <w:rPr>
          <w:rFonts w:eastAsia="Verdana"/>
          <w:u w:color="000000"/>
          <w:bdr w:val="nil"/>
        </w:rPr>
        <w:t xml:space="preserve">mlouvy poskytnout </w:t>
      </w:r>
      <w:r w:rsidR="00E05B3C">
        <w:rPr>
          <w:rFonts w:eastAsia="Verdana"/>
          <w:u w:color="000000"/>
          <w:bdr w:val="nil"/>
        </w:rPr>
        <w:t>Z</w:t>
      </w:r>
      <w:r w:rsidR="00E05B3C" w:rsidRPr="00964BD2">
        <w:rPr>
          <w:rFonts w:eastAsia="Verdana"/>
          <w:u w:color="000000"/>
          <w:bdr w:val="nil"/>
        </w:rPr>
        <w:t xml:space="preserve">adavateli </w:t>
      </w:r>
      <w:r w:rsidRPr="00964BD2">
        <w:rPr>
          <w:rFonts w:eastAsia="Verdana"/>
          <w:u w:color="000000"/>
          <w:bdr w:val="nil"/>
        </w:rPr>
        <w:t>řádnou součinnost, která spočívá zejména v předložení následujících dokumentů:</w:t>
      </w:r>
      <w:bookmarkEnd w:id="95"/>
    </w:p>
    <w:p w14:paraId="522F0BB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originálu bankovní nebo pojistné záruky za provedení díla ve výši stanovené v Příloze k nabídce a splňující požadavky stanovené v pod-článku 4.2 Zvláštních podmínek; bankovní nebo pojistnou záruku vybraný dodavatel předloží až po uplynutí lhůty ve smyslu § 246 ZZVZ, ve které zadavatel nesmí uzavřít smlouvu;</w:t>
      </w:r>
    </w:p>
    <w:p w14:paraId="71E21DDC"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lastRenderedPageBreak/>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AA076B6" w14:textId="77777777" w:rsidR="00964BD2" w:rsidRPr="00226719" w:rsidRDefault="00964BD2">
      <w:pPr>
        <w:pStyle w:val="Odstavecseseznamem"/>
        <w:numPr>
          <w:ilvl w:val="0"/>
          <w:numId w:val="21"/>
        </w:numPr>
        <w:ind w:left="1701"/>
        <w:jc w:val="both"/>
        <w:rPr>
          <w:u w:color="000000"/>
          <w:bdr w:val="nil"/>
        </w:rPr>
      </w:pPr>
      <w:r w:rsidRPr="00226719">
        <w:rPr>
          <w:u w:color="000000"/>
          <w:bdr w:val="nil"/>
        </w:rPr>
        <w:t>vybraným dodavatelem vyplněné Přílohy č. 3 Smlouvy o dílo s názvem Seznam poddodavatelů, a to ve formátu umožňujícím editaci;</w:t>
      </w:r>
    </w:p>
    <w:p w14:paraId="48F6EC46" w14:textId="3AD58FC3" w:rsidR="00964BD2" w:rsidRPr="00226719" w:rsidRDefault="00964BD2">
      <w:pPr>
        <w:pStyle w:val="Odstavecseseznamem"/>
        <w:numPr>
          <w:ilvl w:val="0"/>
          <w:numId w:val="21"/>
        </w:numPr>
        <w:ind w:left="1701"/>
        <w:jc w:val="both"/>
        <w:rPr>
          <w:u w:color="000000"/>
          <w:bdr w:val="nil"/>
        </w:rPr>
      </w:pPr>
      <w:r w:rsidRPr="00226719">
        <w:rPr>
          <w:u w:color="000000"/>
          <w:bdr w:val="nil"/>
        </w:rPr>
        <w:t>originálu nebo ověřené kopie smlouvy (či jiného dokumentu), v případě, že</w:t>
      </w:r>
      <w:r w:rsidR="00BE0F66" w:rsidRPr="00226719">
        <w:rPr>
          <w:u w:color="000000"/>
          <w:bdr w:val="nil"/>
        </w:rPr>
        <w:t> </w:t>
      </w:r>
      <w:r w:rsidRPr="00226719">
        <w:rPr>
          <w:u w:color="000000"/>
          <w:bdr w:val="nil"/>
        </w:rPr>
        <w:t>podalo nabídku více osob společně, ze které bude vyplývat, že všichni společníci jsou zavázáni společně a nerozdílně a jeden ze společníků bude určen jako vedoucí společník (</w:t>
      </w:r>
      <w:r w:rsidR="00BE0F66" w:rsidRPr="00226719">
        <w:rPr>
          <w:u w:color="000000"/>
          <w:bdr w:val="nil"/>
        </w:rPr>
        <w:t>v</w:t>
      </w:r>
      <w:r w:rsidRPr="00226719">
        <w:rPr>
          <w:u w:color="000000"/>
          <w:bdr w:val="nil"/>
        </w:rPr>
        <w:t xml:space="preserve">edoucí zhotovitel ve smyslu </w:t>
      </w:r>
      <w:r w:rsidR="00BE0F66" w:rsidRPr="00226719">
        <w:rPr>
          <w:u w:color="000000"/>
          <w:bdr w:val="nil"/>
        </w:rPr>
        <w:t>s</w:t>
      </w:r>
      <w:r w:rsidRPr="00226719">
        <w:rPr>
          <w:u w:color="000000"/>
          <w:bdr w:val="nil"/>
        </w:rPr>
        <w:t xml:space="preserve">mlouvy o dílo). Vedoucí společník musí být oprávněn ve věcech </w:t>
      </w:r>
      <w:r w:rsidR="00BE0F66" w:rsidRPr="00226719">
        <w:rPr>
          <w:u w:color="000000"/>
          <w:bdr w:val="nil"/>
        </w:rPr>
        <w:t>s</w:t>
      </w:r>
      <w:r w:rsidRPr="00226719">
        <w:rPr>
          <w:u w:color="000000"/>
          <w:bdr w:val="nil"/>
        </w:rPr>
        <w:t xml:space="preserve">mlouvy o dílo zastupovat každého ze společníků, jakož i všechny společníky společně, a být oprávněn rovněž za ně přijímat pokyny a platby od </w:t>
      </w:r>
      <w:r w:rsidR="00E05B3C">
        <w:rPr>
          <w:u w:color="000000"/>
          <w:bdr w:val="nil"/>
        </w:rPr>
        <w:t>Z</w:t>
      </w:r>
      <w:r w:rsidR="00E05B3C" w:rsidRPr="00226719">
        <w:rPr>
          <w:u w:color="000000"/>
          <w:bdr w:val="nil"/>
        </w:rPr>
        <w:t xml:space="preserve">adavatele </w:t>
      </w:r>
      <w:r w:rsidRPr="00226719">
        <w:rPr>
          <w:u w:color="000000"/>
          <w:bdr w:val="nil"/>
        </w:rPr>
        <w:t>(</w:t>
      </w:r>
      <w:r w:rsidR="00E05B3C">
        <w:rPr>
          <w:u w:color="000000"/>
          <w:bdr w:val="nil"/>
        </w:rPr>
        <w:t>O</w:t>
      </w:r>
      <w:r w:rsidR="00E05B3C" w:rsidRPr="00226719">
        <w:rPr>
          <w:u w:color="000000"/>
          <w:bdr w:val="nil"/>
        </w:rPr>
        <w:t xml:space="preserve">bjednatele </w:t>
      </w:r>
      <w:r w:rsidRPr="00226719">
        <w:rPr>
          <w:u w:color="000000"/>
          <w:bdr w:val="nil"/>
        </w:rPr>
        <w:t xml:space="preserve">ve smyslu </w:t>
      </w:r>
      <w:r w:rsidR="00E05B3C">
        <w:rPr>
          <w:u w:color="000000"/>
          <w:bdr w:val="nil"/>
        </w:rPr>
        <w:t>S</w:t>
      </w:r>
      <w:r w:rsidR="00E05B3C" w:rsidRPr="00226719">
        <w:rPr>
          <w:u w:color="000000"/>
          <w:bdr w:val="nil"/>
        </w:rPr>
        <w:t xml:space="preserve">mlouvy </w:t>
      </w:r>
      <w:r w:rsidRPr="00226719">
        <w:rPr>
          <w:u w:color="000000"/>
          <w:bdr w:val="nil"/>
        </w:rPr>
        <w:t>o dílo</w:t>
      </w:r>
      <w:r w:rsidR="00E05B3C">
        <w:rPr>
          <w:u w:color="000000"/>
          <w:bdr w:val="nil"/>
        </w:rPr>
        <w:t>,</w:t>
      </w:r>
      <w:r w:rsidR="00E05B3C" w:rsidRPr="00E05B3C">
        <w:t xml:space="preserve"> </w:t>
      </w:r>
      <w:r w:rsidR="00E05B3C">
        <w:t>Smlouvy o poskytování služeb pro ETCS a Smlouvy o poskytování služeb pro provozní aplikaci</w:t>
      </w:r>
      <w:r w:rsidRPr="00226719">
        <w:rPr>
          <w:u w:color="000000"/>
          <w:bdr w:val="nil"/>
        </w:rPr>
        <w:t xml:space="preserve">). Vystavovat daňové </w:t>
      </w:r>
      <w:r w:rsidR="00BE0F66" w:rsidRPr="00226719">
        <w:rPr>
          <w:u w:color="000000"/>
          <w:bdr w:val="nil"/>
        </w:rPr>
        <w:t>doklady – faktury</w:t>
      </w:r>
      <w:r w:rsidRPr="00226719">
        <w:rPr>
          <w:u w:color="000000"/>
          <w:bdr w:val="nil"/>
        </w:rPr>
        <w:t xml:space="preserve"> je povinen pouze vedoucí společník. Na daňovém dokladu bude uveden (identifikován) vedoucí společník jako osoba uskutečňující ekonomickou činnost jako poskytovatel služby v souladu se zákonem č. 235/2004 Sb.</w:t>
      </w:r>
      <w:r w:rsidR="00BE0F66" w:rsidRPr="00226719">
        <w:rPr>
          <w:u w:color="000000"/>
          <w:bdr w:val="nil"/>
        </w:rPr>
        <w:t>,</w:t>
      </w:r>
      <w:r w:rsidRPr="00226719">
        <w:rPr>
          <w:u w:color="000000"/>
          <w:bdr w:val="nil"/>
        </w:rPr>
        <w:t xml:space="preserve"> o dani z přidané hodnoty, ve</w:t>
      </w:r>
      <w:r w:rsidR="00BE0F66" w:rsidRPr="00226719">
        <w:rPr>
          <w:u w:color="000000"/>
          <w:bdr w:val="nil"/>
        </w:rPr>
        <w:t> </w:t>
      </w:r>
      <w:r w:rsidRPr="00226719">
        <w:rPr>
          <w:u w:color="000000"/>
          <w:bdr w:val="nil"/>
        </w:rPr>
        <w:t>znění pozdějších předpisů. Zmocnění vedoucího společníka musí být ve</w:t>
      </w:r>
      <w:r w:rsidR="00BE0F66" w:rsidRPr="00226719">
        <w:rPr>
          <w:u w:color="000000"/>
          <w:bdr w:val="nil"/>
        </w:rPr>
        <w:t> s</w:t>
      </w:r>
      <w:r w:rsidRPr="00226719">
        <w:rPr>
          <w:u w:color="000000"/>
          <w:bdr w:val="nil"/>
        </w:rPr>
        <w:t>mlouvě či jiném dokumentu obsaženo;</w:t>
      </w:r>
    </w:p>
    <w:p w14:paraId="43D31032" w14:textId="5A350C08" w:rsidR="00964BD2" w:rsidRPr="00226719" w:rsidRDefault="00964BD2">
      <w:pPr>
        <w:pStyle w:val="Odstavecseseznamem"/>
        <w:numPr>
          <w:ilvl w:val="0"/>
          <w:numId w:val="21"/>
        </w:numPr>
        <w:ind w:left="1701"/>
        <w:jc w:val="both"/>
        <w:rPr>
          <w:u w:color="000000"/>
          <w:bdr w:val="nil"/>
        </w:rPr>
      </w:pPr>
      <w:r w:rsidRPr="00226719">
        <w:rPr>
          <w:u w:color="000000"/>
          <w:bdr w:val="nil"/>
        </w:rPr>
        <w:t>originálů nebo ověřených kopií písemných závazků poddodavatelů uvedených v Příloze č. 3 Smlouvy o dílo s názvem Seznam poddodavatelů, kteří se budou podílet na plnění veřejné zakázky, tzn. i těch poddodavatelů, prostřednictvím kterých vybraný dodavatel neprokazuje splnění části kvalifikace. Z</w:t>
      </w:r>
      <w:r w:rsidR="00BE0F66" w:rsidRPr="00226719">
        <w:rPr>
          <w:u w:color="000000"/>
          <w:bdr w:val="nil"/>
        </w:rPr>
        <w:t> </w:t>
      </w:r>
      <w:r w:rsidRPr="00226719">
        <w:rPr>
          <w:u w:color="000000"/>
          <w:bdr w:val="nil"/>
        </w:rPr>
        <w:t>předložených dokumentů musí být patrné, že poddodavatelé uvedení v</w:t>
      </w:r>
      <w:r w:rsidR="00BE0F66" w:rsidRPr="00226719">
        <w:rPr>
          <w:u w:color="000000"/>
          <w:bdr w:val="nil"/>
        </w:rPr>
        <w:t> </w:t>
      </w:r>
      <w:r w:rsidRPr="00226719">
        <w:rPr>
          <w:u w:color="000000"/>
          <w:bdr w:val="nil"/>
        </w:rPr>
        <w:t>Příloze č. 3 Smlouvy o dílo souhlasí se svým budoucím zapojením do plnění předmětu veřejné zakázky a jsou připraveni své konkrétně specifikované plnění poskytnout;</w:t>
      </w:r>
    </w:p>
    <w:p w14:paraId="1321350B" w14:textId="19E6812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smlouvy uzavřené s výrobcem nebo dodavatelem zabezpečovacího zařízení, sdělovacího zařízení, zařízení elektrotechniky a energetiky či jednostranného vyjádření závazku výrobce nebo dodavatele tohoto zařízení ve smyslu čl. </w:t>
      </w:r>
      <w:r w:rsidR="00B25046" w:rsidRPr="00226719">
        <w:rPr>
          <w:u w:color="000000"/>
          <w:bdr w:val="nil"/>
        </w:rPr>
        <w:fldChar w:fldCharType="begin"/>
      </w:r>
      <w:r w:rsidR="00B25046" w:rsidRPr="00226719">
        <w:rPr>
          <w:u w:color="000000"/>
          <w:bdr w:val="nil"/>
        </w:rPr>
        <w:instrText xml:space="preserve"> REF _Ref125575368 \r \h </w:instrText>
      </w:r>
      <w:r w:rsidR="00226719">
        <w:rPr>
          <w:u w:color="000000"/>
          <w:bdr w:val="nil"/>
        </w:rPr>
        <w:instrText xml:space="preserve"> \* MERGEFORMAT </w:instrText>
      </w:r>
      <w:r w:rsidR="00B25046" w:rsidRPr="00226719">
        <w:rPr>
          <w:u w:color="000000"/>
          <w:bdr w:val="nil"/>
        </w:rPr>
      </w:r>
      <w:r w:rsidR="00B25046" w:rsidRPr="00226719">
        <w:rPr>
          <w:u w:color="000000"/>
          <w:bdr w:val="nil"/>
        </w:rPr>
        <w:fldChar w:fldCharType="separate"/>
      </w:r>
      <w:r w:rsidR="0098773C">
        <w:rPr>
          <w:u w:color="000000"/>
          <w:bdr w:val="nil"/>
        </w:rPr>
        <w:t>17.7.9</w:t>
      </w:r>
      <w:r w:rsidR="00B25046" w:rsidRPr="00226719">
        <w:rPr>
          <w:u w:color="000000"/>
          <w:bdr w:val="nil"/>
        </w:rPr>
        <w:fldChar w:fldCharType="end"/>
      </w:r>
      <w:r w:rsidRPr="00226719">
        <w:rPr>
          <w:u w:color="000000"/>
          <w:bdr w:val="nil"/>
        </w:rPr>
        <w:t xml:space="preserve"> </w:t>
      </w:r>
      <w:r w:rsidR="00B25046" w:rsidRPr="00226719">
        <w:rPr>
          <w:u w:color="000000"/>
          <w:bdr w:val="nil"/>
        </w:rPr>
        <w:t>této Zadávací dokumentace</w:t>
      </w:r>
      <w:r w:rsidRPr="00226719">
        <w:rPr>
          <w:u w:color="000000"/>
          <w:bdr w:val="nil"/>
        </w:rPr>
        <w:t xml:space="preserve">, nebude-li dodavatel současně i výrobcem nebo dodavatelem tohoto zařízení, kterými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dodavatel schopen toto zařízení odborně sestavit a namontovat; </w:t>
      </w:r>
    </w:p>
    <w:p w14:paraId="7BFCA987" w14:textId="15423D79"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FA63C1">
        <w:rPr>
          <w:u w:color="000000"/>
          <w:bdr w:val="nil"/>
        </w:rPr>
        <w:t xml:space="preserve">resp. pro vedoucího elektrotechnika dle § 7 nařízení vlády č. 194/2022 Sb., o požadavcích na odbornou způsobilost k výkonu činnosti na elektrických zařízeních a na odbornou způsobilost v elektrotechnice, </w:t>
      </w:r>
      <w:r w:rsidRPr="00226719">
        <w:rPr>
          <w:u w:color="000000"/>
          <w:bdr w:val="nil"/>
        </w:rPr>
        <w:t xml:space="preserve">nebo dokladu o elektrotechnické kvalifikaci při činnostech na </w:t>
      </w:r>
      <w:r w:rsidR="00523889">
        <w:rPr>
          <w:u w:color="000000"/>
          <w:bdr w:val="nil"/>
        </w:rPr>
        <w:t xml:space="preserve">vyhrazených </w:t>
      </w:r>
      <w:r w:rsidRPr="00226719">
        <w:rPr>
          <w:u w:color="000000"/>
          <w:bdr w:val="nil"/>
        </w:rP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2700ABA3" w14:textId="1B94B70B" w:rsidR="00964BD2" w:rsidRPr="00226719" w:rsidRDefault="00964BD2">
      <w:pPr>
        <w:pStyle w:val="Odstavecseseznamem"/>
        <w:numPr>
          <w:ilvl w:val="0"/>
          <w:numId w:val="21"/>
        </w:numPr>
        <w:ind w:left="1701"/>
        <w:jc w:val="both"/>
        <w:rPr>
          <w:u w:color="000000"/>
          <w:bdr w:val="nil"/>
        </w:rPr>
      </w:pPr>
      <w:r w:rsidRPr="00226719">
        <w:rPr>
          <w:u w:color="000000"/>
          <w:bdr w:val="nil"/>
        </w:rPr>
        <w:t xml:space="preserve">originálu nebo ověřené kopie dokladu o elektrotechnické kvalifikaci při činnostech na určených technických zařízeních dle vyhlášky č. 100/1995 Sb., kterou se stanoví podmínky pro provoz, konstrukci a výrobu určených </w:t>
      </w:r>
      <w:r w:rsidRPr="00226719">
        <w:rPr>
          <w:u w:color="000000"/>
          <w:bdr w:val="nil"/>
        </w:rPr>
        <w:lastRenderedPageBreak/>
        <w:t xml:space="preserve">technických zařízení a jejich konkretizace, ve znění pozdějších předpisů. Kvalifikace je určena Přílohou č. 4 této vyhlášky, dle čl. </w:t>
      </w:r>
      <w:r w:rsidR="00BE0F66" w:rsidRPr="00226719">
        <w:rPr>
          <w:u w:color="000000"/>
          <w:bdr w:val="nil"/>
        </w:rPr>
        <w:t>8c – v</w:t>
      </w:r>
      <w:r w:rsidRPr="00226719">
        <w:rPr>
          <w:u w:color="000000"/>
          <w:bdr w:val="nil"/>
        </w:rPr>
        <w:t xml:space="preserve"> rozsahu projektování UTZ/E;</w:t>
      </w:r>
    </w:p>
    <w:p w14:paraId="5FC54EF9" w14:textId="63B3C127" w:rsidR="00964BD2" w:rsidRPr="00964BD2" w:rsidRDefault="00964BD2">
      <w:pPr>
        <w:pStyle w:val="Odstavecseseznamem"/>
        <w:numPr>
          <w:ilvl w:val="0"/>
          <w:numId w:val="21"/>
        </w:numPr>
        <w:ind w:left="1701"/>
        <w:jc w:val="both"/>
        <w:rPr>
          <w:u w:color="000000"/>
          <w:bdr w:val="nil"/>
        </w:rPr>
      </w:pPr>
      <w:r w:rsidRPr="00226719">
        <w:rPr>
          <w:u w:color="000000"/>
          <w:bdr w:val="nil"/>
        </w:rPr>
        <w:t>originálu nebo ověřené kopie pověření Ministerstva dopravy ČR k provádění technických prohlídek a zkoušek určených technických zařízení (UTZ) dle § 47 odst. 4 zákona č. 266/1994 Sb., o drahách, ve znění pozdějších předpisů, a</w:t>
      </w:r>
      <w:r w:rsidR="00BE0F66" w:rsidRPr="00226719">
        <w:rPr>
          <w:u w:color="000000"/>
          <w:bdr w:val="nil"/>
        </w:rPr>
        <w:t> </w:t>
      </w:r>
      <w:r w:rsidRPr="00226719">
        <w:rPr>
          <w:u w:color="000000"/>
          <w:bdr w:val="nil"/>
        </w:rPr>
        <w:t>to elektrických UTZ železničních drah v rozsahu:</w:t>
      </w:r>
      <w:r w:rsidRPr="00964BD2">
        <w:rPr>
          <w:u w:color="000000"/>
          <w:bdr w:val="nil"/>
        </w:rPr>
        <w:t xml:space="preserve"> </w:t>
      </w:r>
    </w:p>
    <w:p w14:paraId="2F73A097" w14:textId="41B9B89F"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elektrické sítě drah a elektrické rozvody drah,</w:t>
      </w:r>
    </w:p>
    <w:p w14:paraId="01E49D8C" w14:textId="7E14405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elektrická rozvodná zařízení drah a elektrické stanice drah,</w:t>
      </w:r>
    </w:p>
    <w:p w14:paraId="3A7CAB6C" w14:textId="69F4BEE3"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zabezpečovací zařízení, jehož elektrické obvody plní funkci přímého zajišťování bezpečnosti drážní dopravy,</w:t>
      </w:r>
    </w:p>
    <w:p w14:paraId="5BC9247A" w14:textId="6D4C0BB7"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náhradní zdroje elektrické energie pro provozování dráhy,</w:t>
      </w:r>
    </w:p>
    <w:p w14:paraId="4E894FC9" w14:textId="1ED7F69B" w:rsidR="00964BD2" w:rsidRPr="00964BD2" w:rsidRDefault="00964BD2" w:rsidP="00BE0F66">
      <w:pPr>
        <w:pStyle w:val="podlnek"/>
        <w:numPr>
          <w:ilvl w:val="0"/>
          <w:numId w:val="0"/>
        </w:numPr>
        <w:spacing w:before="0"/>
        <w:ind w:left="2127" w:hanging="284"/>
        <w:jc w:val="both"/>
        <w:rPr>
          <w:rFonts w:eastAsia="Verdana"/>
          <w:u w:color="000000"/>
          <w:bdr w:val="nil"/>
        </w:rPr>
      </w:pPr>
      <w:r w:rsidRPr="00964BD2">
        <w:rPr>
          <w:rFonts w:eastAsia="Verdana"/>
          <w:u w:color="000000"/>
          <w:bdr w:val="nil"/>
        </w:rPr>
        <w:t xml:space="preserve">- </w:t>
      </w:r>
      <w:r w:rsidRPr="00964BD2">
        <w:rPr>
          <w:rFonts w:eastAsia="Verdana"/>
          <w:u w:color="000000"/>
          <w:bdr w:val="nil"/>
        </w:rPr>
        <w:tab/>
        <w:t>silnoproudá zařízení drážní zabezpečovací, sdělovací, požární, signalizační a výpočetní techniky.</w:t>
      </w:r>
    </w:p>
    <w:p w14:paraId="335D6508" w14:textId="408738AD" w:rsidR="00A71474" w:rsidRPr="00A71474" w:rsidRDefault="00A71474" w:rsidP="00547602">
      <w:pPr>
        <w:pStyle w:val="podlnek"/>
        <w:keepNext w:val="0"/>
        <w:keepLines w:val="0"/>
        <w:widowControl w:val="0"/>
        <w:jc w:val="both"/>
        <w:rPr>
          <w:rFonts w:eastAsia="Verdana"/>
          <w:u w:color="000000"/>
          <w:bdr w:val="nil"/>
        </w:rPr>
      </w:pPr>
      <w:bookmarkStart w:id="96" w:name="_Ref123572506"/>
      <w:r w:rsidRPr="00A71474">
        <w:rPr>
          <w:rFonts w:eastAsia="Verdana"/>
          <w:u w:color="000000"/>
          <w:bdr w:val="nil"/>
        </w:rPr>
        <w:t xml:space="preserve">U vybraného dodavatele, je-li českou právnickou osobou, </w:t>
      </w:r>
      <w:r w:rsidR="006F2BE4">
        <w:rPr>
          <w:rFonts w:eastAsia="Verdana"/>
          <w:u w:color="000000"/>
          <w:bdr w:val="nil"/>
        </w:rPr>
        <w:t>Z</w:t>
      </w:r>
      <w:r w:rsidRPr="00A71474">
        <w:rPr>
          <w:rFonts w:eastAsia="Verdana"/>
          <w:u w:color="000000"/>
          <w:bdr w:val="nil"/>
        </w:rPr>
        <w:t>adavatel zjistí údaje o</w:t>
      </w:r>
      <w:r w:rsidR="006F2BE4">
        <w:rPr>
          <w:rFonts w:eastAsia="Verdana"/>
          <w:u w:color="000000"/>
          <w:bdr w:val="nil"/>
        </w:rPr>
        <w:t> </w:t>
      </w:r>
      <w:r w:rsidRPr="00A71474">
        <w:rPr>
          <w:rFonts w:eastAsia="Verdana"/>
          <w:u w:color="000000"/>
          <w:bdr w:val="nil"/>
        </w:rPr>
        <w:t xml:space="preserve">jeho skutečném majiteli podle zákona upravujícího evidenci skutečných majitelů (dále jen </w:t>
      </w:r>
      <w:r w:rsidRPr="00547602">
        <w:rPr>
          <w:rFonts w:eastAsia="Verdana"/>
          <w:b/>
          <w:i/>
          <w:u w:color="000000"/>
          <w:bdr w:val="nil"/>
        </w:rPr>
        <w:t>"skutečný majitel"</w:t>
      </w:r>
      <w:r w:rsidRPr="00A71474">
        <w:rPr>
          <w:rFonts w:eastAsia="Verdana"/>
          <w:u w:color="000000"/>
          <w:bdr w:val="nil"/>
        </w:rPr>
        <w:t xml:space="preserve">) z evidence skutečných majitelů podle téhož zákona (dále jen </w:t>
      </w:r>
      <w:r w:rsidRPr="00547602">
        <w:rPr>
          <w:rFonts w:eastAsia="Verdana"/>
          <w:b/>
          <w:i/>
          <w:u w:color="000000"/>
          <w:bdr w:val="nil"/>
        </w:rPr>
        <w:t>"evidence skutečných majitelů"</w:t>
      </w:r>
      <w:r w:rsidRPr="00A71474">
        <w:rPr>
          <w:rFonts w:eastAsia="Verdana"/>
          <w:u w:color="000000"/>
          <w:bdr w:val="nil"/>
        </w:rPr>
        <w:t xml:space="preserve">). Vybraného dodavatele, je-li zahraniční právnickou osobou, </w:t>
      </w:r>
      <w:r w:rsidR="006F2BE4">
        <w:rPr>
          <w:rFonts w:eastAsia="Verdana"/>
          <w:u w:color="000000"/>
          <w:bdr w:val="nil"/>
        </w:rPr>
        <w:t>Z</w:t>
      </w:r>
      <w:r w:rsidRPr="00A71474">
        <w:rPr>
          <w:rFonts w:eastAsia="Verdana"/>
          <w:u w:color="000000"/>
          <w:bdr w:val="nil"/>
        </w:rPr>
        <w:t>adavatel vyzve k předložení výpisu ze zahraniční evidence obdobné evidenci skutečných majitelů nebo, není-li takové evidence,</w:t>
      </w:r>
      <w:bookmarkEnd w:id="96"/>
      <w:r w:rsidRPr="00A71474">
        <w:rPr>
          <w:rFonts w:eastAsia="Verdana"/>
          <w:u w:color="000000"/>
          <w:bdr w:val="nil"/>
        </w:rPr>
        <w:t xml:space="preserve"> </w:t>
      </w:r>
    </w:p>
    <w:p w14:paraId="239E6BDA" w14:textId="7A719A2D" w:rsidR="00A71474" w:rsidRPr="00F4452B" w:rsidRDefault="00A71474" w:rsidP="008B1A8C">
      <w:pPr>
        <w:pStyle w:val="podlnek"/>
        <w:numPr>
          <w:ilvl w:val="0"/>
          <w:numId w:val="0"/>
        </w:numPr>
        <w:ind w:left="1134"/>
        <w:jc w:val="both"/>
        <w:rPr>
          <w:rFonts w:eastAsia="Verdana"/>
          <w:u w:color="000000"/>
          <w:bdr w:val="nil"/>
        </w:rPr>
      </w:pPr>
      <w:r w:rsidRPr="00F4452B">
        <w:rPr>
          <w:rFonts w:eastAsia="Verdana"/>
          <w:u w:color="000000"/>
          <w:bdr w:val="nil"/>
        </w:rPr>
        <w:t>a) ke sdělení identifikačních údajů všech osob, které jsou jeho skutečným majitelem,</w:t>
      </w:r>
      <w:r w:rsidR="008B1A8C">
        <w:rPr>
          <w:rFonts w:eastAsia="Verdana"/>
          <w:u w:color="000000"/>
          <w:bdr w:val="nil"/>
        </w:rPr>
        <w:t xml:space="preserve"> </w:t>
      </w:r>
      <w:r w:rsidRPr="00F4452B">
        <w:rPr>
          <w:rFonts w:eastAsia="Verdana"/>
          <w:u w:color="000000"/>
          <w:bdr w:val="nil"/>
        </w:rPr>
        <w:t xml:space="preserve">a </w:t>
      </w:r>
    </w:p>
    <w:p w14:paraId="0F9C4AF0" w14:textId="77777777" w:rsidR="00A71474" w:rsidRPr="00F4452B" w:rsidRDefault="00A71474" w:rsidP="00A71474">
      <w:pPr>
        <w:pStyle w:val="podlnek"/>
        <w:numPr>
          <w:ilvl w:val="0"/>
          <w:numId w:val="0"/>
        </w:numPr>
        <w:ind w:left="1134"/>
        <w:jc w:val="both"/>
        <w:rPr>
          <w:rFonts w:eastAsia="Verdana"/>
          <w:u w:color="000000"/>
          <w:bdr w:val="nil"/>
        </w:rPr>
      </w:pPr>
      <w:r w:rsidRPr="00F4452B">
        <w:rPr>
          <w:rFonts w:eastAsia="Verdana"/>
          <w:u w:color="000000"/>
          <w:bdr w:val="nil"/>
        </w:rPr>
        <w:t xml:space="preserve">b) k předložení dokladů, z nichž vyplývá vztah všech osob podle předchozího písmene a) k dodavateli; těmito doklady jsou zejména: </w:t>
      </w:r>
    </w:p>
    <w:p w14:paraId="79F38A43"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výpis ze zahraniční evidence obdobné veřejnému rejstříku, </w:t>
      </w:r>
    </w:p>
    <w:p w14:paraId="0F0C2B92"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seznam akcionářů, </w:t>
      </w:r>
    </w:p>
    <w:p w14:paraId="60F043FF"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xml:space="preserve">- rozhodnutí statutárního orgánu o vyplacení podílu na zisku, </w:t>
      </w:r>
    </w:p>
    <w:p w14:paraId="7C6D842B" w14:textId="77777777" w:rsidR="00A71474" w:rsidRPr="00F4452B" w:rsidRDefault="00A71474" w:rsidP="008B1A8C">
      <w:pPr>
        <w:pStyle w:val="podlnek"/>
        <w:numPr>
          <w:ilvl w:val="0"/>
          <w:numId w:val="0"/>
        </w:numPr>
        <w:spacing w:before="0"/>
        <w:ind w:left="1134"/>
        <w:jc w:val="both"/>
        <w:rPr>
          <w:rFonts w:eastAsia="Verdana"/>
          <w:u w:color="000000"/>
          <w:bdr w:val="nil"/>
        </w:rPr>
      </w:pPr>
      <w:r w:rsidRPr="00F4452B">
        <w:rPr>
          <w:rFonts w:eastAsia="Verdana"/>
          <w:u w:color="000000"/>
          <w:bdr w:val="nil"/>
        </w:rPr>
        <w:t>- společenská smlouva, zakladatelská listina nebo stanovy.</w:t>
      </w:r>
    </w:p>
    <w:p w14:paraId="10747377" w14:textId="2C9E7AA6" w:rsidR="00A71474" w:rsidRDefault="00A71474" w:rsidP="00547602">
      <w:pPr>
        <w:pStyle w:val="podlnek"/>
        <w:numPr>
          <w:ilvl w:val="0"/>
          <w:numId w:val="0"/>
        </w:numPr>
        <w:ind w:left="1134"/>
        <w:jc w:val="both"/>
        <w:rPr>
          <w:rFonts w:eastAsia="Verdana"/>
          <w:u w:color="000000"/>
          <w:bdr w:val="nil"/>
        </w:rPr>
      </w:pPr>
      <w:r w:rsidRPr="00F4452B">
        <w:rPr>
          <w:rFonts w:eastAsia="Verdana"/>
          <w:u w:color="000000"/>
          <w:bdr w:val="nil"/>
        </w:rPr>
        <w:t>Zadavatel vyloučí vybraného dodavatele, je-li českou právnickou osobou, která má skutečného majitele, pokud nebylo možné zjistit údaje o jeho skutečném majiteli z</w:t>
      </w:r>
      <w:r w:rsidR="008B1A8C">
        <w:rPr>
          <w:rFonts w:eastAsia="Verdana"/>
          <w:u w:color="000000"/>
          <w:bdr w:val="nil"/>
        </w:rPr>
        <w:t> </w:t>
      </w:r>
      <w:r w:rsidRPr="00F4452B">
        <w:rPr>
          <w:rFonts w:eastAsia="Verdana"/>
          <w:u w:color="000000"/>
          <w:bdr w:val="nil"/>
        </w:rPr>
        <w:t>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rFonts w:eastAsia="Verdana"/>
          <w:u w:color="000000"/>
          <w:bdr w:val="nil"/>
        </w:rPr>
        <w:t xml:space="preserve"> dle tohoto odstavce.</w:t>
      </w:r>
    </w:p>
    <w:p w14:paraId="1EA68757" w14:textId="77777777" w:rsidR="00DA730F" w:rsidRPr="00551A6B" w:rsidRDefault="00DA730F" w:rsidP="00B52143">
      <w:pPr>
        <w:pStyle w:val="Normlnodstavec"/>
        <w:keepNext w:val="0"/>
        <w:ind w:left="567"/>
        <w:jc w:val="both"/>
        <w:rPr>
          <w:b/>
        </w:rPr>
      </w:pPr>
      <w:bookmarkStart w:id="97" w:name="_Ref123572542"/>
      <w:r w:rsidRPr="00551A6B">
        <w:rPr>
          <w:b/>
        </w:rPr>
        <w:t>Další podmínky Zadavatele pro uzavření smlouvy (§ 104 ZZVZ)</w:t>
      </w:r>
      <w:bookmarkEnd w:id="97"/>
    </w:p>
    <w:p w14:paraId="0544D9B3" w14:textId="500B2ABC" w:rsidR="00DA730F" w:rsidRPr="00DA730F" w:rsidRDefault="00DA730F" w:rsidP="00DA730F">
      <w:pPr>
        <w:pStyle w:val="podlnek"/>
        <w:keepNext w:val="0"/>
        <w:keepLines w:val="0"/>
        <w:widowControl w:val="0"/>
        <w:jc w:val="both"/>
        <w:rPr>
          <w:rFonts w:eastAsia="Verdana"/>
        </w:rPr>
      </w:pPr>
      <w:r w:rsidRPr="00551A6B">
        <w:rPr>
          <w:rFonts w:eastAsia="Verdana"/>
          <w:u w:color="000000"/>
          <w:bdr w:val="nil"/>
        </w:rPr>
        <w:t>Vybraný dodavatel je povinen Zadavateli na písemnou výzvu učiněnou dle § 122 odst. 3 písm. b) ZVZZ předložit</w:t>
      </w:r>
      <w:r>
        <w:rPr>
          <w:rFonts w:eastAsia="Verdana"/>
          <w:u w:color="000000"/>
          <w:bdr w:val="nil"/>
        </w:rPr>
        <w:t xml:space="preserve"> níže uvedené dokumenty.</w:t>
      </w:r>
    </w:p>
    <w:p w14:paraId="289EFBC0" w14:textId="0FDB0AA1" w:rsidR="00DA730F" w:rsidRPr="00D92484" w:rsidRDefault="008B1A8C" w:rsidP="00DA730F">
      <w:pPr>
        <w:pStyle w:val="podlnek"/>
        <w:keepNext w:val="0"/>
        <w:keepLines w:val="0"/>
        <w:widowControl w:val="0"/>
        <w:jc w:val="both"/>
        <w:rPr>
          <w:rFonts w:eastAsia="Verdana"/>
        </w:rPr>
      </w:pPr>
      <w:r w:rsidRPr="00D92484">
        <w:rPr>
          <w:rFonts w:eastAsia="Verdana"/>
          <w:u w:color="000000"/>
          <w:bdr w:val="nil"/>
        </w:rPr>
        <w:t xml:space="preserve">Za účelem splnění povinností dle § 4b zákona o střetu zájmů Zadavatel bude postupovat podle tohoto článku Zadávací dokumentace obdobně i při zjišťování údajů o skutečném majiteli u všech poddodavatelů, prostřednictvím nichž vybraný dodavatel prokazuje kvalifikaci. V souvislosti s požadavky dle § 4b zákona o střetu zájmů si </w:t>
      </w:r>
      <w:r w:rsidR="00E05B3C">
        <w:rPr>
          <w:rFonts w:eastAsia="Verdana"/>
          <w:u w:color="000000"/>
          <w:bdr w:val="nil"/>
        </w:rPr>
        <w:t>Z</w:t>
      </w:r>
      <w:r w:rsidR="00E05B3C" w:rsidRPr="00D92484">
        <w:rPr>
          <w:rFonts w:eastAsia="Verdana"/>
          <w:u w:color="000000"/>
          <w:bdr w:val="nil"/>
        </w:rPr>
        <w:t xml:space="preserve">adavatel </w:t>
      </w:r>
      <w:r w:rsidRPr="00D92484">
        <w:rPr>
          <w:rFonts w:eastAsia="Verdana"/>
          <w:u w:color="000000"/>
          <w:bdr w:val="nil"/>
        </w:rPr>
        <w:t xml:space="preserve">dále vyhrazuje právo vyzvat vybraného dodavatele k předložení dalších dokladů a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w:t>
      </w:r>
      <w:r w:rsidR="00DA730F" w:rsidRPr="00D92484">
        <w:rPr>
          <w:rFonts w:eastAsia="Verdana"/>
          <w:u w:color="000000"/>
          <w:bdr w:val="nil"/>
        </w:rPr>
        <w:t>Z</w:t>
      </w:r>
      <w:r w:rsidRPr="00D92484">
        <w:rPr>
          <w:rFonts w:eastAsia="Verdana"/>
          <w:u w:color="000000"/>
          <w:bdr w:val="nil"/>
        </w:rPr>
        <w:t xml:space="preserve">adavatelem dle tohoto článku, nebo zjistil-li </w:t>
      </w:r>
      <w:r w:rsidR="00DA730F" w:rsidRPr="00D92484">
        <w:rPr>
          <w:rFonts w:eastAsia="Verdana"/>
          <w:u w:color="000000"/>
          <w:bdr w:val="nil"/>
        </w:rPr>
        <w:t>Z</w:t>
      </w:r>
      <w:r w:rsidRPr="00D92484">
        <w:rPr>
          <w:rFonts w:eastAsia="Verdana"/>
          <w:u w:color="000000"/>
          <w:bdr w:val="nil"/>
        </w:rPr>
        <w:t>adavatel, že došlo k</w:t>
      </w:r>
      <w:r w:rsidR="00DA730F" w:rsidRPr="00D92484">
        <w:rPr>
          <w:rFonts w:eastAsia="Verdana"/>
          <w:u w:color="000000"/>
          <w:bdr w:val="nil"/>
        </w:rPr>
        <w:t> </w:t>
      </w:r>
      <w:r w:rsidRPr="00D92484">
        <w:rPr>
          <w:rFonts w:eastAsia="Verdana"/>
          <w:u w:color="000000"/>
          <w:bdr w:val="nil"/>
        </w:rPr>
        <w:t xml:space="preserve">porušení zadávací podmínky ohledně naplnění požadavků § 4b zákona o střetu </w:t>
      </w:r>
      <w:r w:rsidRPr="00D92484">
        <w:rPr>
          <w:rFonts w:eastAsia="Verdana"/>
          <w:u w:color="000000"/>
          <w:bdr w:val="nil"/>
        </w:rPr>
        <w:lastRenderedPageBreak/>
        <w:t>zájmů.</w:t>
      </w:r>
    </w:p>
    <w:p w14:paraId="71313E97" w14:textId="77777777" w:rsidR="00DA730F" w:rsidRPr="00DA730F" w:rsidRDefault="008B1A8C" w:rsidP="00DA730F">
      <w:pPr>
        <w:pStyle w:val="podlnek"/>
        <w:keepNext w:val="0"/>
        <w:keepLines w:val="0"/>
        <w:widowControl w:val="0"/>
        <w:jc w:val="both"/>
        <w:rPr>
          <w:rFonts w:eastAsia="Verdana"/>
        </w:rPr>
      </w:pPr>
      <w:r w:rsidRPr="00DA730F">
        <w:rPr>
          <w:rFonts w:eastAsia="Verdana"/>
          <w:u w:color="000000"/>
          <w:bdr w:val="nil"/>
        </w:rPr>
        <w:t xml:space="preserve">Vybraný dodavatel, který k prokázání </w:t>
      </w:r>
      <w:r w:rsidR="00DA730F" w:rsidRPr="00DA730F">
        <w:rPr>
          <w:rFonts w:eastAsia="Verdana"/>
          <w:u w:color="000000"/>
          <w:bdr w:val="nil"/>
        </w:rPr>
        <w:t>Z</w:t>
      </w:r>
      <w:r w:rsidRPr="00DA730F">
        <w:rPr>
          <w:rFonts w:eastAsia="Verdana"/>
          <w:u w:color="000000"/>
          <w:bdr w:val="nil"/>
        </w:rPr>
        <w:t xml:space="preserve">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DA730F" w:rsidRPr="00DA730F">
        <w:rPr>
          <w:rFonts w:eastAsia="Verdana"/>
          <w:u w:color="000000"/>
          <w:bdr w:val="nil"/>
        </w:rPr>
        <w:t>s</w:t>
      </w:r>
      <w:r w:rsidRPr="00DA730F">
        <w:rPr>
          <w:rFonts w:eastAsia="Verdana"/>
          <w:u w:color="000000"/>
          <w:bdr w:val="nil"/>
        </w:rPr>
        <w:t xml:space="preserve">mlouvy předložit </w:t>
      </w:r>
      <w:r w:rsidR="00DA730F" w:rsidRPr="00DA730F">
        <w:rPr>
          <w:rFonts w:eastAsia="Verdana"/>
          <w:u w:color="000000"/>
          <w:bdr w:val="nil"/>
        </w:rPr>
        <w:t>Z</w:t>
      </w:r>
      <w:r w:rsidRPr="00DA730F">
        <w:rPr>
          <w:rFonts w:eastAsia="Verdana"/>
          <w:u w:color="000000"/>
          <w:bdr w:val="nil"/>
        </w:rPr>
        <w:t>adavateli doklad opravňující příslušnou fyzickou osobu, tj. vybraného dodavatele nebo osobu, jejímž prostřednictvím dodavatel odbornou způsobilost zabezpečuje, k výkonu odborné způsobilosti v České republice.</w:t>
      </w:r>
    </w:p>
    <w:p w14:paraId="31CED6BC" w14:textId="520A537A" w:rsidR="008B1A8C" w:rsidRPr="00DA730F" w:rsidRDefault="008B1A8C" w:rsidP="00DA730F">
      <w:pPr>
        <w:pStyle w:val="podlnek"/>
        <w:keepNext w:val="0"/>
        <w:keepLines w:val="0"/>
        <w:widowControl w:val="0"/>
        <w:jc w:val="both"/>
        <w:rPr>
          <w:rFonts w:eastAsia="Verdana"/>
        </w:rPr>
      </w:pPr>
      <w:r w:rsidRPr="00DA730F">
        <w:rPr>
          <w:rFonts w:eastAsia="Verdana"/>
          <w:u w:color="000000"/>
          <w:bdr w:val="nil"/>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6D0AD031" w14:textId="60D18092" w:rsidR="00DA730F" w:rsidRPr="00DA730F" w:rsidRDefault="008B1A8C" w:rsidP="00DA730F">
      <w:pPr>
        <w:pStyle w:val="podlnek"/>
        <w:jc w:val="both"/>
        <w:rPr>
          <w:rFonts w:eastAsia="Verdana"/>
          <w:u w:color="000000"/>
          <w:bdr w:val="nil"/>
        </w:rPr>
      </w:pPr>
      <w:r w:rsidRPr="008B1A8C">
        <w:rPr>
          <w:rFonts w:eastAsia="Verdana"/>
          <w:u w:color="000000"/>
          <w:bdr w:val="nil"/>
        </w:rPr>
        <w:t xml:space="preserve">Vybraný dodavatel je povinen předložit po případné výzvě </w:t>
      </w:r>
      <w:r w:rsidR="00DA730F">
        <w:rPr>
          <w:rFonts w:eastAsia="Verdana"/>
          <w:u w:color="000000"/>
          <w:bdr w:val="nil"/>
        </w:rPr>
        <w:t>Z</w:t>
      </w:r>
      <w:r w:rsidRPr="008B1A8C">
        <w:rPr>
          <w:rFonts w:eastAsia="Verdana"/>
          <w:u w:color="000000"/>
          <w:bdr w:val="nil"/>
        </w:rPr>
        <w:t xml:space="preserve">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w:t>
      </w:r>
      <w:r w:rsidR="00DA730F">
        <w:rPr>
          <w:rFonts w:eastAsia="Verdana"/>
          <w:u w:color="000000"/>
          <w:bdr w:val="nil"/>
        </w:rPr>
        <w:fldChar w:fldCharType="begin"/>
      </w:r>
      <w:r w:rsidR="00DA730F">
        <w:rPr>
          <w:rFonts w:eastAsia="Verdana"/>
          <w:u w:color="000000"/>
          <w:bdr w:val="nil"/>
        </w:rPr>
        <w:instrText xml:space="preserve"> REF _Ref102741791 \r \h </w:instrText>
      </w:r>
      <w:r w:rsidR="00DA730F">
        <w:rPr>
          <w:rFonts w:eastAsia="Verdana"/>
          <w:u w:color="000000"/>
          <w:bdr w:val="nil"/>
        </w:rPr>
      </w:r>
      <w:r w:rsidR="00DA730F">
        <w:rPr>
          <w:rFonts w:eastAsia="Verdana"/>
          <w:u w:color="000000"/>
          <w:bdr w:val="nil"/>
        </w:rPr>
        <w:fldChar w:fldCharType="separate"/>
      </w:r>
      <w:r w:rsidR="0098773C">
        <w:rPr>
          <w:rFonts w:eastAsia="Verdana"/>
          <w:u w:color="000000"/>
          <w:bdr w:val="nil"/>
        </w:rPr>
        <w:t>28</w:t>
      </w:r>
      <w:r w:rsidR="00DA730F">
        <w:rPr>
          <w:rFonts w:eastAsia="Verdana"/>
          <w:u w:color="000000"/>
          <w:bdr w:val="nil"/>
        </w:rPr>
        <w:fldChar w:fldCharType="end"/>
      </w:r>
      <w:r w:rsidR="00DA730F">
        <w:rPr>
          <w:rFonts w:eastAsia="Verdana"/>
          <w:u w:color="000000"/>
          <w:bdr w:val="nil"/>
        </w:rPr>
        <w:t xml:space="preserve"> této Zadávací dokumentace</w:t>
      </w:r>
      <w:r w:rsidRPr="008B1A8C">
        <w:rPr>
          <w:rFonts w:eastAsia="Verdana"/>
          <w:u w:color="000000"/>
          <w:bdr w:val="nil"/>
        </w:rPr>
        <w:t xml:space="preserve"> (</w:t>
      </w:r>
      <w:r w:rsidR="00DA730F" w:rsidRPr="00DA730F">
        <w:rPr>
          <w:rFonts w:eastAsia="Verdana"/>
          <w:u w:color="000000"/>
          <w:bdr w:val="nil"/>
        </w:rPr>
        <w:t>Další zadávací podmínky v návaznosti na</w:t>
      </w:r>
      <w:r w:rsidR="00637408" w:rsidRPr="00637408">
        <w:t xml:space="preserve"> </w:t>
      </w:r>
      <w:r w:rsidR="00637408">
        <w:t>mezinárodní sankce, zákaz zadání veřejné zakázky</w:t>
      </w:r>
      <w:r w:rsidR="00DA730F">
        <w:rPr>
          <w:rFonts w:eastAsia="Verdana"/>
          <w:u w:color="000000"/>
          <w:bdr w:val="nil"/>
        </w:rPr>
        <w:t>).</w:t>
      </w:r>
    </w:p>
    <w:p w14:paraId="05E0DA01" w14:textId="0072C96C" w:rsidR="005D636E" w:rsidRPr="00551A6B" w:rsidRDefault="005D636E" w:rsidP="00547602">
      <w:pPr>
        <w:pStyle w:val="podlnek"/>
        <w:keepNext w:val="0"/>
        <w:keepLines w:val="0"/>
        <w:widowControl w:val="0"/>
        <w:jc w:val="both"/>
        <w:rPr>
          <w:rFonts w:eastAsia="Verdana"/>
        </w:rPr>
      </w:pPr>
      <w:r w:rsidRPr="00551A6B">
        <w:rPr>
          <w:rFonts w:eastAsia="Verdana"/>
        </w:rPr>
        <w:t>Neposkytnutí uvedené součinnosti vybraným dodavatelem je v souladu s ustanovením § </w:t>
      </w:r>
      <w:r w:rsidR="00C11078" w:rsidRPr="00551A6B">
        <w:rPr>
          <w:rFonts w:eastAsia="Verdana"/>
        </w:rPr>
        <w:t>122 odst. 7</w:t>
      </w:r>
      <w:r w:rsidRPr="00551A6B">
        <w:rPr>
          <w:rFonts w:eastAsia="Verdana"/>
        </w:rPr>
        <w:t xml:space="preserve"> ZZVZ důvodem pro vyloučení vybraného dodavatele.</w:t>
      </w:r>
    </w:p>
    <w:p w14:paraId="5F161546" w14:textId="5BED38E2" w:rsidR="005D636E" w:rsidRPr="005D636E" w:rsidRDefault="005D636E" w:rsidP="00547602">
      <w:pPr>
        <w:pStyle w:val="Normlnlnek"/>
        <w:keepNext w:val="0"/>
        <w:keepLines w:val="0"/>
        <w:widowControl w:val="0"/>
        <w:jc w:val="both"/>
      </w:pPr>
      <w:r w:rsidRPr="005D636E">
        <w:rPr>
          <w:rFonts w:eastAsia="Verdana"/>
          <w:noProof/>
        </w:rPr>
        <w:tab/>
      </w:r>
      <w:bookmarkStart w:id="98" w:name="registry"/>
      <w:bookmarkStart w:id="99" w:name="_Toc130201667"/>
      <w:bookmarkEnd w:id="98"/>
      <w:r w:rsidRPr="005D636E">
        <w:t>Registr smluv</w:t>
      </w:r>
      <w:bookmarkEnd w:id="99"/>
    </w:p>
    <w:p w14:paraId="6D3B121E" w14:textId="77777777" w:rsidR="002F05D0" w:rsidRPr="002F05D0" w:rsidRDefault="002F05D0" w:rsidP="00B52143">
      <w:pPr>
        <w:pStyle w:val="Normlnodstavec"/>
        <w:keepNext w:val="0"/>
        <w:ind w:left="567"/>
        <w:jc w:val="both"/>
      </w:pPr>
      <w:r w:rsidRPr="002F05D0">
        <w:t xml:space="preserve">Zadavatel je povinen uveřejňovat uzavřené smlouvy v registru smluv na základě ustanovení zákona č. 340/2015 Sb., o zvláštních podmínkách účinnosti některých smluv, uveřejňování těchto smluv a o registru smluv (dále jen </w:t>
      </w:r>
      <w:r w:rsidRPr="00547602">
        <w:rPr>
          <w:b/>
          <w:i/>
        </w:rPr>
        <w:t>„ZRS“</w:t>
      </w:r>
      <w:r w:rsidRPr="002F05D0">
        <w:t xml:space="preserve">). </w:t>
      </w:r>
    </w:p>
    <w:p w14:paraId="0E32F420" w14:textId="678E178C" w:rsidR="002F05D0" w:rsidRPr="002F05D0" w:rsidRDefault="002F05D0" w:rsidP="00B52143">
      <w:pPr>
        <w:pStyle w:val="Normlnodstavec"/>
        <w:keepNext w:val="0"/>
        <w:ind w:left="567"/>
        <w:jc w:val="both"/>
      </w:pPr>
      <w:bookmarkStart w:id="100" w:name="_Ref90373357"/>
      <w:bookmarkStart w:id="101" w:name="registr"/>
      <w:r w:rsidRPr="002F05D0">
        <w:t xml:space="preserve">Zadavatel na </w:t>
      </w:r>
      <w:r w:rsidRPr="006D21A2">
        <w:t>základě výše uvedeného požaduje</w:t>
      </w:r>
      <w:r w:rsidRPr="002F05D0">
        <w:t>,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100"/>
      <w:r w:rsidRPr="002F05D0">
        <w:t xml:space="preserve"> </w:t>
      </w:r>
    </w:p>
    <w:p w14:paraId="53CC2067" w14:textId="77738E8C" w:rsidR="002F05D0" w:rsidRPr="002F05D0" w:rsidRDefault="002F05D0" w:rsidP="00B52143">
      <w:pPr>
        <w:pStyle w:val="Normlnodstavec"/>
        <w:keepNext w:val="0"/>
        <w:ind w:left="567"/>
        <w:jc w:val="both"/>
      </w:pPr>
      <w:bookmarkStart w:id="102" w:name="_Ref90382989"/>
      <w:bookmarkEnd w:id="101"/>
      <w:r w:rsidRPr="002F05D0">
        <w:t>Pokud účastník ve smlouvě, která bude nedílnou součástí nabídky, označí její části nebo určité informace dle čl.</w:t>
      </w:r>
      <w:r w:rsidR="00967ADD">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00DA730F">
        <w:t xml:space="preserve"> </w:t>
      </w:r>
      <w:r w:rsidR="00DA730F" w:rsidRPr="00DC43CB">
        <w:t>Příloha</w:t>
      </w:r>
      <w:r w:rsidRPr="00DC43CB">
        <w:t xml:space="preserve"> </w:t>
      </w:r>
      <w:r w:rsidR="00A7495C">
        <w:t>16</w:t>
      </w:r>
      <w:r w:rsidR="00EF79E5" w:rsidRPr="00DC43CB">
        <w:t xml:space="preserve"> </w:t>
      </w:r>
      <w:r w:rsidRPr="00DC43CB">
        <w:t xml:space="preserve">této </w:t>
      </w:r>
      <w:r w:rsidR="00FE1347" w:rsidRPr="00DC43CB">
        <w:t>Zadávací dokumentace</w:t>
      </w:r>
      <w:r w:rsidRPr="00DC43CB">
        <w:t>.</w:t>
      </w:r>
      <w:r w:rsidRPr="002F05D0">
        <w:t xml:space="preserve"> Tímto čestným prohlášením účastník prohlašuje, že jím uvedené údaje a skutečnosti kumulativně naplňují všechny definiční znaky obchodního tajemství tak, jak je vymezeno v ustanovení § 504 zákona č. 89/2012 Sb., občanský zákoník, ve</w:t>
      </w:r>
      <w:r w:rsidR="00DA730F">
        <w:t> </w:t>
      </w:r>
      <w:r w:rsidRPr="002F05D0">
        <w:t xml:space="preserve">znění pozdějších předpisů (dále jen </w:t>
      </w:r>
      <w:r w:rsidRPr="00DA730F">
        <w:rPr>
          <w:b/>
          <w:bCs w:val="0"/>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bookmarkEnd w:id="102"/>
    </w:p>
    <w:p w14:paraId="5903F2C6" w14:textId="2303D8AE" w:rsidR="002F05D0" w:rsidRPr="002F05D0" w:rsidRDefault="002F05D0" w:rsidP="00B52143">
      <w:pPr>
        <w:pStyle w:val="Normlnodstavec"/>
        <w:keepNext w:val="0"/>
        <w:ind w:left="567"/>
        <w:jc w:val="both"/>
      </w:pPr>
      <w:r w:rsidRPr="002F05D0">
        <w:lastRenderedPageBreak/>
        <w:t>Výše uvedené čestné prohlášení dle čl.</w:t>
      </w:r>
      <w:r w:rsidR="00DA730F">
        <w:t xml:space="preserve"> </w:t>
      </w:r>
      <w:r w:rsidR="00DA730F">
        <w:fldChar w:fldCharType="begin"/>
      </w:r>
      <w:r w:rsidR="00DA730F">
        <w:instrText xml:space="preserve"> REF _Ref90382989 \r \h </w:instrText>
      </w:r>
      <w:r w:rsidR="00DA730F">
        <w:fldChar w:fldCharType="separate"/>
      </w:r>
      <w:r w:rsidR="0098773C">
        <w:t>26.3</w:t>
      </w:r>
      <w:r w:rsidR="00DA730F">
        <w:fldChar w:fldCharType="end"/>
      </w:r>
      <w:r w:rsidRPr="002F05D0">
        <w:t xml:space="preserve"> této </w:t>
      </w:r>
      <w:r w:rsidR="00FE1347">
        <w:t>Zadávací dokumentace</w:t>
      </w:r>
      <w:r w:rsidRPr="002F05D0">
        <w:t xml:space="preserve"> účastník nedokládá v případě, že neoznačí ve smlouvě, která bude nedílnou součástí nabídky, žádné takové časti nebo informace ve smyslu čl.</w:t>
      </w:r>
      <w:r w:rsidR="00FE1347">
        <w:t xml:space="preserve"> </w:t>
      </w:r>
      <w:r w:rsidR="00DA730F">
        <w:fldChar w:fldCharType="begin"/>
      </w:r>
      <w:r w:rsidR="00DA730F">
        <w:instrText xml:space="preserve"> REF _Ref90373357 \r \h </w:instrText>
      </w:r>
      <w:r w:rsidR="00DA730F">
        <w:fldChar w:fldCharType="separate"/>
      </w:r>
      <w:r w:rsidR="0098773C">
        <w:t>26.2</w:t>
      </w:r>
      <w:r w:rsidR="00DA730F">
        <w:fldChar w:fldCharType="end"/>
      </w:r>
      <w:r w:rsidR="00DA730F">
        <w:t xml:space="preserve"> </w:t>
      </w:r>
      <w:r w:rsidRPr="002F05D0">
        <w:t xml:space="preserve">této </w:t>
      </w:r>
      <w:r w:rsidR="00FE1347">
        <w:t>Zadávací dokumentace</w:t>
      </w:r>
      <w:r w:rsidRPr="002F05D0">
        <w:t>.</w:t>
      </w:r>
    </w:p>
    <w:p w14:paraId="07856A3A" w14:textId="0C6440ED" w:rsidR="002F05D0" w:rsidRPr="002F05D0" w:rsidRDefault="002F05D0" w:rsidP="00B52143">
      <w:pPr>
        <w:pStyle w:val="Normlnodstavec"/>
        <w:keepNext w:val="0"/>
        <w:ind w:left="567"/>
        <w:jc w:val="both"/>
      </w:pPr>
      <w:r w:rsidRPr="002F05D0">
        <w:t>Účastník odpovídá za správnost a pravdivost veškerých údajů a skutečností, které jím budou uvedeny ve výše uvedeném čestném prohlášení. Zadavatel nebude přezkoumávat jejich pravdivost.</w:t>
      </w:r>
    </w:p>
    <w:p w14:paraId="2448F3CF" w14:textId="0FD6A42C" w:rsidR="005D636E" w:rsidRDefault="002F05D0" w:rsidP="00B52143">
      <w:pPr>
        <w:pStyle w:val="Normlnodstavec"/>
        <w:keepNext w:val="0"/>
        <w:ind w:left="567"/>
        <w:jc w:val="both"/>
      </w:pPr>
      <w:r w:rsidRPr="002F05D0">
        <w:t>Výjimkou z povinnosti uveřejnění smlouvy v registru smluv jsou důvody uvedené v</w:t>
      </w:r>
      <w:r w:rsidR="00150BC2">
        <w:t> </w:t>
      </w:r>
      <w:r w:rsidRPr="002F05D0">
        <w:t xml:space="preserve">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w:t>
      </w:r>
      <w:r w:rsidR="00E05B3C">
        <w:t>Z</w:t>
      </w:r>
      <w:r w:rsidR="00E05B3C" w:rsidRPr="002F05D0">
        <w:t>adavatel</w:t>
      </w:r>
      <w:r w:rsidRPr="002F05D0">
        <w:t xml:space="preserve">, aby účastník tuto skutečnost uvedl v nabídce. V případě, že tak účastník neučiní, bude </w:t>
      </w:r>
      <w:r w:rsidR="00E05B3C">
        <w:t>Z</w:t>
      </w:r>
      <w:r w:rsidR="00E05B3C" w:rsidRPr="002F05D0">
        <w:t xml:space="preserve">adavatel </w:t>
      </w:r>
      <w:r w:rsidRPr="002F05D0">
        <w:t>postupovat, jako by na</w:t>
      </w:r>
      <w:r w:rsidR="00150BC2">
        <w:t> </w:t>
      </w:r>
      <w:r w:rsidRPr="002F05D0">
        <w:t xml:space="preserve">smlouvu nedopadala výjimka uvedená v ustanovení § 3 odst. 2 písm. </w:t>
      </w:r>
      <w:r w:rsidR="00FF19F8">
        <w:t>k</w:t>
      </w:r>
      <w:r w:rsidRPr="002F05D0">
        <w:t>) ZRS (případně jiná výjimka dle ustanovení § 3 odst. 2 ZRS dle jiného písmene, než je zde uvedeno) a</w:t>
      </w:r>
      <w:r w:rsidR="00150BC2">
        <w:t> </w:t>
      </w:r>
      <w:r w:rsidRPr="002F05D0">
        <w:t>zadavatel neodpovídá za škodu nebo jakoukoliv jinou újmu tímto postupem vzniklou.</w:t>
      </w:r>
    </w:p>
    <w:p w14:paraId="379A2198" w14:textId="0CBE8401" w:rsidR="009611C7" w:rsidRPr="002A79A9" w:rsidRDefault="009611C7" w:rsidP="002A79A9">
      <w:pPr>
        <w:pStyle w:val="Normlnlnek"/>
        <w:keepNext w:val="0"/>
        <w:keepLines w:val="0"/>
        <w:widowControl w:val="0"/>
        <w:jc w:val="both"/>
        <w:rPr>
          <w:rFonts w:eastAsia="Verdana"/>
          <w:noProof/>
        </w:rPr>
      </w:pPr>
      <w:bookmarkStart w:id="103" w:name="_Ref97109391"/>
      <w:bookmarkStart w:id="104" w:name="_Toc130201668"/>
      <w:bookmarkStart w:id="105" w:name="_Ref90370199"/>
      <w:r w:rsidRPr="002A79A9">
        <w:rPr>
          <w:rFonts w:eastAsia="Verdana"/>
          <w:noProof/>
        </w:rPr>
        <w:t>Střet zájmů dle zákona č. 159/2006 Sb., o střetu zájmů, ve znění pozdějších předpisů</w:t>
      </w:r>
      <w:bookmarkEnd w:id="103"/>
      <w:bookmarkEnd w:id="104"/>
    </w:p>
    <w:p w14:paraId="2C4D7F24" w14:textId="22354AE7" w:rsidR="00C25527" w:rsidRDefault="00C25527" w:rsidP="00B52143">
      <w:pPr>
        <w:pStyle w:val="Normlnodstavec"/>
        <w:keepNext w:val="0"/>
        <w:ind w:left="567"/>
        <w:jc w:val="both"/>
      </w:pPr>
      <w:r w:rsidRPr="00547602">
        <w:t>Dle § 4b zákona č. 159/2006 Sb., o střetu zájmů, ve znění pozdějších předpisů (dále jen</w:t>
      </w:r>
      <w:r w:rsidRPr="00C25527">
        <w:t xml:space="preserve"> </w:t>
      </w:r>
      <w:r w:rsidRPr="00547602">
        <w:rPr>
          <w:b/>
          <w:i/>
        </w:rPr>
        <w:t>„</w:t>
      </w:r>
      <w:r>
        <w:rPr>
          <w:b/>
          <w:i/>
        </w:rPr>
        <w:t>Z</w:t>
      </w:r>
      <w:r w:rsidRPr="00547602">
        <w:rPr>
          <w:b/>
          <w:i/>
        </w:rPr>
        <w:t>ákon o střetu zájmů“</w:t>
      </w:r>
      <w:r w:rsidRPr="00547602">
        <w:t>)</w:t>
      </w:r>
      <w:r w:rsidR="00126E4C">
        <w:t>,</w:t>
      </w:r>
      <w:r w:rsidRPr="00547602">
        <w:t xml:space="preserve"> se nesmí účastnit zadávacích řízení dle ZZVZ </w:t>
      </w:r>
      <w:r w:rsidRPr="00547602">
        <w:rPr>
          <w:b/>
        </w:rPr>
        <w:t>jako účastník zadávacího řízení nebo jako poddodavatel, prostřednictvím kterého účastník zadávacího řízení prokazuje kvalifikaci</w:t>
      </w:r>
      <w:r w:rsidRPr="00547602">
        <w:t>, obchodní společnost, ve které veřejný funkcionář uvedený</w:t>
      </w:r>
      <w:r>
        <w:t xml:space="preserve"> v § 2 odst. 1 písm. c) Z</w:t>
      </w:r>
      <w:r w:rsidRPr="00547602">
        <w:t>ákona o střetu zájmů nebo jím ovládaná osoba vlastní podíl</w:t>
      </w:r>
      <w:r>
        <w:t xml:space="preserve"> </w:t>
      </w:r>
      <w:r w:rsidRPr="00547602">
        <w:t xml:space="preserve">představující alespoň 25 % účasti společníka v obchodní společnosti. </w:t>
      </w:r>
    </w:p>
    <w:p w14:paraId="2572586C" w14:textId="76EFF351" w:rsidR="009611C7" w:rsidRDefault="00C25527" w:rsidP="00B52143">
      <w:pPr>
        <w:pStyle w:val="Normlnodstavec"/>
        <w:keepNext w:val="0"/>
        <w:ind w:left="567"/>
        <w:jc w:val="both"/>
      </w:pPr>
      <w:r w:rsidRPr="00547602">
        <w:t>Zadavatel požaduje,</w:t>
      </w:r>
      <w:r w:rsidRPr="00C25527">
        <w:t xml:space="preserve"> </w:t>
      </w:r>
      <w:r w:rsidRPr="00547602">
        <w:t>aby dodavatel a jeho poddodavatel, prostřednictvím kterého prokazuje kvalifikaci, nebyli</w:t>
      </w:r>
      <w:r>
        <w:t xml:space="preserve"> </w:t>
      </w:r>
      <w:r w:rsidRPr="00547602">
        <w:t>ve střetu zájmů dle §</w:t>
      </w:r>
      <w:r>
        <w:t xml:space="preserve"> 4b Z</w:t>
      </w:r>
      <w:r w:rsidRPr="00547602">
        <w:t>ákona o střetu zájmů.</w:t>
      </w:r>
      <w:r w:rsidR="00657C9A">
        <w:t xml:space="preserve"> Skutečnost, že dodavatel a jeho poddodavatel, prostřednictvím kterého prokazuje část kvalifikace, nejsou ve střetu zájmů dle § 4b Zákona o střetu zájmů, prokáže dodavatel předložením čestného prohlášení, jehož vzorové znění je </w:t>
      </w:r>
      <w:r w:rsidR="00657C9A" w:rsidRPr="00DC43CB">
        <w:t xml:space="preserve">přílohou </w:t>
      </w:r>
      <w:r w:rsidR="00A7495C">
        <w:t>15</w:t>
      </w:r>
      <w:r w:rsidR="00E504EB" w:rsidRPr="00DC43CB">
        <w:t xml:space="preserve"> </w:t>
      </w:r>
      <w:r w:rsidR="00657C9A" w:rsidRPr="00DC43CB">
        <w:t>Zadávací dokumentace</w:t>
      </w:r>
      <w:r w:rsidR="00126E4C">
        <w:t>,</w:t>
      </w:r>
      <w:r w:rsidR="00B46E13">
        <w:t xml:space="preserve"> v žádosti o účast</w:t>
      </w:r>
      <w:r w:rsidR="00657C9A">
        <w:t>.</w:t>
      </w:r>
      <w:r w:rsidR="00B46E13" w:rsidDel="00B46E13">
        <w:t xml:space="preserve"> </w:t>
      </w:r>
      <w:bookmarkStart w:id="106" w:name="_Ref97119014"/>
    </w:p>
    <w:p w14:paraId="5000D7A4" w14:textId="559D6EF1" w:rsidR="00B46E13" w:rsidRPr="00547602" w:rsidRDefault="00B46E13" w:rsidP="00B52143">
      <w:pPr>
        <w:pStyle w:val="Normlnodstavec"/>
        <w:keepNext w:val="0"/>
        <w:ind w:left="567"/>
        <w:jc w:val="both"/>
      </w:pPr>
      <w:bookmarkStart w:id="107" w:name="_Ref97122295"/>
      <w:bookmarkEnd w:id="106"/>
      <w:r>
        <w:t xml:space="preserve">Vybraný dodavatel je povinen předložit k výzvě </w:t>
      </w:r>
      <w:r w:rsidR="00E05B3C">
        <w:t xml:space="preserve">Zadavatele </w:t>
      </w:r>
      <w:r w:rsidR="008F5275">
        <w:t>dle § 122 odst. 3 písm. b) ZZVZ</w:t>
      </w:r>
      <w:r>
        <w:t xml:space="preserve"> doklady a informace, z nichž nepochybně vyplyne, že vybraný dodavatel i všichni poddodavatelé, jimiž vybraný dodavatel prokazuje kvalifikaci, splňují podmínku neexistence střetu zájmů ve smyslu § 4b Z</w:t>
      </w:r>
      <w:r w:rsidRPr="00547602">
        <w:t>ákona</w:t>
      </w:r>
      <w:r>
        <w:t xml:space="preserve"> o střetu zájmů</w:t>
      </w:r>
      <w:r w:rsidR="00796219">
        <w:t xml:space="preserve"> a tohoto</w:t>
      </w:r>
      <w:r w:rsidR="00A54469">
        <w:t xml:space="preserve"> čl.</w:t>
      </w:r>
      <w:r w:rsidR="00796219">
        <w:t xml:space="preserve"> </w:t>
      </w:r>
      <w:r w:rsidR="00A54469">
        <w:rPr>
          <w:highlight w:val="yellow"/>
        </w:rPr>
        <w:fldChar w:fldCharType="begin"/>
      </w:r>
      <w:r w:rsidR="00A54469">
        <w:instrText xml:space="preserve"> REF _Ref97109391 \r \h </w:instrText>
      </w:r>
      <w:r w:rsidR="00A54469">
        <w:rPr>
          <w:highlight w:val="yellow"/>
        </w:rPr>
      </w:r>
      <w:r w:rsidR="00A54469">
        <w:rPr>
          <w:highlight w:val="yellow"/>
        </w:rPr>
        <w:fldChar w:fldCharType="separate"/>
      </w:r>
      <w:r w:rsidR="0098773C">
        <w:t>27</w:t>
      </w:r>
      <w:r w:rsidR="00A54469">
        <w:rPr>
          <w:highlight w:val="yellow"/>
        </w:rPr>
        <w:fldChar w:fldCharType="end"/>
      </w:r>
      <w:r w:rsidR="00A54469">
        <w:t xml:space="preserve"> </w:t>
      </w:r>
      <w:r>
        <w:t>Zadávací dokumentace. V případě vybraného dodavatele nebo</w:t>
      </w:r>
      <w:r w:rsidR="00775A80">
        <w:t xml:space="preserve"> jeho</w:t>
      </w:r>
      <w:r>
        <w:t xml:space="preserve"> poddodavatele, prostřednictvím kterého vybraný dodavatel prokazoval část kvalifikace, </w:t>
      </w:r>
      <w:r w:rsidR="000F7417" w:rsidRPr="00551A6B">
        <w:t>je-li zahraniční právnickou osobou</w:t>
      </w:r>
      <w:r w:rsidR="000F7417">
        <w:t>, je vybraný dodavatel povinen předložit zejména doklady ve smyslu</w:t>
      </w:r>
      <w:r>
        <w:t xml:space="preserve"> § 122 odst. 5 ZZVZ</w:t>
      </w:r>
      <w:r w:rsidR="00126E4C">
        <w:t>,</w:t>
      </w:r>
      <w:r w:rsidR="000F7417">
        <w:t xml:space="preserve"> a</w:t>
      </w:r>
      <w:r w:rsidR="00150BC2">
        <w:t> </w:t>
      </w:r>
      <w:r w:rsidR="000F7417">
        <w:t>to i ve vztahu</w:t>
      </w:r>
      <w:r w:rsidR="00D97999">
        <w:t xml:space="preserve"> </w:t>
      </w:r>
      <w:r w:rsidR="000F7417">
        <w:t>k příslušnému poddodavateli, prostřednictvím kterého vybraný dodavatel prokazoval část kvalifikace</w:t>
      </w:r>
      <w:r>
        <w:t>.</w:t>
      </w:r>
      <w:bookmarkEnd w:id="107"/>
      <w:r>
        <w:t xml:space="preserve"> </w:t>
      </w:r>
    </w:p>
    <w:p w14:paraId="419E970E" w14:textId="2EFE4212" w:rsidR="00C25527" w:rsidRDefault="00C25527" w:rsidP="00B52143">
      <w:pPr>
        <w:pStyle w:val="Normlnodstavec"/>
        <w:keepNext w:val="0"/>
        <w:ind w:left="567"/>
        <w:jc w:val="both"/>
      </w:pPr>
      <w:r>
        <w:t>V</w:t>
      </w:r>
      <w:r w:rsidR="00657C9A">
        <w:t> </w:t>
      </w:r>
      <w:r>
        <w:t>případě</w:t>
      </w:r>
      <w:r w:rsidR="00657C9A">
        <w:t xml:space="preserve"> postupu účastníka v rozporu s</w:t>
      </w:r>
      <w:r w:rsidR="00B46E13">
        <w:t xml:space="preserve"> čl. </w:t>
      </w:r>
      <w:r w:rsidR="00D97999">
        <w:rPr>
          <w:highlight w:val="yellow"/>
        </w:rPr>
        <w:fldChar w:fldCharType="begin"/>
      </w:r>
      <w:r w:rsidR="00D97999">
        <w:instrText xml:space="preserve"> REF _Ref97109391 \r \h </w:instrText>
      </w:r>
      <w:r w:rsidR="00D97999">
        <w:rPr>
          <w:highlight w:val="yellow"/>
        </w:rPr>
      </w:r>
      <w:r w:rsidR="00D97999">
        <w:rPr>
          <w:highlight w:val="yellow"/>
        </w:rPr>
        <w:fldChar w:fldCharType="separate"/>
      </w:r>
      <w:r w:rsidR="0098773C">
        <w:t>27</w:t>
      </w:r>
      <w:r w:rsidR="00D97999">
        <w:rPr>
          <w:highlight w:val="yellow"/>
        </w:rPr>
        <w:fldChar w:fldCharType="end"/>
      </w:r>
      <w:r w:rsidR="00657C9A">
        <w:t xml:space="preserve"> </w:t>
      </w:r>
      <w:r w:rsidR="00150BC2">
        <w:t xml:space="preserve">této </w:t>
      </w:r>
      <w:r w:rsidR="00657C9A">
        <w:t>Zadávací dokumentace</w:t>
      </w:r>
      <w:r w:rsidR="00150BC2">
        <w:t xml:space="preserve"> </w:t>
      </w:r>
      <w:r w:rsidR="00657C9A">
        <w:t>bude účastník</w:t>
      </w:r>
      <w:r w:rsidRPr="00C25527">
        <w:t xml:space="preserve"> vyloučen ze zadávacího řízení.</w:t>
      </w:r>
      <w:r>
        <w:t xml:space="preserve"> </w:t>
      </w:r>
    </w:p>
    <w:p w14:paraId="7C8AB0E7" w14:textId="07D303DD" w:rsidR="008437B5" w:rsidRPr="00844391" w:rsidRDefault="008437B5" w:rsidP="008437B5">
      <w:pPr>
        <w:pStyle w:val="Normlnlnek"/>
        <w:jc w:val="both"/>
      </w:pPr>
      <w:bookmarkStart w:id="108" w:name="_Ref102741791"/>
      <w:bookmarkStart w:id="109" w:name="_Toc130201669"/>
      <w:bookmarkStart w:id="110" w:name="_Ref90371781"/>
      <w:r>
        <w:t xml:space="preserve">Další zadávací podmínky v návaznosti na </w:t>
      </w:r>
      <w:bookmarkEnd w:id="108"/>
      <w:r w:rsidR="0073669D">
        <w:t>mezinárodní sankce, zákaz zadání veřejné zakázky</w:t>
      </w:r>
      <w:bookmarkEnd w:id="109"/>
    </w:p>
    <w:p w14:paraId="3BCFA049" w14:textId="66A7DE79" w:rsidR="0073669D" w:rsidRDefault="0073669D" w:rsidP="00B52143">
      <w:pPr>
        <w:pStyle w:val="Normlnodstavec"/>
        <w:keepNext w:val="0"/>
        <w:ind w:left="567"/>
        <w:jc w:val="both"/>
      </w:pPr>
      <w:r>
        <w:t>Zadavatel v tomto řízení postupuje v souladu s § 48a ZZVZ.</w:t>
      </w:r>
    </w:p>
    <w:p w14:paraId="6FB176E4" w14:textId="44BD7750" w:rsidR="008437B5" w:rsidRDefault="008437B5" w:rsidP="00B52143">
      <w:pPr>
        <w:pStyle w:val="Normlnodstavec"/>
        <w:keepNext w:val="0"/>
        <w:ind w:left="567"/>
        <w:jc w:val="both"/>
      </w:pPr>
      <w:r w:rsidRPr="00844391">
        <w:lastRenderedPageBreak/>
        <w:t>Dle článku 5 nařízení Rady (EU) č. 833/2014 ze dne 31. července 2014 o</w:t>
      </w:r>
      <w:r w:rsidR="00150BC2">
        <w:t> </w:t>
      </w:r>
      <w:r w:rsidRPr="00844391">
        <w:t>omezujících opatřeních vzhledem k činnostem Ruska destabilizujícím situaci na Ukrajině, ve znění pozdějších předpisů</w:t>
      </w:r>
      <w:r>
        <w:rPr>
          <w:rStyle w:val="Znakapoznpodarou"/>
        </w:rPr>
        <w:footnoteReference w:id="2"/>
      </w:r>
      <w:r>
        <w:t xml:space="preserve"> (dále jen </w:t>
      </w:r>
      <w:r w:rsidRPr="00844391">
        <w:rPr>
          <w:b/>
          <w:i/>
        </w:rPr>
        <w:t>„Nařízení č. 833/2014“</w:t>
      </w:r>
      <w:r>
        <w:t>)</w:t>
      </w:r>
      <w:r w:rsidRPr="00844391">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73669D">
        <w:t xml:space="preserve">článku </w:t>
      </w:r>
      <w:r>
        <w:t xml:space="preserve">7 </w:t>
      </w:r>
      <w:r w:rsidR="0073669D" w:rsidRPr="004A650A">
        <w:t>písm. a) až d)</w:t>
      </w:r>
      <w:r w:rsidR="0073669D">
        <w:t>, článku</w:t>
      </w:r>
      <w:r>
        <w:t xml:space="preserve"> 8, čl. 10 písm. b) až f) a písm. h) až j) směrnice 2014/24/EU, článku 18, čl. 21 písm. b) až e) a</w:t>
      </w:r>
      <w:r w:rsidR="00150BC2">
        <w:t> </w:t>
      </w:r>
      <w:r>
        <w:t>písm. g až i), článků 29 a 30 směrnice 2014/25/EU a čl. 13 písm. a) až d), f) až h) a j) směrnice 2009/81/EC</w:t>
      </w:r>
      <w:r w:rsidR="0073669D" w:rsidRPr="0073669D">
        <w:t xml:space="preserve"> </w:t>
      </w:r>
      <w:r w:rsidR="0073669D" w:rsidRPr="004A650A">
        <w:t>a hlavy VII na</w:t>
      </w:r>
      <w:r w:rsidR="0073669D" w:rsidRPr="004A650A">
        <w:rPr>
          <w:rFonts w:hint="eastAsia"/>
        </w:rPr>
        <w:t>ří</w:t>
      </w:r>
      <w:r w:rsidR="0073669D" w:rsidRPr="004A650A">
        <w:t>zení Evropského parlamentu a Rady (EU, Euratom) 2018/1046 následujícím osobám, subjekt</w:t>
      </w:r>
      <w:r w:rsidR="0073669D" w:rsidRPr="004A650A">
        <w:rPr>
          <w:rFonts w:hint="eastAsia"/>
        </w:rPr>
        <w:t>ů</w:t>
      </w:r>
      <w:r w:rsidR="0073669D" w:rsidRPr="004A650A">
        <w:t>m nebo orgán</w:t>
      </w:r>
      <w:r w:rsidR="0073669D" w:rsidRPr="004A650A">
        <w:rPr>
          <w:rFonts w:hint="eastAsia"/>
        </w:rPr>
        <w:t>ů</w:t>
      </w:r>
      <w:r w:rsidR="0073669D" w:rsidRPr="004A650A">
        <w:t>m, nebo pokra</w:t>
      </w:r>
      <w:r w:rsidR="0073669D" w:rsidRPr="004A650A">
        <w:rPr>
          <w:rFonts w:hint="eastAsia"/>
        </w:rPr>
        <w:t>č</w:t>
      </w:r>
      <w:r w:rsidR="0073669D" w:rsidRPr="004A650A">
        <w:t>ovat v jejich pln</w:t>
      </w:r>
      <w:r w:rsidR="0073669D" w:rsidRPr="004A650A">
        <w:rPr>
          <w:rFonts w:hint="eastAsia"/>
        </w:rPr>
        <w:t>ě</w:t>
      </w:r>
      <w:r w:rsidR="0073669D" w:rsidRPr="004A650A">
        <w:t>ní s následujícími osobami, subjekty a orgány</w:t>
      </w:r>
      <w:r>
        <w:t>:</w:t>
      </w:r>
    </w:p>
    <w:p w14:paraId="062AF51A" w14:textId="4C54CFA9" w:rsidR="008437B5" w:rsidRDefault="0073669D">
      <w:pPr>
        <w:pStyle w:val="Normlnodstavec"/>
        <w:keepNext w:val="0"/>
        <w:numPr>
          <w:ilvl w:val="0"/>
          <w:numId w:val="14"/>
        </w:numPr>
        <w:spacing w:before="120"/>
        <w:jc w:val="both"/>
      </w:pPr>
      <w:r w:rsidRPr="0073669D">
        <w:t xml:space="preserve"> </w:t>
      </w:r>
      <w:r>
        <w:t>jakýkoli ruský státní příslušník, fyzická osoba s bydlištěm v Rusku nebo právnická osoba, subjekt či orgán usazené v Rusku</w:t>
      </w:r>
      <w:r w:rsidR="008437B5">
        <w:t>,</w:t>
      </w:r>
    </w:p>
    <w:p w14:paraId="3909AC0E" w14:textId="734C521D" w:rsidR="008437B5" w:rsidRDefault="008437B5">
      <w:pPr>
        <w:pStyle w:val="Normlnodstavec"/>
        <w:keepNext w:val="0"/>
        <w:numPr>
          <w:ilvl w:val="0"/>
          <w:numId w:val="14"/>
        </w:numPr>
        <w:spacing w:before="120"/>
        <w:jc w:val="both"/>
      </w:pPr>
      <w:r>
        <w:t>právnick</w:t>
      </w:r>
      <w:r w:rsidR="0073669D">
        <w:t>á</w:t>
      </w:r>
      <w:r>
        <w:t xml:space="preserve"> osob</w:t>
      </w:r>
      <w:r w:rsidR="0073669D">
        <w:t>a</w:t>
      </w:r>
      <w:r>
        <w:t>, subjekt nebo orgán, které jsou z více než 50 % přímo či</w:t>
      </w:r>
      <w:r w:rsidR="00150BC2">
        <w:t> </w:t>
      </w:r>
      <w:r>
        <w:t>nepřímo vlastněny některým ze subjektů uvedených v písmeni a) tohoto odstavce, nebo</w:t>
      </w:r>
    </w:p>
    <w:p w14:paraId="431A651C" w14:textId="0A923710" w:rsidR="008437B5" w:rsidRDefault="008437B5">
      <w:pPr>
        <w:pStyle w:val="Normlnodstavec"/>
        <w:keepNext w:val="0"/>
        <w:numPr>
          <w:ilvl w:val="0"/>
          <w:numId w:val="14"/>
        </w:numPr>
        <w:spacing w:before="120"/>
        <w:jc w:val="both"/>
      </w:pPr>
      <w:r>
        <w:t>fyzick</w:t>
      </w:r>
      <w:r w:rsidR="0073669D">
        <w:t>á</w:t>
      </w:r>
      <w:r>
        <w:t xml:space="preserve"> nebo právnick</w:t>
      </w:r>
      <w:r w:rsidR="0073669D">
        <w:t>á</w:t>
      </w:r>
      <w:r>
        <w:t xml:space="preserve"> osob</w:t>
      </w:r>
      <w:r w:rsidR="0073669D">
        <w:t>a</w:t>
      </w:r>
      <w:r>
        <w:t>, subjekt nebo orgán, které jednají jménem nebo na pokyn některého ze subjektů uvedených v písmeni a) nebo b) tohoto odstavce,</w:t>
      </w:r>
    </w:p>
    <w:p w14:paraId="66A5BCB6" w14:textId="2657071A" w:rsidR="008437B5" w:rsidRDefault="008437B5" w:rsidP="008437B5">
      <w:pPr>
        <w:pStyle w:val="Normlnodstavec"/>
        <w:keepNext w:val="0"/>
        <w:numPr>
          <w:ilvl w:val="0"/>
          <w:numId w:val="0"/>
        </w:numPr>
        <w:spacing w:before="120"/>
        <w:ind w:left="568"/>
        <w:jc w:val="both"/>
      </w:pPr>
      <w:r>
        <w:t>včetně subdodavatelů, dodavatelů nebo subjektů, jejichž způsobilost je využívána ve</w:t>
      </w:r>
      <w:r w:rsidR="00150BC2">
        <w:t> </w:t>
      </w:r>
      <w:r>
        <w:t>smyslu směrnic o zadávání veřejných zakázek, pokud představují více než 10 % hodnoty zakázky.</w:t>
      </w:r>
    </w:p>
    <w:p w14:paraId="7F456E47" w14:textId="73B84350" w:rsidR="008437B5" w:rsidRPr="00844391" w:rsidRDefault="008437B5" w:rsidP="00B52143">
      <w:pPr>
        <w:pStyle w:val="Normlnodstavec"/>
        <w:keepNext w:val="0"/>
        <w:ind w:left="567"/>
        <w:jc w:val="both"/>
      </w:pPr>
      <w:r>
        <w:t xml:space="preserve">Zadavatel požaduje, aby účastník </w:t>
      </w:r>
      <w:r w:rsidRPr="00247FAF">
        <w:rPr>
          <w:rFonts w:eastAsia="Times New Roman" w:cs="Times New Roman"/>
          <w:lang w:eastAsia="cs-CZ"/>
        </w:rPr>
        <w:t>sám jakožto dodavatel, případně dodavatelé v jeho rámci sdružení za účelem účasti v </w:t>
      </w:r>
      <w:r w:rsidR="00150BC2">
        <w:rPr>
          <w:rFonts w:eastAsia="Times New Roman" w:cs="Times New Roman"/>
          <w:lang w:eastAsia="cs-CZ"/>
        </w:rPr>
        <w:t>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844391">
        <w:rPr>
          <w:b/>
        </w:rPr>
        <w:t>nebyli</w:t>
      </w:r>
      <w:r>
        <w:t xml:space="preserve"> osobami dle </w:t>
      </w:r>
      <w:r w:rsidR="0073669D">
        <w:t xml:space="preserve">předchozího </w:t>
      </w:r>
      <w:r>
        <w:t>odst</w:t>
      </w:r>
      <w:r w:rsidR="0073669D">
        <w:t>avce</w:t>
      </w:r>
      <w:r>
        <w:t xml:space="preserve"> tohoto článku a </w:t>
      </w:r>
      <w:r w:rsidRPr="00844391">
        <w:t>Nařízení č. 833/2014</w:t>
      </w:r>
      <w:r>
        <w:t>.</w:t>
      </w:r>
    </w:p>
    <w:p w14:paraId="2DB789DE" w14:textId="77777777" w:rsidR="0036615C" w:rsidRDefault="008437B5" w:rsidP="00B52143">
      <w:pPr>
        <w:pStyle w:val="Normlnodstavec"/>
        <w:keepNext w:val="0"/>
        <w:ind w:left="567"/>
        <w:jc w:val="both"/>
      </w:pPr>
      <w:r w:rsidRPr="00844391">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844391">
        <w:rPr>
          <w:b/>
          <w:i/>
        </w:rPr>
        <w:t>Nařízení</w:t>
      </w:r>
      <w:r>
        <w:rPr>
          <w:b/>
          <w:i/>
        </w:rPr>
        <w:t xml:space="preserve"> </w:t>
      </w:r>
      <w:r w:rsidRPr="00844391">
        <w:rPr>
          <w:b/>
          <w:i/>
        </w:rPr>
        <w:t>č. 269/2014</w:t>
      </w:r>
      <w:r w:rsidRPr="00844391">
        <w:rPr>
          <w:i/>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3"/>
      </w:r>
      <w:r>
        <w:t xml:space="preserve">, </w:t>
      </w:r>
      <w:r w:rsidRPr="00844391">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150BC2">
        <w:t> </w:t>
      </w:r>
      <w:r>
        <w:t xml:space="preserve">příloze I Nařízení nebo v jejich prospěch (dále jen </w:t>
      </w:r>
      <w:r w:rsidRPr="00844391">
        <w:rPr>
          <w:b/>
          <w:i/>
        </w:rPr>
        <w:t>„Osoby vedené na sankčních seznamech“</w:t>
      </w:r>
      <w:r>
        <w:t>).</w:t>
      </w:r>
    </w:p>
    <w:p w14:paraId="3BD51326" w14:textId="77777777" w:rsidR="0036615C" w:rsidRDefault="008437B5" w:rsidP="00B52143">
      <w:pPr>
        <w:pStyle w:val="Normlnodstavec"/>
        <w:keepNext w:val="0"/>
        <w:ind w:left="567"/>
        <w:jc w:val="both"/>
      </w:pPr>
      <w:r>
        <w:t xml:space="preserve">Zadavatel dále požaduje, aby účastník </w:t>
      </w:r>
      <w:r w:rsidRPr="0036615C">
        <w:rPr>
          <w:rFonts w:eastAsia="Times New Roman" w:cs="Times New Roman"/>
          <w:lang w:eastAsia="cs-CZ"/>
        </w:rPr>
        <w:t>sám jakožto dodavatel, případně dodavatelé v jeho rámci sdružení za účelem účasti v </w:t>
      </w:r>
      <w:r w:rsidR="0005429D" w:rsidRPr="0036615C">
        <w:rPr>
          <w:rFonts w:eastAsia="Times New Roman" w:cs="Times New Roman"/>
          <w:lang w:eastAsia="cs-CZ"/>
        </w:rPr>
        <w:t>z</w:t>
      </w:r>
      <w:r w:rsidRPr="0036615C">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36615C">
        <w:rPr>
          <w:b/>
        </w:rPr>
        <w:t>nebyli</w:t>
      </w:r>
      <w:r>
        <w:t xml:space="preserve"> Osobami vedenými na sankčních seznamech.</w:t>
      </w:r>
    </w:p>
    <w:p w14:paraId="1E6B073C" w14:textId="488046F2" w:rsidR="0036615C" w:rsidRDefault="008437B5" w:rsidP="00B52143">
      <w:pPr>
        <w:pStyle w:val="Normlnodstavec"/>
        <w:keepNext w:val="0"/>
        <w:ind w:left="567"/>
        <w:jc w:val="both"/>
      </w:pPr>
      <w:r>
        <w:t xml:space="preserve">Splnění zadávacích podmínek stanovených Zadavatelem dle tohoto článku prokáže účastník předložením čestného prohlášení, jehož vzorové znění je </w:t>
      </w:r>
      <w:r w:rsidRPr="00DC43CB">
        <w:t xml:space="preserve">přílohou </w:t>
      </w:r>
      <w:r w:rsidR="00545363">
        <w:t>č. 11 t</w:t>
      </w:r>
      <w:r w:rsidRPr="00DC43CB">
        <w:t>éto</w:t>
      </w:r>
      <w:r>
        <w:t xml:space="preserve"> Zadávací dokumentace, v žádosti o účast.</w:t>
      </w:r>
      <w:bookmarkStart w:id="111" w:name="_Ref102634689"/>
    </w:p>
    <w:p w14:paraId="300DFA87" w14:textId="77777777" w:rsidR="0036615C" w:rsidRDefault="008437B5" w:rsidP="00B52143">
      <w:pPr>
        <w:pStyle w:val="Normlnodstavec"/>
        <w:keepNext w:val="0"/>
        <w:ind w:left="567"/>
        <w:jc w:val="both"/>
      </w:pPr>
      <w:r>
        <w:lastRenderedPageBreak/>
        <w:t xml:space="preserve">Zadavatel je oprávněn ověřovat si splnění zadávacích podmínek dle tohoto článku. </w:t>
      </w:r>
      <w:r w:rsidRPr="00F35FBD">
        <w:t xml:space="preserve">Vybraný dodavatel je povinen předložit k výzvě </w:t>
      </w:r>
      <w:r w:rsidR="0005429D">
        <w:t>Z</w:t>
      </w:r>
      <w:r w:rsidRPr="00F35FBD">
        <w:t>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w:t>
      </w:r>
      <w:r w:rsidR="00150BC2">
        <w:t> </w:t>
      </w:r>
      <w:r>
        <w:t>zadávání veřejných zakázek,</w:t>
      </w:r>
      <w:r w:rsidRPr="00F35FBD">
        <w:t xml:space="preserve"> splňují </w:t>
      </w:r>
      <w:r>
        <w:t>podmínky uvedené v tomto článku</w:t>
      </w:r>
      <w:r w:rsidRPr="00F35FBD">
        <w:t xml:space="preserve"> Zadávací dokumentace</w:t>
      </w:r>
      <w:r>
        <w:t>.</w:t>
      </w:r>
      <w:bookmarkEnd w:id="111"/>
    </w:p>
    <w:p w14:paraId="091D3D34" w14:textId="58E34C26" w:rsidR="008437B5" w:rsidRPr="00FA4410" w:rsidRDefault="008437B5" w:rsidP="00B52143">
      <w:pPr>
        <w:pStyle w:val="Normlnodstavec"/>
        <w:keepNext w:val="0"/>
        <w:ind w:left="567"/>
        <w:jc w:val="both"/>
      </w:pPr>
      <w:r w:rsidRPr="00FA4410">
        <w:t>V případě postupu účastníka v rozporu s</w:t>
      </w:r>
      <w:r>
        <w:t> čl.</w:t>
      </w:r>
      <w:r w:rsidRPr="00FA4410">
        <w:t xml:space="preserve"> </w:t>
      </w:r>
      <w:r w:rsidR="00943ABC">
        <w:fldChar w:fldCharType="begin"/>
      </w:r>
      <w:r w:rsidR="00943ABC">
        <w:instrText xml:space="preserve"> REF _Ref102741791 \r \h </w:instrText>
      </w:r>
      <w:r w:rsidR="0036615C">
        <w:instrText xml:space="preserve"> \* MERGEFORMAT </w:instrText>
      </w:r>
      <w:r w:rsidR="00943ABC">
        <w:fldChar w:fldCharType="separate"/>
      </w:r>
      <w:r w:rsidR="0098773C">
        <w:t>28</w:t>
      </w:r>
      <w:r w:rsidR="00943ABC">
        <w:fldChar w:fldCharType="end"/>
      </w:r>
      <w:r>
        <w:t xml:space="preserve"> Zadávací dokumentace </w:t>
      </w:r>
      <w:r w:rsidRPr="00FA4410">
        <w:t>bude účastník vyloučen ze zadávacího řízení.</w:t>
      </w:r>
    </w:p>
    <w:p w14:paraId="56A99F0C" w14:textId="758F24EC" w:rsidR="00946D4B" w:rsidRPr="00D92484" w:rsidRDefault="005D636E" w:rsidP="00946D4B">
      <w:pPr>
        <w:pStyle w:val="Normlnlnek"/>
      </w:pPr>
      <w:bookmarkStart w:id="112" w:name="_Toc130201670"/>
      <w:bookmarkEnd w:id="105"/>
      <w:bookmarkEnd w:id="110"/>
      <w:r w:rsidRPr="00D92484">
        <w:t xml:space="preserve">Přílohy </w:t>
      </w:r>
      <w:r w:rsidR="0005429D" w:rsidRPr="00D92484">
        <w:t xml:space="preserve">Zadávací </w:t>
      </w:r>
      <w:r w:rsidRPr="00D92484">
        <w:t>dokumentace</w:t>
      </w:r>
      <w:bookmarkEnd w:id="112"/>
    </w:p>
    <w:p w14:paraId="55CC36A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1</w:t>
      </w:r>
      <w:r w:rsidRPr="00946D4B">
        <w:rPr>
          <w:rFonts w:eastAsia="Verdana" w:cs="Times New Roman"/>
          <w:noProof/>
          <w:szCs w:val="18"/>
        </w:rPr>
        <w:tab/>
        <w:t xml:space="preserve">Všeobecné informace o dodavateli </w:t>
      </w:r>
    </w:p>
    <w:p w14:paraId="165A49A4"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2</w:t>
      </w:r>
      <w:r w:rsidRPr="00946D4B">
        <w:rPr>
          <w:rFonts w:eastAsia="Verdana" w:cs="Times New Roman"/>
          <w:noProof/>
          <w:szCs w:val="18"/>
        </w:rPr>
        <w:tab/>
        <w:t>Seznam poddodavatelů</w:t>
      </w:r>
    </w:p>
    <w:p w14:paraId="20C7D44C"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3 </w:t>
      </w:r>
      <w:r w:rsidRPr="00946D4B">
        <w:rPr>
          <w:rFonts w:eastAsia="Verdana" w:cs="Times New Roman"/>
          <w:noProof/>
          <w:szCs w:val="18"/>
        </w:rPr>
        <w:tab/>
        <w:t>Údaje o společnosti dodavatelů podávajících nabídku společně</w:t>
      </w:r>
    </w:p>
    <w:p w14:paraId="2D283889" w14:textId="2B08B6A9"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4</w:t>
      </w:r>
      <w:r w:rsidRPr="00946D4B">
        <w:rPr>
          <w:rFonts w:eastAsia="Verdana" w:cs="Times New Roman"/>
          <w:noProof/>
          <w:szCs w:val="18"/>
        </w:rPr>
        <w:tab/>
        <w:t xml:space="preserve">Seznam významných služeb </w:t>
      </w:r>
      <w:r w:rsidR="00941BDA">
        <w:rPr>
          <w:rFonts w:eastAsia="Verdana" w:cs="Times New Roman"/>
          <w:noProof/>
          <w:szCs w:val="18"/>
        </w:rPr>
        <w:t xml:space="preserve">a </w:t>
      </w:r>
      <w:r w:rsidRPr="00946D4B">
        <w:rPr>
          <w:rFonts w:eastAsia="Verdana" w:cs="Times New Roman"/>
          <w:noProof/>
          <w:szCs w:val="18"/>
        </w:rPr>
        <w:t>stavebních prací</w:t>
      </w:r>
    </w:p>
    <w:p w14:paraId="7B0D99D6" w14:textId="57D8C5F6" w:rsid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 xml:space="preserve">Příloha č. 5 </w:t>
      </w:r>
      <w:r w:rsidRPr="00946D4B">
        <w:rPr>
          <w:rFonts w:eastAsia="Verdana" w:cs="Times New Roman"/>
          <w:noProof/>
          <w:szCs w:val="18"/>
        </w:rPr>
        <w:tab/>
        <w:t xml:space="preserve">Seznam odborného personálu dodavatele </w:t>
      </w:r>
      <w:r w:rsidR="003E2A1B">
        <w:rPr>
          <w:rFonts w:eastAsia="Verdana" w:cs="Times New Roman"/>
          <w:noProof/>
          <w:szCs w:val="18"/>
        </w:rPr>
        <w:t>pro plnění Smlouvy o dílo</w:t>
      </w:r>
    </w:p>
    <w:p w14:paraId="53D39E2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6</w:t>
      </w:r>
      <w:r w:rsidRPr="00946D4B">
        <w:rPr>
          <w:rFonts w:eastAsia="Verdana" w:cs="Times New Roman"/>
          <w:noProof/>
          <w:szCs w:val="18"/>
        </w:rPr>
        <w:tab/>
        <w:t>Vzor profesního životopisu</w:t>
      </w:r>
    </w:p>
    <w:p w14:paraId="786812DD" w14:textId="77777777" w:rsidR="00946D4B" w:rsidRPr="00946D4B" w:rsidRDefault="00946D4B" w:rsidP="00946D4B">
      <w:pPr>
        <w:pStyle w:val="Odstavecseseznamem"/>
        <w:widowControl w:val="0"/>
        <w:spacing w:after="240" w:line="264" w:lineRule="auto"/>
        <w:ind w:left="0"/>
        <w:jc w:val="both"/>
        <w:rPr>
          <w:rFonts w:eastAsia="Verdana" w:cs="Times New Roman"/>
          <w:noProof/>
          <w:szCs w:val="18"/>
        </w:rPr>
      </w:pPr>
      <w:r w:rsidRPr="00946D4B">
        <w:rPr>
          <w:rFonts w:eastAsia="Verdana" w:cs="Times New Roman"/>
          <w:noProof/>
          <w:szCs w:val="18"/>
        </w:rPr>
        <w:t>Příloha č. 7</w:t>
      </w:r>
      <w:r w:rsidRPr="00946D4B">
        <w:rPr>
          <w:rFonts w:eastAsia="Verdana" w:cs="Times New Roman"/>
          <w:noProof/>
          <w:szCs w:val="18"/>
        </w:rPr>
        <w:tab/>
        <w:t>Vzor čestného prohlášení o splnění části základní způsobilosti</w:t>
      </w:r>
    </w:p>
    <w:p w14:paraId="4BA8A56A" w14:textId="77777777" w:rsidR="00946D4B" w:rsidRPr="00A7357F" w:rsidRDefault="00946D4B" w:rsidP="00946D4B">
      <w:pPr>
        <w:pStyle w:val="Odstavecseseznamem"/>
        <w:widowControl w:val="0"/>
        <w:spacing w:after="240" w:line="264" w:lineRule="auto"/>
        <w:ind w:left="1410" w:hanging="1410"/>
        <w:jc w:val="both"/>
        <w:rPr>
          <w:rFonts w:eastAsia="Verdana" w:cs="Times New Roman"/>
          <w:noProof/>
          <w:szCs w:val="18"/>
        </w:rPr>
      </w:pPr>
      <w:r w:rsidRPr="00946D4B">
        <w:rPr>
          <w:rFonts w:eastAsia="Verdana" w:cs="Times New Roman"/>
          <w:noProof/>
          <w:szCs w:val="18"/>
        </w:rPr>
        <w:t>Příloha č. 8</w:t>
      </w:r>
      <w:r w:rsidRPr="00946D4B">
        <w:rPr>
          <w:rFonts w:eastAsia="Verdana" w:cs="Times New Roman"/>
          <w:noProof/>
          <w:szCs w:val="18"/>
        </w:rPr>
        <w:tab/>
        <w:t xml:space="preserve">Informace o tom, zda budou na staveništi působit zaměstnanci více než jednoho </w:t>
      </w:r>
      <w:r w:rsidRPr="00A7357F">
        <w:rPr>
          <w:rFonts w:eastAsia="Verdana" w:cs="Times New Roman"/>
          <w:noProof/>
          <w:szCs w:val="18"/>
        </w:rPr>
        <w:t>zhotovitele</w:t>
      </w:r>
    </w:p>
    <w:p w14:paraId="1FDEBA89"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9</w:t>
      </w:r>
      <w:r w:rsidRPr="00A7357F">
        <w:rPr>
          <w:rFonts w:eastAsia="Verdana" w:cs="Times New Roman"/>
          <w:noProof/>
          <w:szCs w:val="18"/>
        </w:rPr>
        <w:tab/>
        <w:t>Seznam jiných osob k prokázání kvalifikace</w:t>
      </w:r>
    </w:p>
    <w:p w14:paraId="3EA6EA3E" w14:textId="77777777"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10</w:t>
      </w:r>
      <w:r w:rsidRPr="00A7357F">
        <w:rPr>
          <w:rFonts w:eastAsia="Verdana" w:cs="Times New Roman"/>
          <w:noProof/>
          <w:szCs w:val="18"/>
        </w:rPr>
        <w:tab/>
        <w:t>Vzor čestného prohlášení o výši obratu</w:t>
      </w:r>
    </w:p>
    <w:p w14:paraId="5508F5FD" w14:textId="705F6B8F"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11</w:t>
      </w:r>
      <w:r w:rsidRPr="00A7357F">
        <w:rPr>
          <w:rFonts w:eastAsia="Verdana" w:cs="Times New Roman"/>
          <w:noProof/>
          <w:szCs w:val="18"/>
        </w:rPr>
        <w:tab/>
        <w:t xml:space="preserve">Čestné prohlášení o splnění podmínek </w:t>
      </w:r>
      <w:ins w:id="113" w:author="Autor">
        <w:r w:rsidR="00C543B5" w:rsidRPr="00EC65B0">
          <w:rPr>
            <w:lang w:eastAsia="cs-CZ"/>
          </w:rPr>
          <w:t>v souvislosti se zákonem upravujícím provádění mezinárodních sankcí</w:t>
        </w:r>
      </w:ins>
      <w:del w:id="114" w:author="Autor">
        <w:r w:rsidRPr="00A7357F" w:rsidDel="00C543B5">
          <w:rPr>
            <w:rFonts w:eastAsia="Verdana" w:cs="Times New Roman"/>
            <w:noProof/>
            <w:szCs w:val="18"/>
          </w:rPr>
          <w:delText>v souvislosti se situací na Ukrajině</w:delText>
        </w:r>
      </w:del>
    </w:p>
    <w:p w14:paraId="14B29080" w14:textId="46FE2226" w:rsidR="00946D4B" w:rsidRPr="00A7357F" w:rsidRDefault="00946D4B"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12</w:t>
      </w:r>
      <w:r w:rsidRPr="00A7357F">
        <w:rPr>
          <w:rFonts w:eastAsia="Verdana" w:cs="Times New Roman"/>
          <w:noProof/>
          <w:szCs w:val="18"/>
        </w:rPr>
        <w:tab/>
      </w:r>
      <w:r w:rsidR="00E20412" w:rsidRPr="00A7357F">
        <w:rPr>
          <w:rFonts w:eastAsia="Verdana" w:cs="Times New Roman"/>
          <w:noProof/>
          <w:szCs w:val="18"/>
        </w:rPr>
        <w:t>Příloha k nabídce</w:t>
      </w:r>
    </w:p>
    <w:p w14:paraId="5F254FA5" w14:textId="05C61E61" w:rsidR="00025949" w:rsidRPr="00634DE3" w:rsidRDefault="00025949" w:rsidP="00946D4B">
      <w:pPr>
        <w:pStyle w:val="Odstavecseseznamem"/>
        <w:widowControl w:val="0"/>
        <w:spacing w:after="240" w:line="264" w:lineRule="auto"/>
        <w:ind w:left="0"/>
        <w:jc w:val="both"/>
        <w:rPr>
          <w:rFonts w:eastAsia="Verdana" w:cs="Times New Roman"/>
          <w:noProof/>
          <w:szCs w:val="18"/>
        </w:rPr>
      </w:pPr>
      <w:r w:rsidRPr="00A7357F">
        <w:rPr>
          <w:rFonts w:eastAsia="Verdana" w:cs="Times New Roman"/>
          <w:noProof/>
          <w:szCs w:val="18"/>
        </w:rPr>
        <w:t>Příloha č. 13</w:t>
      </w:r>
      <w:r w:rsidRPr="00A7357F">
        <w:rPr>
          <w:rFonts w:eastAsia="Verdana" w:cs="Times New Roman"/>
          <w:noProof/>
          <w:szCs w:val="18"/>
        </w:rPr>
        <w:tab/>
      </w:r>
      <w:r w:rsidR="00973A89" w:rsidRPr="00A7357F">
        <w:rPr>
          <w:rFonts w:eastAsia="Verdana" w:cs="Times New Roman"/>
          <w:noProof/>
          <w:szCs w:val="18"/>
        </w:rPr>
        <w:t xml:space="preserve">Vzor rekapitulace </w:t>
      </w:r>
      <w:r w:rsidRPr="00A7357F">
        <w:rPr>
          <w:rFonts w:eastAsia="Verdana" w:cs="Times New Roman"/>
          <w:noProof/>
          <w:szCs w:val="18"/>
        </w:rPr>
        <w:t>nabídkové ceny</w:t>
      </w:r>
    </w:p>
    <w:p w14:paraId="7334B647" w14:textId="77777777" w:rsidR="00634DE3" w:rsidRDefault="00634DE3" w:rsidP="00634DE3">
      <w:pPr>
        <w:pStyle w:val="Odstavecseseznamem"/>
        <w:widowControl w:val="0"/>
        <w:spacing w:after="240" w:line="264" w:lineRule="auto"/>
        <w:ind w:left="0"/>
        <w:jc w:val="both"/>
        <w:rPr>
          <w:rFonts w:eastAsia="Verdana" w:cs="Times New Roman"/>
          <w:noProof/>
          <w:szCs w:val="18"/>
        </w:rPr>
      </w:pPr>
      <w:r w:rsidRPr="00634DE3">
        <w:rPr>
          <w:rFonts w:eastAsia="Verdana" w:cs="Times New Roman"/>
          <w:noProof/>
          <w:szCs w:val="18"/>
        </w:rPr>
        <w:t>Příloha č. 14</w:t>
      </w:r>
      <w:bookmarkStart w:id="115" w:name="_Ref61562524"/>
      <w:r w:rsidRPr="00634DE3">
        <w:rPr>
          <w:rFonts w:eastAsia="Verdana" w:cs="Times New Roman"/>
          <w:noProof/>
          <w:szCs w:val="18"/>
        </w:rPr>
        <w:tab/>
      </w:r>
      <w:r w:rsidR="006745C8" w:rsidRPr="00634DE3">
        <w:rPr>
          <w:rFonts w:eastAsia="Verdana" w:cs="Times New Roman"/>
          <w:noProof/>
          <w:szCs w:val="18"/>
        </w:rPr>
        <w:t>Čestné prohlášení ve vztahu k zakázaným dohodám</w:t>
      </w:r>
      <w:bookmarkStart w:id="116" w:name="_Ref97119553"/>
      <w:bookmarkEnd w:id="115"/>
    </w:p>
    <w:p w14:paraId="7285470C" w14:textId="77777777" w:rsidR="00DC43CB" w:rsidRDefault="00634DE3"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15</w:t>
      </w:r>
      <w:r>
        <w:rPr>
          <w:rFonts w:eastAsia="Verdana" w:cs="Times New Roman"/>
          <w:noProof/>
          <w:szCs w:val="18"/>
        </w:rPr>
        <w:tab/>
      </w:r>
      <w:r w:rsidR="007E48F7" w:rsidRPr="00634DE3">
        <w:rPr>
          <w:rFonts w:eastAsia="Verdana" w:cs="Times New Roman"/>
          <w:noProof/>
          <w:szCs w:val="18"/>
        </w:rPr>
        <w:t>Čestné prohlášení o střetu zájm</w:t>
      </w:r>
      <w:bookmarkStart w:id="117" w:name="_Ref61562590"/>
      <w:bookmarkEnd w:id="116"/>
      <w:r w:rsidR="00DC43CB">
        <w:rPr>
          <w:rFonts w:eastAsia="Verdana" w:cs="Times New Roman"/>
          <w:noProof/>
          <w:szCs w:val="18"/>
        </w:rPr>
        <w:t>ů</w:t>
      </w:r>
    </w:p>
    <w:p w14:paraId="30DD20BE" w14:textId="7C31EF6E" w:rsidR="009D3A3A" w:rsidRDefault="00DC43CB"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16</w:t>
      </w:r>
      <w:r>
        <w:rPr>
          <w:rFonts w:eastAsia="Verdana" w:cs="Times New Roman"/>
          <w:noProof/>
          <w:szCs w:val="18"/>
        </w:rPr>
        <w:tab/>
      </w:r>
      <w:r w:rsidR="00741DA9" w:rsidRPr="00DC43CB">
        <w:rPr>
          <w:rFonts w:eastAsia="Verdana" w:cs="Times New Roman"/>
          <w:noProof/>
          <w:szCs w:val="18"/>
        </w:rPr>
        <w:t>Čestné prohlášení ve vztahu k zákonu o registru smluv</w:t>
      </w:r>
      <w:bookmarkEnd w:id="117"/>
    </w:p>
    <w:p w14:paraId="644532E5" w14:textId="77777777" w:rsidR="001A28CD" w:rsidRDefault="00602109"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17</w:t>
      </w:r>
      <w:r>
        <w:rPr>
          <w:rFonts w:eastAsia="Verdana" w:cs="Times New Roman"/>
          <w:noProof/>
          <w:szCs w:val="18"/>
        </w:rPr>
        <w:tab/>
      </w:r>
      <w:r w:rsidRPr="00602109">
        <w:rPr>
          <w:rFonts w:eastAsia="Verdana" w:cs="Times New Roman"/>
          <w:noProof/>
          <w:szCs w:val="18"/>
        </w:rPr>
        <w:t>Shrnutí průběhu předběžné tržní konzultace</w:t>
      </w:r>
      <w:bookmarkStart w:id="118" w:name="_Hlk127211030"/>
    </w:p>
    <w:p w14:paraId="28A3DCD9" w14:textId="29019762" w:rsidR="00BE3F0E" w:rsidRPr="00DC43CB" w:rsidRDefault="00BE3F0E" w:rsidP="00DC43CB">
      <w:pPr>
        <w:pStyle w:val="Odstavecseseznamem"/>
        <w:widowControl w:val="0"/>
        <w:spacing w:after="240" w:line="264" w:lineRule="auto"/>
        <w:ind w:left="0"/>
        <w:jc w:val="both"/>
        <w:rPr>
          <w:rFonts w:eastAsia="Verdana" w:cs="Times New Roman"/>
          <w:noProof/>
          <w:szCs w:val="18"/>
        </w:rPr>
      </w:pPr>
      <w:r>
        <w:rPr>
          <w:rFonts w:eastAsia="Verdana" w:cs="Times New Roman"/>
          <w:noProof/>
          <w:szCs w:val="18"/>
        </w:rPr>
        <w:t>Příloha č. 18</w:t>
      </w:r>
      <w:r>
        <w:rPr>
          <w:rFonts w:eastAsia="Verdana" w:cs="Times New Roman"/>
          <w:noProof/>
          <w:szCs w:val="18"/>
        </w:rPr>
        <w:tab/>
        <w:t>Přehled pozemků pro realizaci</w:t>
      </w:r>
      <w:r w:rsidR="00E05B3C">
        <w:rPr>
          <w:rFonts w:eastAsia="Verdana" w:cs="Times New Roman"/>
          <w:noProof/>
          <w:szCs w:val="18"/>
        </w:rPr>
        <w:t xml:space="preserve"> Díla</w:t>
      </w:r>
    </w:p>
    <w:bookmarkEnd w:id="118"/>
    <w:p w14:paraId="2A0881FB" w14:textId="51FEF953" w:rsidR="00A8634B" w:rsidRPr="00741DA9" w:rsidRDefault="00973A89" w:rsidP="00602109">
      <w:pPr>
        <w:pStyle w:val="Odstavecseseznamem"/>
        <w:widowControl w:val="0"/>
        <w:spacing w:after="240" w:line="264" w:lineRule="auto"/>
        <w:ind w:left="0"/>
        <w:jc w:val="both"/>
        <w:rPr>
          <w:noProof/>
          <w:highlight w:val="yellow"/>
        </w:rPr>
      </w:pPr>
      <w:r w:rsidRPr="00973A89">
        <w:rPr>
          <w:noProof/>
        </w:rPr>
        <w:t>Příloha č. 19</w:t>
      </w:r>
      <w:r w:rsidRPr="00973A89">
        <w:rPr>
          <w:noProof/>
        </w:rPr>
        <w:tab/>
      </w:r>
      <w:r w:rsidRPr="00973A89">
        <w:rPr>
          <w:rFonts w:eastAsia="Verdana" w:cs="Times New Roman"/>
          <w:noProof/>
          <w:szCs w:val="18"/>
        </w:rPr>
        <w:t>Minimální</w:t>
      </w:r>
      <w:r>
        <w:rPr>
          <w:rFonts w:eastAsia="Verdana" w:cs="Times New Roman"/>
          <w:noProof/>
          <w:szCs w:val="18"/>
        </w:rPr>
        <w:t xml:space="preserve"> technické podmínky</w:t>
      </w:r>
    </w:p>
    <w:p w14:paraId="040DB8BA" w14:textId="77777777" w:rsidR="00973A89" w:rsidRDefault="00973A89" w:rsidP="00BD3D19">
      <w:pPr>
        <w:widowControl w:val="0"/>
        <w:spacing w:after="0" w:line="264" w:lineRule="auto"/>
        <w:ind w:left="0"/>
        <w:rPr>
          <w:rFonts w:eastAsia="Verdana" w:cs="Times New Roman"/>
          <w:noProof/>
          <w:szCs w:val="18"/>
        </w:rPr>
      </w:pPr>
    </w:p>
    <w:p w14:paraId="4A68F9E1" w14:textId="6C0C3E00" w:rsidR="00C739A8" w:rsidRDefault="00C739A8" w:rsidP="00BD3D19">
      <w:pPr>
        <w:widowControl w:val="0"/>
        <w:spacing w:after="0" w:line="264" w:lineRule="auto"/>
        <w:ind w:left="0"/>
        <w:rPr>
          <w:rFonts w:eastAsia="Verdana" w:cs="Times New Roman"/>
          <w:noProof/>
          <w:szCs w:val="18"/>
        </w:rPr>
      </w:pPr>
      <w:r w:rsidRPr="00C739A8">
        <w:rPr>
          <w:rFonts w:eastAsia="Verdana" w:cs="Times New Roman"/>
          <w:noProof/>
          <w:szCs w:val="18"/>
        </w:rPr>
        <w:t>V Praze dne</w:t>
      </w:r>
    </w:p>
    <w:p w14:paraId="51E6A195" w14:textId="1CBE70CB" w:rsidR="00C739A8" w:rsidRDefault="00C739A8" w:rsidP="00BD3D19">
      <w:pPr>
        <w:widowControl w:val="0"/>
        <w:spacing w:after="0" w:line="264" w:lineRule="auto"/>
        <w:ind w:left="0"/>
        <w:rPr>
          <w:rFonts w:eastAsia="Verdana" w:cs="Times New Roman"/>
          <w:noProof/>
          <w:szCs w:val="18"/>
        </w:rPr>
      </w:pPr>
    </w:p>
    <w:p w14:paraId="50F9DE82" w14:textId="77777777" w:rsidR="00C739A8" w:rsidRDefault="00C739A8" w:rsidP="00BD3D19">
      <w:pPr>
        <w:widowControl w:val="0"/>
        <w:spacing w:after="0" w:line="264" w:lineRule="auto"/>
        <w:ind w:left="0"/>
        <w:rPr>
          <w:rFonts w:eastAsia="Verdana" w:cs="Times New Roman"/>
          <w:noProof/>
          <w:szCs w:val="18"/>
        </w:rPr>
      </w:pPr>
    </w:p>
    <w:p w14:paraId="60CCA6F2" w14:textId="77777777" w:rsidR="00C739A8" w:rsidRDefault="00C739A8" w:rsidP="00BD3D19">
      <w:pPr>
        <w:widowControl w:val="0"/>
        <w:spacing w:after="0" w:line="264" w:lineRule="auto"/>
        <w:ind w:left="0"/>
        <w:rPr>
          <w:rFonts w:eastAsia="Verdana" w:cs="Times New Roman"/>
          <w:noProof/>
          <w:szCs w:val="18"/>
        </w:rPr>
      </w:pPr>
    </w:p>
    <w:p w14:paraId="611FD1BF" w14:textId="784CCCE5" w:rsidR="00C739A8" w:rsidRDefault="00C739A8" w:rsidP="00BD3D19">
      <w:pPr>
        <w:widowControl w:val="0"/>
        <w:spacing w:before="0" w:after="0" w:line="264" w:lineRule="auto"/>
        <w:ind w:left="0"/>
        <w:rPr>
          <w:rFonts w:eastAsia="Verdana" w:cs="Times New Roman"/>
          <w:noProof/>
          <w:szCs w:val="18"/>
        </w:rPr>
      </w:pPr>
      <w:r w:rsidRPr="00C739A8">
        <w:rPr>
          <w:rFonts w:eastAsia="Verdana" w:cs="Times New Roman"/>
          <w:noProof/>
          <w:szCs w:val="18"/>
        </w:rPr>
        <w:t>……………………………………………</w:t>
      </w:r>
      <w:r>
        <w:rPr>
          <w:rFonts w:eastAsia="Verdana" w:cs="Times New Roman"/>
          <w:noProof/>
          <w:szCs w:val="18"/>
        </w:rPr>
        <w:t>…………………</w:t>
      </w:r>
    </w:p>
    <w:p w14:paraId="366EDEBB" w14:textId="77777777" w:rsidR="00C739A8" w:rsidRPr="00C739A8" w:rsidRDefault="00C739A8" w:rsidP="00BD3D19">
      <w:pPr>
        <w:widowControl w:val="0"/>
        <w:spacing w:before="0" w:after="0" w:line="264" w:lineRule="auto"/>
        <w:ind w:left="0"/>
        <w:rPr>
          <w:rFonts w:eastAsia="Verdana" w:cs="Times New Roman"/>
          <w:b/>
          <w:noProof/>
          <w:szCs w:val="18"/>
        </w:rPr>
      </w:pPr>
      <w:r w:rsidRPr="00C739A8">
        <w:rPr>
          <w:rFonts w:eastAsia="Verdana" w:cs="Times New Roman"/>
          <w:b/>
          <w:noProof/>
          <w:szCs w:val="18"/>
        </w:rPr>
        <w:t xml:space="preserve">Správa železnic, státní organizace </w:t>
      </w:r>
    </w:p>
    <w:p w14:paraId="2191CA7B" w14:textId="77777777" w:rsidR="00EC05E2"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Ing. Mojmír Nejezchleb</w:t>
      </w:r>
    </w:p>
    <w:p w14:paraId="03014859" w14:textId="345827F3" w:rsidR="005D636E" w:rsidRDefault="00EC05E2" w:rsidP="00687448">
      <w:pPr>
        <w:widowControl w:val="0"/>
        <w:spacing w:before="0" w:after="0" w:line="264" w:lineRule="auto"/>
        <w:ind w:left="0"/>
        <w:rPr>
          <w:rFonts w:eastAsia="Verdana" w:cs="Times New Roman"/>
          <w:bCs/>
          <w:noProof/>
          <w:szCs w:val="18"/>
        </w:rPr>
      </w:pPr>
      <w:r>
        <w:rPr>
          <w:rFonts w:eastAsia="Verdana" w:cs="Times New Roman"/>
          <w:bCs/>
          <w:noProof/>
          <w:szCs w:val="18"/>
        </w:rPr>
        <w:t xml:space="preserve">náměstek generálního ředitele </w:t>
      </w:r>
      <w:r w:rsidR="005E163B">
        <w:rPr>
          <w:rFonts w:eastAsia="Verdana" w:cs="Times New Roman"/>
          <w:bCs/>
          <w:noProof/>
          <w:szCs w:val="18"/>
        </w:rPr>
        <w:t>pro modernizaci dráhy</w:t>
      </w:r>
    </w:p>
    <w:p w14:paraId="4F3B8A6A" w14:textId="4F2C53DB" w:rsidR="005E163B" w:rsidRPr="00C739A8" w:rsidRDefault="005E163B" w:rsidP="00687448">
      <w:pPr>
        <w:widowControl w:val="0"/>
        <w:spacing w:before="0" w:after="0" w:line="264" w:lineRule="auto"/>
        <w:ind w:left="0"/>
        <w:rPr>
          <w:rFonts w:eastAsia="Verdana" w:cs="Times New Roman"/>
          <w:bCs/>
          <w:szCs w:val="18"/>
        </w:rPr>
      </w:pPr>
      <w:r>
        <w:rPr>
          <w:rFonts w:eastAsia="Verdana" w:cs="Times New Roman"/>
          <w:bCs/>
          <w:noProof/>
          <w:szCs w:val="18"/>
        </w:rPr>
        <w:t>na základě pověření č. 3314 ze dne 15.03.2023</w:t>
      </w:r>
    </w:p>
    <w:p w14:paraId="634142E4" w14:textId="6F9C00A7" w:rsidR="006A30C3" w:rsidRDefault="006A30C3">
      <w:pPr>
        <w:spacing w:before="0" w:after="200"/>
        <w:ind w:left="0"/>
      </w:pPr>
      <w:r>
        <w:br w:type="page"/>
      </w:r>
    </w:p>
    <w:p w14:paraId="6622BB96" w14:textId="77777777" w:rsidR="006A30C3" w:rsidRPr="006A30C3" w:rsidRDefault="006A30C3" w:rsidP="006A30C3">
      <w:pPr>
        <w:rPr>
          <w:b/>
          <w:caps/>
          <w:sz w:val="22"/>
        </w:rPr>
      </w:pPr>
    </w:p>
    <w:p w14:paraId="5D8363EC" w14:textId="77777777" w:rsidR="006A30C3" w:rsidRPr="006A30C3" w:rsidRDefault="006A30C3" w:rsidP="006A30C3">
      <w:pPr>
        <w:pStyle w:val="Nadpisbezsl1-1"/>
        <w:rPr>
          <w:rFonts w:ascii="Verdana" w:hAnsi="Verdana"/>
        </w:rPr>
      </w:pPr>
      <w:r w:rsidRPr="006A30C3">
        <w:rPr>
          <w:rFonts w:ascii="Verdana" w:hAnsi="Verdana"/>
        </w:rPr>
        <w:t xml:space="preserve">Příloha č. 1 </w:t>
      </w:r>
    </w:p>
    <w:p w14:paraId="149D4D4C"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 xml:space="preserve">Všeobecné informace o dodavateli </w:t>
      </w:r>
    </w:p>
    <w:p w14:paraId="71AB1A0C" w14:textId="77777777" w:rsidR="006A30C3" w:rsidRPr="006A30C3" w:rsidRDefault="006A30C3" w:rsidP="006A30C3">
      <w:pPr>
        <w:pStyle w:val="Textbezslovn"/>
        <w:ind w:left="28"/>
        <w:rPr>
          <w:rFonts w:ascii="Verdana" w:hAnsi="Verdana"/>
        </w:rPr>
      </w:pPr>
    </w:p>
    <w:p w14:paraId="4C133C77" w14:textId="77777777" w:rsidR="006A30C3" w:rsidRPr="006A30C3" w:rsidRDefault="006A30C3" w:rsidP="006A30C3">
      <w:pPr>
        <w:pStyle w:val="Textbezslovn"/>
        <w:ind w:left="28"/>
        <w:rPr>
          <w:rFonts w:ascii="Verdana" w:hAnsi="Verdana"/>
        </w:rPr>
      </w:pPr>
      <w:r w:rsidRPr="006A30C3">
        <w:rPr>
          <w:rFonts w:ascii="Verdana" w:hAnsi="Verdana"/>
        </w:rPr>
        <w:t>Obchodní firma/jméno a příjmení</w:t>
      </w:r>
      <w:r w:rsidRPr="006A30C3">
        <w:rPr>
          <w:rStyle w:val="Znakapoznpodarou"/>
          <w:rFonts w:ascii="Verdana" w:hAnsi="Verdana"/>
        </w:rPr>
        <w:footnoteReference w:id="4"/>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036FAF" w14:textId="77777777" w:rsidR="006A30C3" w:rsidRPr="006A30C3" w:rsidRDefault="006A30C3" w:rsidP="006A30C3">
      <w:pPr>
        <w:pStyle w:val="Textbezslovn"/>
        <w:ind w:left="28"/>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33E046DF" w14:textId="77777777" w:rsidR="006A30C3" w:rsidRPr="006A30C3" w:rsidRDefault="006A30C3" w:rsidP="006A30C3">
      <w:pPr>
        <w:pStyle w:val="Textbezslovn"/>
        <w:ind w:left="28"/>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 DIČ: [</w:t>
      </w:r>
      <w:r w:rsidRPr="006A30C3">
        <w:rPr>
          <w:rFonts w:ascii="Verdana" w:hAnsi="Verdana"/>
          <w:highlight w:val="yellow"/>
        </w:rPr>
        <w:t>DOPLNÍ DODAVATEL</w:t>
      </w:r>
      <w:r w:rsidRPr="006A30C3">
        <w:rPr>
          <w:rFonts w:ascii="Verdana" w:hAnsi="Verdana"/>
        </w:rPr>
        <w:t>]</w:t>
      </w:r>
    </w:p>
    <w:p w14:paraId="3E0B98A0" w14:textId="77777777" w:rsidR="006A30C3" w:rsidRPr="006A30C3" w:rsidRDefault="006A30C3" w:rsidP="006A30C3">
      <w:pPr>
        <w:pStyle w:val="Textbezslovn"/>
        <w:ind w:left="28"/>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5DEB1421" w14:textId="77777777" w:rsidR="006A30C3" w:rsidRPr="006A30C3" w:rsidRDefault="006A30C3" w:rsidP="006A30C3">
      <w:pPr>
        <w:pStyle w:val="Textbezslovn"/>
        <w:ind w:left="28"/>
        <w:rPr>
          <w:rFonts w:ascii="Verdana" w:hAnsi="Verdana"/>
        </w:rPr>
      </w:pPr>
      <w:r w:rsidRPr="006A30C3">
        <w:rPr>
          <w:rFonts w:ascii="Verdana" w:hAnsi="Verdana"/>
        </w:rPr>
        <w:t>Státní příslušnost (země registrace) dodavatele [</w:t>
      </w:r>
      <w:r w:rsidRPr="006A30C3">
        <w:rPr>
          <w:rFonts w:ascii="Verdana" w:hAnsi="Verdana"/>
          <w:highlight w:val="yellow"/>
        </w:rPr>
        <w:t>DOPLNÍ DODAVATEL</w:t>
      </w:r>
      <w:r w:rsidRPr="006A30C3">
        <w:rPr>
          <w:rFonts w:ascii="Verdana" w:hAnsi="Verdana"/>
        </w:rPr>
        <w:t>]</w:t>
      </w:r>
    </w:p>
    <w:p w14:paraId="1E70264F" w14:textId="77777777" w:rsidR="006A30C3" w:rsidRPr="006A30C3" w:rsidRDefault="006A30C3" w:rsidP="006A30C3">
      <w:pPr>
        <w:pStyle w:val="Textbezslovn"/>
        <w:ind w:left="28"/>
        <w:rPr>
          <w:rFonts w:ascii="Verdana" w:hAnsi="Verdana"/>
        </w:rPr>
      </w:pPr>
      <w:r w:rsidRPr="006A30C3">
        <w:rPr>
          <w:rFonts w:ascii="Verdana" w:hAnsi="Verdana"/>
        </w:rPr>
        <w:t>Podrobnosti registrace [</w:t>
      </w:r>
      <w:r w:rsidRPr="006A30C3">
        <w:rPr>
          <w:rFonts w:ascii="Verdana" w:hAnsi="Verdana"/>
          <w:highlight w:val="yellow"/>
        </w:rPr>
        <w:t>DOPLNÍ DODAVATEL</w:t>
      </w:r>
      <w:r w:rsidRPr="006A30C3">
        <w:rPr>
          <w:rFonts w:ascii="Verdana" w:hAnsi="Verdana"/>
        </w:rPr>
        <w:t>]</w:t>
      </w:r>
    </w:p>
    <w:p w14:paraId="4F7A62E4" w14:textId="77777777" w:rsidR="006A30C3" w:rsidRPr="006A30C3" w:rsidRDefault="006A30C3" w:rsidP="006A30C3">
      <w:pPr>
        <w:pStyle w:val="Textbezslovn"/>
        <w:ind w:left="28"/>
        <w:rPr>
          <w:rFonts w:ascii="Verdana" w:hAnsi="Verdana"/>
        </w:rPr>
      </w:pPr>
      <w:r w:rsidRPr="006A30C3">
        <w:rPr>
          <w:rFonts w:ascii="Verdana" w:hAnsi="Verdana"/>
        </w:rPr>
        <w:t xml:space="preserve">Počet let působení jako dodavatel: </w:t>
      </w:r>
    </w:p>
    <w:p w14:paraId="25309587" w14:textId="77777777" w:rsidR="006A30C3" w:rsidRPr="006A30C3" w:rsidRDefault="006A30C3" w:rsidP="006A30C3">
      <w:pPr>
        <w:pStyle w:val="Odrka1-1"/>
        <w:tabs>
          <w:tab w:val="clear" w:pos="1077"/>
          <w:tab w:val="num" w:pos="1560"/>
        </w:tabs>
        <w:rPr>
          <w:rFonts w:ascii="Verdana" w:hAnsi="Verdana"/>
        </w:rPr>
      </w:pPr>
      <w:r w:rsidRPr="006A30C3">
        <w:rPr>
          <w:rFonts w:ascii="Verdana" w:hAnsi="Verdana"/>
        </w:rPr>
        <w:t>ve vlastní zemi [</w:t>
      </w:r>
      <w:r w:rsidRPr="006A30C3">
        <w:rPr>
          <w:rFonts w:ascii="Verdana" w:hAnsi="Verdana"/>
          <w:highlight w:val="yellow"/>
        </w:rPr>
        <w:t>DOPLNÍ DODAVATEL</w:t>
      </w:r>
      <w:r w:rsidRPr="006A30C3">
        <w:rPr>
          <w:rFonts w:ascii="Verdana" w:hAnsi="Verdana"/>
        </w:rPr>
        <w:t>]</w:t>
      </w:r>
    </w:p>
    <w:p w14:paraId="53E52792" w14:textId="77777777" w:rsidR="006A30C3" w:rsidRPr="006A30C3" w:rsidRDefault="006A30C3" w:rsidP="006A30C3">
      <w:pPr>
        <w:pStyle w:val="Odrka1-1"/>
        <w:rPr>
          <w:rFonts w:ascii="Verdana" w:hAnsi="Verdana"/>
        </w:rPr>
      </w:pPr>
      <w:r w:rsidRPr="006A30C3">
        <w:rPr>
          <w:rFonts w:ascii="Verdana" w:hAnsi="Verdana"/>
        </w:rPr>
        <w:t>v zahraničí [</w:t>
      </w:r>
      <w:r w:rsidRPr="006A30C3">
        <w:rPr>
          <w:rFonts w:ascii="Verdana" w:hAnsi="Verdana"/>
          <w:highlight w:val="yellow"/>
        </w:rPr>
        <w:t>DOPLNÍ DODAVATEL</w:t>
      </w:r>
      <w:r w:rsidRPr="006A30C3">
        <w:rPr>
          <w:rFonts w:ascii="Verdana" w:hAnsi="Verdana"/>
        </w:rPr>
        <w:t>]</w:t>
      </w:r>
    </w:p>
    <w:p w14:paraId="192BE97A" w14:textId="77777777" w:rsidR="006A30C3" w:rsidRPr="006A30C3" w:rsidRDefault="006A30C3" w:rsidP="006A30C3">
      <w:pPr>
        <w:pStyle w:val="Textbezslovn"/>
        <w:ind w:left="0"/>
        <w:rPr>
          <w:rFonts w:ascii="Verdana" w:hAnsi="Verdana"/>
        </w:rPr>
      </w:pPr>
      <w:r w:rsidRPr="006A30C3">
        <w:rPr>
          <w:rFonts w:ascii="Verdana" w:hAnsi="Verdana"/>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4A8B434" w14:textId="77777777" w:rsidR="006A30C3" w:rsidRPr="006A30C3" w:rsidRDefault="006A30C3" w:rsidP="006A30C3">
      <w:pPr>
        <w:pStyle w:val="Textbezslovn"/>
        <w:ind w:left="0"/>
        <w:rPr>
          <w:rFonts w:ascii="Verdana" w:hAnsi="Verdana"/>
        </w:rPr>
      </w:pPr>
      <w:r w:rsidRPr="006A30C3">
        <w:rPr>
          <w:rFonts w:ascii="Verdana" w:hAnsi="Verdana"/>
        </w:rPr>
        <w:t>Dodavatel je malým / středním / jiným podnikem [</w:t>
      </w:r>
      <w:r w:rsidRPr="006A30C3">
        <w:rPr>
          <w:rFonts w:ascii="Verdana" w:hAnsi="Verdana"/>
          <w:highlight w:val="yellow"/>
        </w:rPr>
        <w:t>ZVOLÍ DODAVATEL</w:t>
      </w:r>
      <w:r w:rsidRPr="006A30C3">
        <w:rPr>
          <w:rFonts w:ascii="Verdana" w:hAnsi="Verdana"/>
        </w:rPr>
        <w:t xml:space="preserve">] </w:t>
      </w:r>
    </w:p>
    <w:p w14:paraId="02EAE42D" w14:textId="17C47E53" w:rsidR="006A30C3" w:rsidRPr="006A30C3" w:rsidRDefault="006A30C3" w:rsidP="00AB0E99">
      <w:pPr>
        <w:pStyle w:val="Textbezslovn"/>
        <w:rPr>
          <w:rFonts w:ascii="Verdana" w:hAnsi="Verdana"/>
        </w:rPr>
      </w:pPr>
      <w:r w:rsidRPr="006A30C3">
        <w:rPr>
          <w:rFonts w:ascii="Verdana" w:hAnsi="Verdana"/>
        </w:rPr>
        <w:br w:type="page"/>
      </w:r>
    </w:p>
    <w:p w14:paraId="0840453A" w14:textId="77777777" w:rsidR="006A30C3" w:rsidRPr="006A30C3" w:rsidRDefault="006A30C3" w:rsidP="006A30C3">
      <w:pPr>
        <w:pStyle w:val="Nadpisbezsl1-1"/>
        <w:rPr>
          <w:rFonts w:ascii="Verdana" w:hAnsi="Verdana"/>
        </w:rPr>
      </w:pPr>
      <w:r w:rsidRPr="006A30C3">
        <w:rPr>
          <w:rFonts w:ascii="Verdana" w:hAnsi="Verdana"/>
        </w:rPr>
        <w:lastRenderedPageBreak/>
        <w:t>Příloha č. 2</w:t>
      </w:r>
    </w:p>
    <w:p w14:paraId="24AC825D" w14:textId="77777777" w:rsidR="006A30C3" w:rsidRPr="00AB0E99" w:rsidRDefault="006A30C3" w:rsidP="006A30C3">
      <w:pPr>
        <w:pStyle w:val="Nadpisbezsl1-2"/>
        <w:rPr>
          <w:rStyle w:val="Tun9b"/>
          <w:rFonts w:ascii="Verdana" w:hAnsi="Verdana"/>
          <w:b/>
          <w:bCs/>
        </w:rPr>
      </w:pPr>
      <w:r w:rsidRPr="00AB0E99">
        <w:rPr>
          <w:rStyle w:val="Tun9b"/>
          <w:rFonts w:ascii="Verdana" w:hAnsi="Verdana"/>
          <w:b/>
          <w:bCs/>
        </w:rPr>
        <w:t>Seznam poddodavatelů</w:t>
      </w:r>
    </w:p>
    <w:p w14:paraId="0911EE6A" w14:textId="092CD54B" w:rsidR="006A30C3" w:rsidRDefault="006A30C3" w:rsidP="00BD0123">
      <w:pPr>
        <w:pStyle w:val="Textbezslovn"/>
        <w:ind w:left="0"/>
        <w:rPr>
          <w:rFonts w:ascii="Verdana" w:hAnsi="Verdana"/>
        </w:rPr>
      </w:pPr>
    </w:p>
    <w:p w14:paraId="17FF53AC" w14:textId="6D80B746" w:rsidR="00AA6D3C" w:rsidRPr="00BD0123" w:rsidRDefault="00AA6D3C" w:rsidP="00AA6D3C">
      <w:pPr>
        <w:pStyle w:val="Textbezslovn"/>
        <w:numPr>
          <w:ilvl w:val="0"/>
          <w:numId w:val="41"/>
        </w:numPr>
        <w:rPr>
          <w:rFonts w:ascii="Verdana" w:hAnsi="Verdana"/>
          <w:b/>
          <w:bCs/>
        </w:rPr>
      </w:pPr>
      <w:r w:rsidRPr="00BD0123">
        <w:rPr>
          <w:rFonts w:ascii="Verdana" w:hAnsi="Verdana"/>
          <w:b/>
          <w:bCs/>
        </w:rPr>
        <w:t>Seznam poddodavatelů pro plnění Smlouvy o dílo</w:t>
      </w:r>
    </w:p>
    <w:p w14:paraId="0FF40B6D" w14:textId="3CC6EB95" w:rsidR="006A30C3" w:rsidRPr="006A30C3" w:rsidRDefault="006A30C3" w:rsidP="006A30C3">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dílo</w:t>
      </w:r>
      <w:r w:rsidRPr="006A30C3">
        <w:rPr>
          <w:rFonts w:ascii="Verdana" w:hAnsi="Verdana"/>
        </w:rPr>
        <w:t>, uvede následující údaje:</w:t>
      </w:r>
    </w:p>
    <w:p w14:paraId="20670531" w14:textId="77777777" w:rsidR="006A30C3" w:rsidRPr="006A30C3" w:rsidRDefault="006A30C3" w:rsidP="006A30C3">
      <w:pPr>
        <w:pStyle w:val="Textbezslovn"/>
        <w:rPr>
          <w:rFonts w:ascii="Verdana" w:hAnsi="Verdana"/>
        </w:rPr>
      </w:pPr>
    </w:p>
    <w:tbl>
      <w:tblPr>
        <w:tblStyle w:val="Mkatabulky"/>
        <w:tblW w:w="0" w:type="auto"/>
        <w:tblLook w:val="04E0" w:firstRow="1" w:lastRow="1" w:firstColumn="1" w:lastColumn="0" w:noHBand="0" w:noVBand="1"/>
      </w:tblPr>
      <w:tblGrid>
        <w:gridCol w:w="2596"/>
        <w:gridCol w:w="3885"/>
        <w:gridCol w:w="2211"/>
      </w:tblGrid>
      <w:tr w:rsidR="006A30C3" w:rsidRPr="006A30C3" w14:paraId="5D612780" w14:textId="77777777" w:rsidTr="00BD0123">
        <w:trPr>
          <w:trHeight w:val="851"/>
        </w:trPr>
        <w:tc>
          <w:tcPr>
            <w:tcW w:w="2631" w:type="dxa"/>
          </w:tcPr>
          <w:p w14:paraId="2B3EE78E" w14:textId="77777777" w:rsidR="006A30C3" w:rsidRPr="006A30C3" w:rsidRDefault="006A30C3" w:rsidP="00946D4B">
            <w:pPr>
              <w:spacing w:before="0" w:after="0"/>
              <w:ind w:left="22"/>
              <w:rPr>
                <w:b/>
                <w:sz w:val="16"/>
                <w:szCs w:val="16"/>
              </w:rPr>
            </w:pPr>
            <w:r w:rsidRPr="006A30C3">
              <w:rPr>
                <w:b/>
                <w:sz w:val="16"/>
                <w:szCs w:val="16"/>
              </w:rPr>
              <w:t>Obchodní firma/název/ jméno a příjmení, sídlo poddodavatele, IČO</w:t>
            </w:r>
          </w:p>
        </w:tc>
        <w:tc>
          <w:tcPr>
            <w:tcW w:w="3969" w:type="dxa"/>
          </w:tcPr>
          <w:p w14:paraId="2745FE01" w14:textId="77777777" w:rsidR="006A30C3" w:rsidRPr="006A30C3" w:rsidRDefault="006A30C3" w:rsidP="00946D4B">
            <w:pPr>
              <w:spacing w:before="0" w:after="0"/>
              <w:ind w:left="22"/>
              <w:jc w:val="center"/>
              <w:rPr>
                <w:b/>
                <w:sz w:val="16"/>
                <w:szCs w:val="16"/>
              </w:rPr>
            </w:pPr>
            <w:r w:rsidRPr="006A30C3">
              <w:rPr>
                <w:b/>
                <w:sz w:val="16"/>
                <w:szCs w:val="16"/>
              </w:rPr>
              <w:t xml:space="preserve">Věcný popis části plnění uvažovaného zadat poddodavateli </w:t>
            </w:r>
            <w:r w:rsidRPr="006A30C3">
              <w:rPr>
                <w:sz w:val="16"/>
                <w:szCs w:val="16"/>
              </w:rPr>
              <w:t>(označené dle čísel a názvů jednotlivých SO a PS, případně jiným vhodným způsobem, nelze-li označit dle SO a PS)</w:t>
            </w:r>
          </w:p>
        </w:tc>
        <w:tc>
          <w:tcPr>
            <w:tcW w:w="2242" w:type="dxa"/>
          </w:tcPr>
          <w:p w14:paraId="432E2C2A" w14:textId="77777777" w:rsidR="006A30C3" w:rsidRPr="006A30C3" w:rsidRDefault="006A30C3" w:rsidP="00946D4B">
            <w:pPr>
              <w:spacing w:before="0" w:after="0"/>
              <w:ind w:left="22"/>
              <w:jc w:val="center"/>
              <w:rPr>
                <w:b/>
                <w:sz w:val="16"/>
                <w:szCs w:val="16"/>
              </w:rPr>
            </w:pPr>
            <w:r w:rsidRPr="006A30C3">
              <w:rPr>
                <w:b/>
                <w:sz w:val="16"/>
                <w:szCs w:val="16"/>
              </w:rPr>
              <w:t>Hodnota poddodávky v % z nabídkové ceny</w:t>
            </w:r>
          </w:p>
        </w:tc>
      </w:tr>
      <w:tr w:rsidR="006A30C3" w:rsidRPr="006A30C3" w14:paraId="70F25920" w14:textId="77777777" w:rsidTr="00BD0123">
        <w:trPr>
          <w:trHeight w:val="851"/>
        </w:trPr>
        <w:tc>
          <w:tcPr>
            <w:tcW w:w="2631" w:type="dxa"/>
          </w:tcPr>
          <w:p w14:paraId="733552B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5FB3CC1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FA9677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63F9F01E" w14:textId="77777777" w:rsidTr="00BD0123">
        <w:trPr>
          <w:trHeight w:val="851"/>
        </w:trPr>
        <w:tc>
          <w:tcPr>
            <w:tcW w:w="2631" w:type="dxa"/>
          </w:tcPr>
          <w:p w14:paraId="1C52233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61E32A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1F88F3B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FD8A87E" w14:textId="77777777" w:rsidTr="00BD0123">
        <w:trPr>
          <w:trHeight w:val="851"/>
        </w:trPr>
        <w:tc>
          <w:tcPr>
            <w:tcW w:w="2631" w:type="dxa"/>
          </w:tcPr>
          <w:p w14:paraId="067DA3C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D013DA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3A6C4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C0C7106" w14:textId="77777777" w:rsidTr="00BD0123">
        <w:trPr>
          <w:trHeight w:val="851"/>
        </w:trPr>
        <w:tc>
          <w:tcPr>
            <w:tcW w:w="2631" w:type="dxa"/>
          </w:tcPr>
          <w:p w14:paraId="75C4B034"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5A8B13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03A2EA8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067BFC30" w14:textId="77777777" w:rsidTr="00BD0123">
        <w:trPr>
          <w:trHeight w:val="851"/>
        </w:trPr>
        <w:tc>
          <w:tcPr>
            <w:tcW w:w="2631" w:type="dxa"/>
          </w:tcPr>
          <w:p w14:paraId="2458B23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79B8F8C9"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82D21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AB28EB7" w14:textId="77777777" w:rsidTr="00BD0123">
        <w:trPr>
          <w:trHeight w:val="851"/>
        </w:trPr>
        <w:tc>
          <w:tcPr>
            <w:tcW w:w="2631" w:type="dxa"/>
          </w:tcPr>
          <w:p w14:paraId="5D86648C"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7CC480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42F3B6A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0B5324B" w14:textId="77777777" w:rsidTr="00BD0123">
        <w:trPr>
          <w:trHeight w:val="851"/>
        </w:trPr>
        <w:tc>
          <w:tcPr>
            <w:tcW w:w="2631" w:type="dxa"/>
          </w:tcPr>
          <w:p w14:paraId="4F19D3D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CE13614"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56E4559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B2139D2" w14:textId="77777777" w:rsidTr="00BD0123">
        <w:trPr>
          <w:trHeight w:val="851"/>
        </w:trPr>
        <w:tc>
          <w:tcPr>
            <w:tcW w:w="2631" w:type="dxa"/>
          </w:tcPr>
          <w:p w14:paraId="12571AF3"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32B19C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62CD5AC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7905021" w14:textId="77777777" w:rsidTr="00BD0123">
        <w:trPr>
          <w:trHeight w:val="851"/>
        </w:trPr>
        <w:tc>
          <w:tcPr>
            <w:tcW w:w="2631" w:type="dxa"/>
          </w:tcPr>
          <w:p w14:paraId="44B414D7" w14:textId="77777777" w:rsidR="006A30C3" w:rsidRPr="006A30C3" w:rsidRDefault="006A30C3" w:rsidP="00946D4B">
            <w:pPr>
              <w:spacing w:before="0" w:after="0"/>
              <w:ind w:left="22"/>
              <w:rPr>
                <w:sz w:val="16"/>
                <w:szCs w:val="16"/>
              </w:rPr>
            </w:pPr>
            <w:r w:rsidRPr="006A30C3">
              <w:rPr>
                <w:sz w:val="16"/>
                <w:szCs w:val="16"/>
              </w:rPr>
              <w:t>Celkem %</w:t>
            </w:r>
          </w:p>
        </w:tc>
        <w:tc>
          <w:tcPr>
            <w:tcW w:w="3969" w:type="dxa"/>
          </w:tcPr>
          <w:p w14:paraId="4B905725" w14:textId="77777777" w:rsidR="006A30C3" w:rsidRPr="006A30C3" w:rsidRDefault="006A30C3" w:rsidP="00946D4B">
            <w:pPr>
              <w:spacing w:before="0" w:after="0"/>
              <w:ind w:left="22"/>
              <w:jc w:val="center"/>
              <w:rPr>
                <w:sz w:val="16"/>
                <w:szCs w:val="16"/>
              </w:rPr>
            </w:pPr>
          </w:p>
        </w:tc>
        <w:tc>
          <w:tcPr>
            <w:tcW w:w="2242" w:type="dxa"/>
          </w:tcPr>
          <w:p w14:paraId="7B6BF483" w14:textId="77777777" w:rsidR="006A30C3" w:rsidRPr="006A30C3" w:rsidRDefault="006A30C3" w:rsidP="00946D4B">
            <w:pPr>
              <w:spacing w:before="0" w:after="0"/>
              <w:ind w:left="22"/>
              <w:jc w:val="center"/>
              <w:rPr>
                <w:sz w:val="16"/>
                <w:szCs w:val="16"/>
              </w:rPr>
            </w:pPr>
            <w:r w:rsidRPr="006A30C3">
              <w:rPr>
                <w:sz w:val="16"/>
                <w:szCs w:val="16"/>
              </w:rPr>
              <w:t>[</w:t>
            </w:r>
            <w:r w:rsidRPr="006A30C3">
              <w:rPr>
                <w:sz w:val="16"/>
                <w:szCs w:val="16"/>
                <w:highlight w:val="yellow"/>
              </w:rPr>
              <w:t>DOPLNÍ DODAVATEL</w:t>
            </w:r>
            <w:r w:rsidRPr="006A30C3">
              <w:rPr>
                <w:sz w:val="16"/>
                <w:szCs w:val="16"/>
              </w:rPr>
              <w:t>]</w:t>
            </w:r>
          </w:p>
        </w:tc>
      </w:tr>
    </w:tbl>
    <w:p w14:paraId="765EFCA5" w14:textId="77777777" w:rsidR="006A30C3" w:rsidRPr="006A30C3" w:rsidRDefault="006A30C3" w:rsidP="006A30C3">
      <w:pPr>
        <w:pStyle w:val="Textbezslovn"/>
        <w:rPr>
          <w:rFonts w:ascii="Verdana" w:hAnsi="Verdana"/>
        </w:rPr>
      </w:pPr>
    </w:p>
    <w:p w14:paraId="43F83A1F" w14:textId="77777777" w:rsidR="00AA6D3C" w:rsidRDefault="00AA6D3C">
      <w:pPr>
        <w:spacing w:before="0" w:after="200"/>
        <w:ind w:left="0"/>
        <w:rPr>
          <w:szCs w:val="18"/>
        </w:rPr>
      </w:pPr>
      <w:r>
        <w:br w:type="page"/>
      </w:r>
    </w:p>
    <w:p w14:paraId="499F6BCB" w14:textId="689096A5"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poskytování služeb ETCS</w:t>
      </w:r>
      <w:r w:rsidR="00BD0123">
        <w:rPr>
          <w:rFonts w:ascii="Verdana" w:hAnsi="Verdana"/>
          <w:b/>
          <w:bCs/>
        </w:rPr>
        <w:t xml:space="preserve"> (příloha smlouvy)</w:t>
      </w:r>
    </w:p>
    <w:p w14:paraId="03F72BA2" w14:textId="1A3F455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Pr>
          <w:rFonts w:ascii="Verdana" w:hAnsi="Verdana"/>
        </w:rPr>
        <w:t xml:space="preserve"> dle Smlouvy o poskytování služeb pro ETCS</w:t>
      </w:r>
      <w:r w:rsidRPr="006A30C3">
        <w:rPr>
          <w:rFonts w:ascii="Verdana" w:hAnsi="Verdana"/>
        </w:rPr>
        <w:t>, uvede následující údaje:</w:t>
      </w:r>
    </w:p>
    <w:p w14:paraId="3C519402"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AA6D3C" w:rsidRPr="006A30C3" w14:paraId="11878D15" w14:textId="77777777" w:rsidTr="00BD0123">
        <w:trPr>
          <w:trHeight w:val="851"/>
        </w:trPr>
        <w:tc>
          <w:tcPr>
            <w:tcW w:w="3681" w:type="dxa"/>
          </w:tcPr>
          <w:p w14:paraId="20A7E65F" w14:textId="77777777" w:rsidR="00AA6D3C" w:rsidRPr="006A30C3" w:rsidRDefault="00AA6D3C"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643D9597" w14:textId="7778114A" w:rsidR="00AA6D3C" w:rsidRPr="006A30C3" w:rsidRDefault="00AA6D3C" w:rsidP="00AE14AD">
            <w:pPr>
              <w:spacing w:before="0" w:after="0"/>
              <w:ind w:left="22"/>
              <w:jc w:val="center"/>
              <w:rPr>
                <w:b/>
                <w:sz w:val="16"/>
                <w:szCs w:val="16"/>
              </w:rPr>
            </w:pPr>
            <w:r w:rsidRPr="006A30C3">
              <w:rPr>
                <w:b/>
                <w:sz w:val="16"/>
                <w:szCs w:val="16"/>
              </w:rPr>
              <w:t>Věcný popis části plnění uvažovaného zadat poddodavateli</w:t>
            </w:r>
          </w:p>
        </w:tc>
      </w:tr>
      <w:tr w:rsidR="00AA6D3C" w:rsidRPr="006A30C3" w14:paraId="6F2B569B" w14:textId="77777777" w:rsidTr="00BD0123">
        <w:trPr>
          <w:trHeight w:val="851"/>
        </w:trPr>
        <w:tc>
          <w:tcPr>
            <w:tcW w:w="3681" w:type="dxa"/>
          </w:tcPr>
          <w:p w14:paraId="183C096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241F67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2C22ED4E" w14:textId="77777777" w:rsidTr="00BD0123">
        <w:trPr>
          <w:trHeight w:val="851"/>
        </w:trPr>
        <w:tc>
          <w:tcPr>
            <w:tcW w:w="3681" w:type="dxa"/>
          </w:tcPr>
          <w:p w14:paraId="6CA65CEF"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5483AE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2D38CEB" w14:textId="77777777" w:rsidTr="00BD0123">
        <w:trPr>
          <w:trHeight w:val="851"/>
        </w:trPr>
        <w:tc>
          <w:tcPr>
            <w:tcW w:w="3681" w:type="dxa"/>
          </w:tcPr>
          <w:p w14:paraId="52F68919"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56F67406"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6B761DC" w14:textId="77777777" w:rsidTr="00BD0123">
        <w:trPr>
          <w:trHeight w:val="851"/>
        </w:trPr>
        <w:tc>
          <w:tcPr>
            <w:tcW w:w="3681" w:type="dxa"/>
          </w:tcPr>
          <w:p w14:paraId="48D1DD07"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6191E39"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7226573" w14:textId="77777777" w:rsidTr="00BD0123">
        <w:trPr>
          <w:trHeight w:val="851"/>
        </w:trPr>
        <w:tc>
          <w:tcPr>
            <w:tcW w:w="3681" w:type="dxa"/>
          </w:tcPr>
          <w:p w14:paraId="4431FA15"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4C53C435"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143321A1" w14:textId="77777777" w:rsidTr="00BD0123">
        <w:trPr>
          <w:trHeight w:val="851"/>
        </w:trPr>
        <w:tc>
          <w:tcPr>
            <w:tcW w:w="3681" w:type="dxa"/>
          </w:tcPr>
          <w:p w14:paraId="4D9A9F0E"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FD4B15B"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479892F8" w14:textId="77777777" w:rsidTr="00BD0123">
        <w:trPr>
          <w:trHeight w:val="851"/>
        </w:trPr>
        <w:tc>
          <w:tcPr>
            <w:tcW w:w="3681" w:type="dxa"/>
          </w:tcPr>
          <w:p w14:paraId="089DD4DD"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29FBDEAE"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r w:rsidR="00AA6D3C" w:rsidRPr="006A30C3" w14:paraId="0C0DAAAC" w14:textId="77777777" w:rsidTr="00BD0123">
        <w:trPr>
          <w:trHeight w:val="851"/>
        </w:trPr>
        <w:tc>
          <w:tcPr>
            <w:tcW w:w="3681" w:type="dxa"/>
          </w:tcPr>
          <w:p w14:paraId="434B088A" w14:textId="77777777" w:rsidR="00AA6D3C" w:rsidRPr="006A30C3" w:rsidRDefault="00AA6D3C" w:rsidP="00AE14AD">
            <w:pPr>
              <w:spacing w:before="0" w:after="0"/>
              <w:ind w:left="22"/>
              <w:rPr>
                <w:sz w:val="16"/>
                <w:szCs w:val="16"/>
                <w:highlight w:val="yellow"/>
              </w:rPr>
            </w:pPr>
            <w:r w:rsidRPr="006A30C3">
              <w:rPr>
                <w:sz w:val="16"/>
                <w:szCs w:val="16"/>
                <w:highlight w:val="yellow"/>
              </w:rPr>
              <w:t>[DOPLNÍ DODAVATEL]</w:t>
            </w:r>
          </w:p>
        </w:tc>
        <w:tc>
          <w:tcPr>
            <w:tcW w:w="4961" w:type="dxa"/>
          </w:tcPr>
          <w:p w14:paraId="309364CF" w14:textId="77777777" w:rsidR="00AA6D3C" w:rsidRPr="006A30C3" w:rsidRDefault="00AA6D3C" w:rsidP="00AE14AD">
            <w:pPr>
              <w:spacing w:before="0" w:after="0"/>
              <w:ind w:left="22"/>
              <w:jc w:val="center"/>
              <w:rPr>
                <w:sz w:val="16"/>
                <w:szCs w:val="16"/>
                <w:highlight w:val="yellow"/>
              </w:rPr>
            </w:pPr>
            <w:r w:rsidRPr="006A30C3">
              <w:rPr>
                <w:sz w:val="16"/>
                <w:szCs w:val="16"/>
                <w:highlight w:val="yellow"/>
              </w:rPr>
              <w:t>[DOPLNÍ DODAVATEL]</w:t>
            </w:r>
          </w:p>
        </w:tc>
      </w:tr>
    </w:tbl>
    <w:p w14:paraId="02F68E4B" w14:textId="77777777" w:rsidR="00AA6D3C" w:rsidRPr="006A30C3" w:rsidRDefault="00AA6D3C" w:rsidP="00AA6D3C">
      <w:pPr>
        <w:pStyle w:val="Textbezslovn"/>
        <w:rPr>
          <w:rFonts w:ascii="Verdana" w:hAnsi="Verdana"/>
        </w:rPr>
      </w:pPr>
    </w:p>
    <w:p w14:paraId="47BD8825" w14:textId="77777777" w:rsidR="00AA6D3C" w:rsidRPr="006A30C3" w:rsidRDefault="00AA6D3C" w:rsidP="00AA6D3C">
      <w:pPr>
        <w:pStyle w:val="Textbezslovn"/>
        <w:rPr>
          <w:rFonts w:ascii="Verdana" w:hAnsi="Verdana"/>
        </w:rPr>
      </w:pPr>
      <w:r w:rsidRPr="006A30C3">
        <w:rPr>
          <w:rFonts w:ascii="Verdana" w:hAnsi="Verdana"/>
        </w:rPr>
        <w:br w:type="page"/>
      </w:r>
    </w:p>
    <w:p w14:paraId="2059429E" w14:textId="6683553A" w:rsidR="00AA6D3C" w:rsidRPr="00AA6D3C" w:rsidRDefault="00AA6D3C" w:rsidP="00AA6D3C">
      <w:pPr>
        <w:pStyle w:val="Textbezslovn"/>
        <w:numPr>
          <w:ilvl w:val="0"/>
          <w:numId w:val="41"/>
        </w:numPr>
        <w:rPr>
          <w:rFonts w:ascii="Verdana" w:hAnsi="Verdana"/>
          <w:b/>
          <w:bCs/>
        </w:rPr>
      </w:pPr>
      <w:r w:rsidRPr="00AA6D3C">
        <w:rPr>
          <w:rFonts w:ascii="Verdana" w:hAnsi="Verdana"/>
          <w:b/>
          <w:bCs/>
        </w:rPr>
        <w:lastRenderedPageBreak/>
        <w:t xml:space="preserve">Seznam poddodavatelů pro plnění Smlouvy o </w:t>
      </w:r>
      <w:r>
        <w:rPr>
          <w:rFonts w:ascii="Verdana" w:hAnsi="Verdana"/>
          <w:b/>
          <w:bCs/>
        </w:rPr>
        <w:t xml:space="preserve">poskytování služeb pro provozní </w:t>
      </w:r>
      <w:r w:rsidR="00F96280">
        <w:rPr>
          <w:rFonts w:ascii="Verdana" w:hAnsi="Verdana"/>
          <w:b/>
          <w:bCs/>
        </w:rPr>
        <w:t xml:space="preserve">aplikaci </w:t>
      </w:r>
      <w:r w:rsidR="00BD0123">
        <w:rPr>
          <w:rFonts w:ascii="Verdana" w:hAnsi="Verdana"/>
          <w:b/>
          <w:bCs/>
        </w:rPr>
        <w:t>(příloha smlouvy)</w:t>
      </w:r>
    </w:p>
    <w:p w14:paraId="1B5D7254" w14:textId="71678C6D" w:rsidR="00AA6D3C" w:rsidRPr="006A30C3" w:rsidRDefault="00AA6D3C" w:rsidP="00AA6D3C">
      <w:pPr>
        <w:pStyle w:val="Textbezslovn"/>
        <w:ind w:left="0"/>
        <w:rPr>
          <w:rFonts w:ascii="Verdana" w:hAnsi="Verdana"/>
        </w:rPr>
      </w:pPr>
      <w:r w:rsidRPr="006A30C3">
        <w:rPr>
          <w:rFonts w:ascii="Verdana" w:hAnsi="Verdana"/>
        </w:rPr>
        <w:t>Jestliže dodavatel uvažuje zadat poddodavateli plnění části veřejné zakázky</w:t>
      </w:r>
      <w:r w:rsidR="00BD0123">
        <w:rPr>
          <w:rFonts w:ascii="Verdana" w:hAnsi="Verdana"/>
        </w:rPr>
        <w:t xml:space="preserve"> dle Smlouvy o poskytování služeb pro provozní </w:t>
      </w:r>
      <w:r w:rsidR="00F96280">
        <w:rPr>
          <w:rFonts w:ascii="Verdana" w:hAnsi="Verdana"/>
        </w:rPr>
        <w:t>aplikaci</w:t>
      </w:r>
      <w:r w:rsidRPr="006A30C3">
        <w:rPr>
          <w:rFonts w:ascii="Verdana" w:hAnsi="Verdana"/>
        </w:rPr>
        <w:t>, uvede následující údaje:</w:t>
      </w:r>
    </w:p>
    <w:p w14:paraId="6AF7CC91" w14:textId="77777777" w:rsidR="00AA6D3C" w:rsidRPr="006A30C3" w:rsidRDefault="00AA6D3C" w:rsidP="00AA6D3C">
      <w:pPr>
        <w:pStyle w:val="Textbezslovn"/>
        <w:rPr>
          <w:rFonts w:ascii="Verdana" w:hAnsi="Verdana"/>
        </w:rPr>
      </w:pPr>
    </w:p>
    <w:tbl>
      <w:tblPr>
        <w:tblStyle w:val="Mkatabulky"/>
        <w:tblW w:w="0" w:type="auto"/>
        <w:tblLook w:val="04E0" w:firstRow="1" w:lastRow="1" w:firstColumn="1" w:lastColumn="0" w:noHBand="0" w:noVBand="1"/>
      </w:tblPr>
      <w:tblGrid>
        <w:gridCol w:w="3681"/>
        <w:gridCol w:w="4961"/>
      </w:tblGrid>
      <w:tr w:rsidR="00BD0123" w:rsidRPr="006A30C3" w14:paraId="475A37E0" w14:textId="77777777" w:rsidTr="00BD0123">
        <w:trPr>
          <w:trHeight w:val="851"/>
        </w:trPr>
        <w:tc>
          <w:tcPr>
            <w:tcW w:w="3681" w:type="dxa"/>
          </w:tcPr>
          <w:p w14:paraId="3F6FBE87" w14:textId="77777777" w:rsidR="00BD0123" w:rsidRPr="006A30C3" w:rsidRDefault="00BD0123" w:rsidP="00AE14AD">
            <w:pPr>
              <w:spacing w:before="0" w:after="0"/>
              <w:ind w:left="22"/>
              <w:rPr>
                <w:b/>
                <w:sz w:val="16"/>
                <w:szCs w:val="16"/>
              </w:rPr>
            </w:pPr>
            <w:r w:rsidRPr="006A30C3">
              <w:rPr>
                <w:b/>
                <w:sz w:val="16"/>
                <w:szCs w:val="16"/>
              </w:rPr>
              <w:t>Obchodní firma/název/ jméno a příjmení, sídlo poddodavatele, IČO</w:t>
            </w:r>
          </w:p>
        </w:tc>
        <w:tc>
          <w:tcPr>
            <w:tcW w:w="4961" w:type="dxa"/>
          </w:tcPr>
          <w:p w14:paraId="3CED1197" w14:textId="13E630BE" w:rsidR="00BD0123" w:rsidRPr="006A30C3" w:rsidRDefault="00BD0123" w:rsidP="00AE14AD">
            <w:pPr>
              <w:spacing w:before="0" w:after="0"/>
              <w:ind w:left="22"/>
              <w:jc w:val="center"/>
              <w:rPr>
                <w:b/>
                <w:sz w:val="16"/>
                <w:szCs w:val="16"/>
              </w:rPr>
            </w:pPr>
            <w:r w:rsidRPr="006A30C3">
              <w:rPr>
                <w:b/>
                <w:sz w:val="16"/>
                <w:szCs w:val="16"/>
              </w:rPr>
              <w:t>Věcný popis části plnění uvažovaného zadat poddodavateli</w:t>
            </w:r>
          </w:p>
        </w:tc>
      </w:tr>
      <w:tr w:rsidR="00BD0123" w:rsidRPr="006A30C3" w14:paraId="397B855E" w14:textId="77777777" w:rsidTr="00BD0123">
        <w:trPr>
          <w:trHeight w:val="851"/>
        </w:trPr>
        <w:tc>
          <w:tcPr>
            <w:tcW w:w="3681" w:type="dxa"/>
          </w:tcPr>
          <w:p w14:paraId="6B1E78F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0B12BD5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3CC867C5" w14:textId="77777777" w:rsidTr="00BD0123">
        <w:trPr>
          <w:trHeight w:val="851"/>
        </w:trPr>
        <w:tc>
          <w:tcPr>
            <w:tcW w:w="3681" w:type="dxa"/>
          </w:tcPr>
          <w:p w14:paraId="52B834D9"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7FD05087"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0CA30EEF" w14:textId="77777777" w:rsidTr="00BD0123">
        <w:trPr>
          <w:trHeight w:val="851"/>
        </w:trPr>
        <w:tc>
          <w:tcPr>
            <w:tcW w:w="3681" w:type="dxa"/>
          </w:tcPr>
          <w:p w14:paraId="6F41BE6A"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4832DE25"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ACC5221" w14:textId="77777777" w:rsidTr="00BD0123">
        <w:trPr>
          <w:trHeight w:val="851"/>
        </w:trPr>
        <w:tc>
          <w:tcPr>
            <w:tcW w:w="3681" w:type="dxa"/>
          </w:tcPr>
          <w:p w14:paraId="66809E58"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F4786A9"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4989E9F0" w14:textId="77777777" w:rsidTr="00BD0123">
        <w:trPr>
          <w:trHeight w:val="851"/>
        </w:trPr>
        <w:tc>
          <w:tcPr>
            <w:tcW w:w="3681" w:type="dxa"/>
          </w:tcPr>
          <w:p w14:paraId="1B77905C"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54E9E121"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78839468" w14:textId="77777777" w:rsidTr="00BD0123">
        <w:trPr>
          <w:trHeight w:val="851"/>
        </w:trPr>
        <w:tc>
          <w:tcPr>
            <w:tcW w:w="3681" w:type="dxa"/>
          </w:tcPr>
          <w:p w14:paraId="4AE082D7"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208461A"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654E3A7B" w14:textId="77777777" w:rsidTr="00BD0123">
        <w:trPr>
          <w:trHeight w:val="851"/>
        </w:trPr>
        <w:tc>
          <w:tcPr>
            <w:tcW w:w="3681" w:type="dxa"/>
          </w:tcPr>
          <w:p w14:paraId="6AE15782"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61E70EA2"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r w:rsidR="00BD0123" w:rsidRPr="006A30C3" w14:paraId="1B546C3D" w14:textId="77777777" w:rsidTr="00BD0123">
        <w:trPr>
          <w:trHeight w:val="851"/>
        </w:trPr>
        <w:tc>
          <w:tcPr>
            <w:tcW w:w="3681" w:type="dxa"/>
          </w:tcPr>
          <w:p w14:paraId="052670B5" w14:textId="77777777" w:rsidR="00BD0123" w:rsidRPr="006A30C3" w:rsidRDefault="00BD0123" w:rsidP="00AE14AD">
            <w:pPr>
              <w:spacing w:before="0" w:after="0"/>
              <w:ind w:left="22"/>
              <w:rPr>
                <w:sz w:val="16"/>
                <w:szCs w:val="16"/>
                <w:highlight w:val="yellow"/>
              </w:rPr>
            </w:pPr>
            <w:r w:rsidRPr="006A30C3">
              <w:rPr>
                <w:sz w:val="16"/>
                <w:szCs w:val="16"/>
                <w:highlight w:val="yellow"/>
              </w:rPr>
              <w:t>[DOPLNÍ DODAVATEL]</w:t>
            </w:r>
          </w:p>
        </w:tc>
        <w:tc>
          <w:tcPr>
            <w:tcW w:w="4961" w:type="dxa"/>
          </w:tcPr>
          <w:p w14:paraId="2EBE7213" w14:textId="77777777" w:rsidR="00BD0123" w:rsidRPr="006A30C3" w:rsidRDefault="00BD0123" w:rsidP="00AE14AD">
            <w:pPr>
              <w:spacing w:before="0" w:after="0"/>
              <w:ind w:left="22"/>
              <w:jc w:val="center"/>
              <w:rPr>
                <w:sz w:val="16"/>
                <w:szCs w:val="16"/>
                <w:highlight w:val="yellow"/>
              </w:rPr>
            </w:pPr>
            <w:r w:rsidRPr="006A30C3">
              <w:rPr>
                <w:sz w:val="16"/>
                <w:szCs w:val="16"/>
                <w:highlight w:val="yellow"/>
              </w:rPr>
              <w:t>[DOPLNÍ DODAVATEL]</w:t>
            </w:r>
          </w:p>
        </w:tc>
      </w:tr>
    </w:tbl>
    <w:p w14:paraId="658A76DA" w14:textId="77777777" w:rsidR="00AA6D3C" w:rsidRPr="006A30C3" w:rsidRDefault="00AA6D3C" w:rsidP="00AA6D3C">
      <w:pPr>
        <w:pStyle w:val="Textbezslovn"/>
        <w:rPr>
          <w:rFonts w:ascii="Verdana" w:hAnsi="Verdana"/>
        </w:rPr>
      </w:pPr>
    </w:p>
    <w:p w14:paraId="0BFE84D5" w14:textId="77777777" w:rsidR="00AA6D3C" w:rsidRPr="006A30C3" w:rsidRDefault="00AA6D3C" w:rsidP="00AA6D3C">
      <w:pPr>
        <w:pStyle w:val="Textbezslovn"/>
        <w:rPr>
          <w:rFonts w:ascii="Verdana" w:hAnsi="Verdana"/>
        </w:rPr>
      </w:pPr>
      <w:r w:rsidRPr="006A30C3">
        <w:rPr>
          <w:rFonts w:ascii="Verdana" w:hAnsi="Verdana"/>
        </w:rPr>
        <w:br w:type="page"/>
      </w:r>
    </w:p>
    <w:p w14:paraId="2242B663" w14:textId="77777777" w:rsidR="006A30C3" w:rsidRPr="006A30C3" w:rsidRDefault="006A30C3" w:rsidP="006A30C3">
      <w:pPr>
        <w:pStyle w:val="Nadpisbezsl1-1"/>
        <w:rPr>
          <w:rFonts w:ascii="Verdana" w:hAnsi="Verdana"/>
        </w:rPr>
      </w:pPr>
      <w:r w:rsidRPr="006A30C3">
        <w:rPr>
          <w:rFonts w:ascii="Verdana" w:hAnsi="Verdana"/>
        </w:rPr>
        <w:lastRenderedPageBreak/>
        <w:t xml:space="preserve">Příloha č. 3 </w:t>
      </w:r>
    </w:p>
    <w:p w14:paraId="745BA950" w14:textId="77777777" w:rsidR="006A30C3" w:rsidRPr="006A30C3" w:rsidRDefault="006A30C3" w:rsidP="006A30C3">
      <w:pPr>
        <w:pStyle w:val="Nadpisbezsl1-2"/>
        <w:rPr>
          <w:rFonts w:ascii="Verdana" w:hAnsi="Verdana"/>
        </w:rPr>
      </w:pPr>
      <w:r w:rsidRPr="006A30C3">
        <w:rPr>
          <w:rFonts w:ascii="Verdana" w:hAnsi="Verdana"/>
        </w:rPr>
        <w:t>Údaje o společnosti dodavatelů podávajících nabídku společně</w:t>
      </w:r>
    </w:p>
    <w:p w14:paraId="7B7B487C" w14:textId="77777777" w:rsidR="006A30C3" w:rsidRPr="006A30C3" w:rsidRDefault="006A30C3" w:rsidP="006A30C3">
      <w:pPr>
        <w:pStyle w:val="Textbezslovn"/>
        <w:ind w:left="0"/>
        <w:rPr>
          <w:rFonts w:ascii="Verdana" w:hAnsi="Verdana"/>
        </w:rPr>
      </w:pPr>
    </w:p>
    <w:p w14:paraId="4398C8F0" w14:textId="77777777" w:rsidR="006A30C3" w:rsidRPr="006A30C3" w:rsidRDefault="006A30C3" w:rsidP="006A30C3">
      <w:pPr>
        <w:pStyle w:val="Textbezslovn"/>
        <w:ind w:left="0"/>
        <w:rPr>
          <w:rFonts w:ascii="Verdana" w:hAnsi="Verdana"/>
        </w:rPr>
      </w:pPr>
      <w:r w:rsidRPr="006A30C3">
        <w:rPr>
          <w:rFonts w:ascii="Verdana" w:hAnsi="Verdana"/>
        </w:rPr>
        <w:t>Jméno nebo název společnosti/sdružení/seskupení: [</w:t>
      </w:r>
      <w:r w:rsidRPr="006A30C3">
        <w:rPr>
          <w:rFonts w:ascii="Verdana" w:hAnsi="Verdana"/>
          <w:b/>
          <w:highlight w:val="yellow"/>
        </w:rPr>
        <w:t>DOPLNÍ DODAVATEL</w:t>
      </w:r>
      <w:r w:rsidRPr="006A30C3">
        <w:rPr>
          <w:rFonts w:ascii="Verdana" w:hAnsi="Verdana"/>
        </w:rPr>
        <w:t>]</w:t>
      </w:r>
    </w:p>
    <w:p w14:paraId="57617DD2" w14:textId="77777777" w:rsidR="006A30C3" w:rsidRPr="006A30C3" w:rsidRDefault="006A30C3" w:rsidP="006A30C3">
      <w:pPr>
        <w:pStyle w:val="Textbezslovn"/>
        <w:ind w:left="0"/>
        <w:rPr>
          <w:rFonts w:ascii="Verdana" w:hAnsi="Verdana"/>
        </w:rPr>
      </w:pPr>
    </w:p>
    <w:p w14:paraId="5224CAF0" w14:textId="77777777" w:rsidR="006A30C3" w:rsidRPr="006A30C3" w:rsidRDefault="006A30C3" w:rsidP="006A30C3">
      <w:pPr>
        <w:pStyle w:val="Textbezslovn"/>
        <w:ind w:left="0"/>
        <w:rPr>
          <w:rStyle w:val="Tun9b"/>
          <w:rFonts w:ascii="Verdana" w:hAnsi="Verdana"/>
        </w:rPr>
      </w:pPr>
      <w:r w:rsidRPr="006A30C3">
        <w:rPr>
          <w:rStyle w:val="Tun9b"/>
          <w:rFonts w:ascii="Verdana" w:hAnsi="Verdana"/>
        </w:rPr>
        <w:t>Identifikační údaje vedoucího společníka:</w:t>
      </w:r>
    </w:p>
    <w:p w14:paraId="688A375F" w14:textId="77777777" w:rsidR="006A30C3" w:rsidRPr="006A30C3" w:rsidRDefault="006A30C3" w:rsidP="006A30C3">
      <w:pPr>
        <w:pStyle w:val="Textbezslovn"/>
        <w:ind w:left="0"/>
        <w:rPr>
          <w:rFonts w:ascii="Verdana" w:hAnsi="Verdana"/>
        </w:rPr>
      </w:pPr>
      <w:r w:rsidRPr="006A30C3">
        <w:rPr>
          <w:rFonts w:ascii="Verdana" w:hAnsi="Verdana"/>
        </w:rPr>
        <w:t>Obchodní firma/jméno a příjmení</w:t>
      </w:r>
      <w:r w:rsidRPr="006A30C3">
        <w:rPr>
          <w:rStyle w:val="Znakapoznpodarou"/>
          <w:rFonts w:ascii="Verdana" w:hAnsi="Verdana"/>
        </w:rPr>
        <w:footnoteReference w:id="5"/>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197B1DB7" w14:textId="77777777" w:rsidR="006A30C3" w:rsidRPr="006A30C3" w:rsidRDefault="006A30C3" w:rsidP="006A30C3">
      <w:pPr>
        <w:pStyle w:val="Textbezslovn"/>
        <w:ind w:left="0"/>
        <w:rPr>
          <w:rFonts w:ascii="Verdana" w:hAnsi="Verdana"/>
        </w:rPr>
      </w:pPr>
      <w:r w:rsidRPr="006A30C3">
        <w:rPr>
          <w:rFonts w:ascii="Verdana" w:hAnsi="Verdana"/>
        </w:rPr>
        <w:t>Sídlo [</w:t>
      </w:r>
      <w:r w:rsidRPr="006A30C3">
        <w:rPr>
          <w:rFonts w:ascii="Verdana" w:hAnsi="Verdana"/>
          <w:highlight w:val="yellow"/>
        </w:rPr>
        <w:t>DOPLNÍ DODAVATEL</w:t>
      </w:r>
      <w:r w:rsidRPr="006A30C3">
        <w:rPr>
          <w:rFonts w:ascii="Verdana" w:hAnsi="Verdana"/>
        </w:rPr>
        <w:t>]</w:t>
      </w:r>
    </w:p>
    <w:p w14:paraId="232FC608" w14:textId="77777777" w:rsidR="006A30C3" w:rsidRPr="006A30C3" w:rsidRDefault="006A30C3" w:rsidP="006A30C3">
      <w:pPr>
        <w:pStyle w:val="Textbezslovn"/>
        <w:ind w:left="0"/>
        <w:rPr>
          <w:rFonts w:ascii="Verdana" w:hAnsi="Verdana"/>
        </w:rPr>
      </w:pPr>
      <w:r w:rsidRPr="006A30C3">
        <w:rPr>
          <w:rFonts w:ascii="Verdana" w:hAnsi="Verdana"/>
        </w:rPr>
        <w:t>Právní forma [</w:t>
      </w:r>
      <w:r w:rsidRPr="006A30C3">
        <w:rPr>
          <w:rFonts w:ascii="Verdana" w:hAnsi="Verdana"/>
          <w:highlight w:val="yellow"/>
        </w:rPr>
        <w:t>DOPLNÍ DODAVATEL</w:t>
      </w:r>
      <w:r w:rsidRPr="006A30C3">
        <w:rPr>
          <w:rFonts w:ascii="Verdana" w:hAnsi="Verdana"/>
        </w:rPr>
        <w:t>]</w:t>
      </w:r>
    </w:p>
    <w:p w14:paraId="7ACCDE7E"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08093D1" w14:textId="77777777" w:rsidR="006A30C3" w:rsidRPr="006A30C3" w:rsidRDefault="006A30C3" w:rsidP="006A30C3">
      <w:pPr>
        <w:pStyle w:val="Textbezslovn"/>
        <w:ind w:left="0"/>
        <w:rPr>
          <w:rFonts w:ascii="Verdana" w:hAnsi="Verdana"/>
        </w:rPr>
      </w:pPr>
    </w:p>
    <w:p w14:paraId="7FB37F21" w14:textId="77777777" w:rsidR="006A30C3" w:rsidRPr="006A30C3" w:rsidRDefault="006A30C3" w:rsidP="006A30C3">
      <w:pPr>
        <w:pStyle w:val="Textbezslovn"/>
        <w:ind w:left="0"/>
        <w:rPr>
          <w:rFonts w:ascii="Verdana" w:hAnsi="Verdana"/>
        </w:rPr>
      </w:pPr>
      <w:r w:rsidRPr="006A30C3">
        <w:rPr>
          <w:rStyle w:val="Tun9b"/>
          <w:rFonts w:ascii="Verdana" w:hAnsi="Verdana"/>
        </w:rPr>
        <w:t>Identifikační údaje</w:t>
      </w:r>
      <w:r w:rsidRPr="006A30C3">
        <w:rPr>
          <w:rFonts w:ascii="Verdana" w:hAnsi="Verdana"/>
        </w:rPr>
        <w:t xml:space="preserve"> (obchodní firma/jméno a příjmení, sídlo, právní forma, IČO) </w:t>
      </w:r>
      <w:r w:rsidRPr="006A30C3">
        <w:rPr>
          <w:rStyle w:val="Tun9b"/>
          <w:rFonts w:ascii="Verdana" w:hAnsi="Verdana"/>
        </w:rPr>
        <w:t>ostatních společníků</w:t>
      </w:r>
      <w:r w:rsidRPr="006A30C3">
        <w:rPr>
          <w:rFonts w:ascii="Verdana" w:hAnsi="Verdana"/>
        </w:rPr>
        <w:t xml:space="preserve"> (členů společnosti/sdružení/seskupení):</w:t>
      </w:r>
    </w:p>
    <w:p w14:paraId="24211CC3"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25591D6A"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66CA244D"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w:t>
      </w:r>
      <w:r w:rsidRPr="006A30C3">
        <w:rPr>
          <w:rFonts w:ascii="Verdana" w:hAnsi="Verdana"/>
          <w:highlight w:val="yellow"/>
        </w:rPr>
        <w:t>DOPLNÍ DODAVATEL</w:t>
      </w:r>
      <w:r w:rsidRPr="006A30C3">
        <w:rPr>
          <w:rFonts w:ascii="Verdana" w:hAnsi="Verdana"/>
        </w:rPr>
        <w:t>]</w:t>
      </w:r>
    </w:p>
    <w:p w14:paraId="73DF9209" w14:textId="77777777" w:rsidR="006A30C3" w:rsidRPr="006A30C3" w:rsidRDefault="006A30C3" w:rsidP="006A30C3">
      <w:pPr>
        <w:pStyle w:val="Odstavec1-2i"/>
        <w:numPr>
          <w:ilvl w:val="0"/>
          <w:numId w:val="0"/>
        </w:numPr>
        <w:ind w:left="1077"/>
        <w:rPr>
          <w:rFonts w:ascii="Verdana" w:hAnsi="Verdana"/>
        </w:rPr>
      </w:pPr>
      <w:r w:rsidRPr="006A30C3">
        <w:rPr>
          <w:rFonts w:ascii="Verdana" w:hAnsi="Verdana"/>
        </w:rPr>
        <w:t>atd.</w:t>
      </w:r>
    </w:p>
    <w:p w14:paraId="62F24AF8" w14:textId="77777777" w:rsidR="006A30C3" w:rsidRPr="006A30C3" w:rsidRDefault="006A30C3" w:rsidP="006A30C3">
      <w:pPr>
        <w:pStyle w:val="Textbezslovn"/>
        <w:ind w:left="0"/>
        <w:rPr>
          <w:rFonts w:ascii="Verdana" w:hAnsi="Verdana"/>
        </w:rPr>
      </w:pPr>
    </w:p>
    <w:p w14:paraId="0432F4EC" w14:textId="77777777" w:rsidR="006A30C3" w:rsidRPr="006A30C3" w:rsidRDefault="006A30C3" w:rsidP="006A30C3">
      <w:pPr>
        <w:pStyle w:val="Textbezslovn"/>
        <w:ind w:left="0"/>
        <w:rPr>
          <w:rFonts w:ascii="Verdana" w:hAnsi="Verdana"/>
        </w:rPr>
      </w:pPr>
      <w:r w:rsidRPr="006A30C3">
        <w:rPr>
          <w:rFonts w:ascii="Verdana" w:hAnsi="Verdana"/>
        </w:rPr>
        <w:t>Podíl jednotlivých společníků na zakázce:</w:t>
      </w:r>
    </w:p>
    <w:tbl>
      <w:tblPr>
        <w:tblStyle w:val="Mkatabulky"/>
        <w:tblW w:w="0" w:type="auto"/>
        <w:tblLook w:val="04E0" w:firstRow="1" w:lastRow="1" w:firstColumn="1" w:lastColumn="0" w:noHBand="0" w:noVBand="1"/>
      </w:tblPr>
      <w:tblGrid>
        <w:gridCol w:w="2590"/>
        <w:gridCol w:w="3891"/>
        <w:gridCol w:w="2211"/>
      </w:tblGrid>
      <w:tr w:rsidR="006A30C3" w:rsidRPr="006A30C3" w14:paraId="536D719E" w14:textId="77777777" w:rsidTr="0048515F">
        <w:tc>
          <w:tcPr>
            <w:tcW w:w="2631" w:type="dxa"/>
          </w:tcPr>
          <w:p w14:paraId="31EAB9A2" w14:textId="77777777" w:rsidR="006A30C3" w:rsidRPr="006A30C3" w:rsidRDefault="006A30C3" w:rsidP="00946D4B">
            <w:pPr>
              <w:spacing w:before="0" w:after="0"/>
              <w:ind w:left="22"/>
              <w:rPr>
                <w:b/>
                <w:sz w:val="16"/>
                <w:szCs w:val="16"/>
              </w:rPr>
            </w:pPr>
            <w:r w:rsidRPr="006A30C3">
              <w:rPr>
                <w:b/>
                <w:sz w:val="16"/>
                <w:szCs w:val="16"/>
              </w:rPr>
              <w:t>Obchodní firma/jméno a příjmení</w:t>
            </w:r>
          </w:p>
        </w:tc>
        <w:tc>
          <w:tcPr>
            <w:tcW w:w="3969" w:type="dxa"/>
          </w:tcPr>
          <w:p w14:paraId="14E042A9" w14:textId="77777777" w:rsidR="006A30C3" w:rsidRPr="006A30C3" w:rsidRDefault="006A30C3" w:rsidP="00946D4B">
            <w:pPr>
              <w:spacing w:before="0" w:after="0"/>
              <w:ind w:left="22"/>
              <w:jc w:val="center"/>
              <w:rPr>
                <w:b/>
                <w:sz w:val="16"/>
                <w:szCs w:val="16"/>
              </w:rPr>
            </w:pPr>
            <w:r w:rsidRPr="006A30C3">
              <w:rPr>
                <w:b/>
                <w:sz w:val="16"/>
                <w:szCs w:val="16"/>
              </w:rPr>
              <w:t xml:space="preserve">Předpokládaný podíl na zakázce v % z celkového objemu (celkové nabídkové ceny) veřejné zakázky </w:t>
            </w:r>
          </w:p>
        </w:tc>
        <w:tc>
          <w:tcPr>
            <w:tcW w:w="2242" w:type="dxa"/>
          </w:tcPr>
          <w:p w14:paraId="7A6A19D1" w14:textId="77777777" w:rsidR="006A30C3" w:rsidRPr="006A30C3" w:rsidRDefault="006A30C3" w:rsidP="00946D4B">
            <w:pPr>
              <w:spacing w:before="0" w:after="0"/>
              <w:ind w:left="22"/>
              <w:jc w:val="center"/>
              <w:rPr>
                <w:b/>
                <w:sz w:val="16"/>
                <w:szCs w:val="16"/>
              </w:rPr>
            </w:pPr>
            <w:r w:rsidRPr="006A30C3">
              <w:rPr>
                <w:b/>
                <w:sz w:val="16"/>
                <w:szCs w:val="16"/>
              </w:rPr>
              <w:t xml:space="preserve">Věcné vymezení plnění </w:t>
            </w:r>
          </w:p>
        </w:tc>
      </w:tr>
      <w:tr w:rsidR="006A30C3" w:rsidRPr="006A30C3" w14:paraId="7105DF80" w14:textId="77777777" w:rsidTr="0048515F">
        <w:tc>
          <w:tcPr>
            <w:tcW w:w="2631" w:type="dxa"/>
          </w:tcPr>
          <w:p w14:paraId="28AC9CA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0101AB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8174D8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4CEBFD3" w14:textId="77777777" w:rsidTr="0048515F">
        <w:tc>
          <w:tcPr>
            <w:tcW w:w="2631" w:type="dxa"/>
          </w:tcPr>
          <w:p w14:paraId="095C244B"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2EE90F3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DF96CC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E0E3F0" w14:textId="77777777" w:rsidTr="0048515F">
        <w:tc>
          <w:tcPr>
            <w:tcW w:w="2631" w:type="dxa"/>
          </w:tcPr>
          <w:p w14:paraId="2AA1B79A"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Pr>
          <w:p w14:paraId="190D606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Pr>
          <w:p w14:paraId="3137C72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69E8293" w14:textId="77777777" w:rsidTr="0048515F">
        <w:tc>
          <w:tcPr>
            <w:tcW w:w="2631" w:type="dxa"/>
            <w:tcBorders>
              <w:bottom w:val="single" w:sz="2" w:space="0" w:color="auto"/>
            </w:tcBorders>
          </w:tcPr>
          <w:p w14:paraId="259538D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68B1807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C9A4D9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20C76FCC" w14:textId="77777777" w:rsidTr="0048515F">
        <w:tc>
          <w:tcPr>
            <w:tcW w:w="2631" w:type="dxa"/>
            <w:tcBorders>
              <w:bottom w:val="single" w:sz="2" w:space="0" w:color="auto"/>
            </w:tcBorders>
          </w:tcPr>
          <w:p w14:paraId="4A042595"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3969" w:type="dxa"/>
            <w:tcBorders>
              <w:bottom w:val="single" w:sz="2" w:space="0" w:color="auto"/>
            </w:tcBorders>
          </w:tcPr>
          <w:p w14:paraId="1C22995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242" w:type="dxa"/>
            <w:tcBorders>
              <w:bottom w:val="single" w:sz="2" w:space="0" w:color="auto"/>
            </w:tcBorders>
          </w:tcPr>
          <w:p w14:paraId="7661CB76"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3ABA6349" w14:textId="77777777" w:rsidTr="0048515F">
        <w:tc>
          <w:tcPr>
            <w:tcW w:w="2631" w:type="dxa"/>
            <w:tcBorders>
              <w:top w:val="single" w:sz="2" w:space="0" w:color="auto"/>
            </w:tcBorders>
            <w:shd w:val="clear" w:color="auto" w:fill="auto"/>
          </w:tcPr>
          <w:p w14:paraId="1E189763"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3969" w:type="dxa"/>
            <w:tcBorders>
              <w:top w:val="single" w:sz="2" w:space="0" w:color="auto"/>
            </w:tcBorders>
            <w:shd w:val="clear" w:color="auto" w:fill="auto"/>
          </w:tcPr>
          <w:p w14:paraId="3074863C"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242" w:type="dxa"/>
            <w:tcBorders>
              <w:top w:val="single" w:sz="2" w:space="0" w:color="auto"/>
            </w:tcBorders>
            <w:shd w:val="clear" w:color="auto" w:fill="auto"/>
          </w:tcPr>
          <w:p w14:paraId="014E7A6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1B7FC542" w14:textId="77777777" w:rsidR="006A30C3" w:rsidRPr="006A30C3" w:rsidRDefault="006A30C3" w:rsidP="006A30C3">
      <w:pPr>
        <w:pStyle w:val="Textbezslovn"/>
        <w:ind w:left="0"/>
        <w:rPr>
          <w:rFonts w:ascii="Verdana" w:hAnsi="Verdana"/>
        </w:rPr>
      </w:pPr>
    </w:p>
    <w:p w14:paraId="0FBF3CD6" w14:textId="77777777" w:rsidR="006A30C3" w:rsidRPr="006A30C3" w:rsidRDefault="006A30C3" w:rsidP="006A30C3">
      <w:pPr>
        <w:pStyle w:val="Textbezslovn"/>
        <w:ind w:left="0"/>
        <w:rPr>
          <w:rFonts w:ascii="Verdana" w:hAnsi="Verdana"/>
        </w:rPr>
      </w:pPr>
    </w:p>
    <w:p w14:paraId="368D98A3" w14:textId="77777777" w:rsidR="006A30C3" w:rsidRPr="006A30C3" w:rsidRDefault="006A30C3" w:rsidP="006A30C3">
      <w:pPr>
        <w:pStyle w:val="Textbezslovn"/>
        <w:ind w:left="0"/>
        <w:rPr>
          <w:rFonts w:ascii="Verdana" w:hAnsi="Verdana"/>
        </w:rPr>
      </w:pPr>
      <w:r w:rsidRPr="006A30C3">
        <w:rPr>
          <w:rFonts w:ascii="Verdana" w:hAnsi="Verdana"/>
        </w:rPr>
        <w:t>Informace o rozdělení odpovědnosti za plnění veřejné zakázky: [</w:t>
      </w:r>
      <w:r w:rsidRPr="006A30C3">
        <w:rPr>
          <w:rFonts w:ascii="Verdana" w:hAnsi="Verdana"/>
          <w:highlight w:val="yellow"/>
        </w:rPr>
        <w:t>DOPLNÍ DODAVATEL</w:t>
      </w:r>
      <w:r w:rsidRPr="006A30C3">
        <w:rPr>
          <w:rFonts w:ascii="Verdana" w:hAnsi="Verdana"/>
        </w:rPr>
        <w:t xml:space="preserve">] </w:t>
      </w:r>
    </w:p>
    <w:p w14:paraId="71257636" w14:textId="38C49D61" w:rsidR="006A30C3" w:rsidRPr="006A30C3" w:rsidRDefault="006A30C3" w:rsidP="006A30C3">
      <w:pPr>
        <w:pStyle w:val="Doplujcdaje"/>
        <w:jc w:val="both"/>
        <w:rPr>
          <w:rFonts w:ascii="Verdana" w:hAnsi="Verdana"/>
        </w:rPr>
      </w:pPr>
      <w:r w:rsidRPr="006A30C3">
        <w:rPr>
          <w:rFonts w:ascii="Verdana" w:hAnsi="Verdana"/>
        </w:rPr>
        <w:t xml:space="preserve">(pozn.: </w:t>
      </w:r>
      <w:r w:rsidR="00E05B3C">
        <w:rPr>
          <w:rFonts w:ascii="Verdana" w:hAnsi="Verdana"/>
        </w:rPr>
        <w:t>Z</w:t>
      </w:r>
      <w:r w:rsidR="00E05B3C" w:rsidRPr="006A30C3">
        <w:rPr>
          <w:rFonts w:ascii="Verdana" w:hAnsi="Verdana"/>
        </w:rPr>
        <w:t xml:space="preserve">adavatel </w:t>
      </w:r>
      <w:r w:rsidRPr="006A30C3">
        <w:rPr>
          <w:rFonts w:ascii="Verdana" w:hAnsi="Verdana"/>
        </w:rPr>
        <w:t>požaduje, aby odpovědnost nesli všichni dodavatelé podávající společnou nabídku společně a nerozdílně)</w:t>
      </w:r>
    </w:p>
    <w:p w14:paraId="4534DD05" w14:textId="77777777" w:rsidR="006A30C3" w:rsidRPr="006A30C3" w:rsidRDefault="006A30C3" w:rsidP="006A30C3">
      <w:pPr>
        <w:pStyle w:val="Textbezslovn"/>
        <w:ind w:left="0"/>
        <w:rPr>
          <w:rFonts w:ascii="Verdana" w:hAnsi="Verdana"/>
        </w:rPr>
      </w:pPr>
    </w:p>
    <w:p w14:paraId="180FD5C5" w14:textId="77777777" w:rsidR="006A30C3" w:rsidRPr="006A30C3" w:rsidRDefault="006A30C3" w:rsidP="006A30C3">
      <w:pPr>
        <w:pStyle w:val="Textbezslovn"/>
        <w:ind w:left="0"/>
        <w:rPr>
          <w:rFonts w:ascii="Verdana" w:hAnsi="Verdana"/>
        </w:rPr>
      </w:pPr>
    </w:p>
    <w:p w14:paraId="3288AEF3" w14:textId="6E9C7207" w:rsidR="006A30C3" w:rsidRPr="006A30C3" w:rsidRDefault="006A30C3" w:rsidP="006A30C3">
      <w:pPr>
        <w:pStyle w:val="Textbezslovn"/>
        <w:ind w:left="0"/>
        <w:rPr>
          <w:rFonts w:ascii="Verdana" w:hAnsi="Verdana"/>
        </w:rPr>
      </w:pPr>
      <w:r w:rsidRPr="006A30C3">
        <w:rPr>
          <w:rStyle w:val="Tun9b"/>
          <w:rFonts w:ascii="Verdana" w:hAnsi="Verdana"/>
        </w:rPr>
        <w:t>Příloha:</w:t>
      </w:r>
      <w:r w:rsidRPr="006A30C3">
        <w:rPr>
          <w:rFonts w:ascii="Verdana" w:hAnsi="Verdana"/>
        </w:rPr>
        <w:t xml:space="preserve"> Smlouva o vzniku společnosti/sdružení/seskupení, příp. jiný dokument</w:t>
      </w:r>
    </w:p>
    <w:p w14:paraId="40AC6596" w14:textId="77777777" w:rsidR="006A30C3" w:rsidRPr="006A30C3" w:rsidRDefault="006A30C3" w:rsidP="006A30C3">
      <w:pPr>
        <w:pStyle w:val="Textbezslovn"/>
        <w:ind w:left="0"/>
        <w:rPr>
          <w:rFonts w:ascii="Verdana" w:hAnsi="Verdana"/>
        </w:rPr>
      </w:pPr>
    </w:p>
    <w:p w14:paraId="30C20602" w14:textId="77777777" w:rsidR="006A30C3" w:rsidRPr="006A30C3" w:rsidRDefault="006A30C3" w:rsidP="006A30C3">
      <w:pPr>
        <w:pStyle w:val="Textbezslovn"/>
        <w:ind w:left="0"/>
        <w:rPr>
          <w:rFonts w:ascii="Verdana" w:hAnsi="Verdana"/>
        </w:rPr>
      </w:pPr>
    </w:p>
    <w:p w14:paraId="1E6D3E64" w14:textId="77777777" w:rsidR="006A30C3" w:rsidRPr="006A30C3" w:rsidRDefault="006A30C3" w:rsidP="006A30C3">
      <w:pPr>
        <w:pStyle w:val="Textbezslovn"/>
        <w:ind w:left="0"/>
        <w:rPr>
          <w:rFonts w:ascii="Verdana" w:hAnsi="Verdana"/>
        </w:rPr>
      </w:pPr>
      <w:r w:rsidRPr="006A30C3">
        <w:rPr>
          <w:rFonts w:ascii="Verdana" w:hAnsi="Verdana"/>
        </w:rPr>
        <w:br w:type="page"/>
      </w:r>
    </w:p>
    <w:p w14:paraId="5FFF36A0" w14:textId="77777777" w:rsidR="006A30C3" w:rsidRPr="006A30C3" w:rsidRDefault="006A30C3" w:rsidP="006A30C3">
      <w:pPr>
        <w:pStyle w:val="Nadpisbezsl1-1"/>
        <w:rPr>
          <w:rFonts w:ascii="Verdana" w:hAnsi="Verdana"/>
        </w:rPr>
      </w:pPr>
      <w:r w:rsidRPr="006A30C3">
        <w:rPr>
          <w:rFonts w:ascii="Verdana" w:hAnsi="Verdana"/>
        </w:rPr>
        <w:lastRenderedPageBreak/>
        <w:t>Příloha č. 4</w:t>
      </w:r>
    </w:p>
    <w:p w14:paraId="5CDF9015" w14:textId="77777777" w:rsidR="006A30C3" w:rsidRPr="006A30C3" w:rsidRDefault="006A30C3" w:rsidP="006A30C3">
      <w:pPr>
        <w:pStyle w:val="Nadpisbezsl1-2"/>
        <w:rPr>
          <w:rFonts w:ascii="Verdana" w:hAnsi="Verdana"/>
        </w:rPr>
      </w:pPr>
      <w:r w:rsidRPr="006A30C3">
        <w:rPr>
          <w:rFonts w:ascii="Verdana" w:hAnsi="Verdana"/>
        </w:rPr>
        <w:t>Seznam významných služeb a stavebních prací</w:t>
      </w:r>
    </w:p>
    <w:p w14:paraId="07A76E6B" w14:textId="77777777" w:rsidR="006A30C3" w:rsidRPr="006A30C3" w:rsidRDefault="006A30C3" w:rsidP="006A30C3">
      <w:pPr>
        <w:pStyle w:val="Textbezslovn"/>
        <w:ind w:left="0"/>
        <w:rPr>
          <w:rFonts w:ascii="Verdana" w:hAnsi="Verdana"/>
        </w:rPr>
      </w:pPr>
    </w:p>
    <w:p w14:paraId="3D43AADB" w14:textId="77777777" w:rsidR="006A30C3" w:rsidRPr="006A30C3" w:rsidRDefault="006A30C3" w:rsidP="006A30C3">
      <w:pPr>
        <w:pStyle w:val="Textbezslovn"/>
        <w:ind w:left="0"/>
        <w:rPr>
          <w:rFonts w:ascii="Verdana" w:hAnsi="Verdana"/>
          <w:b/>
        </w:rPr>
      </w:pPr>
      <w:r w:rsidRPr="001F3FE6">
        <w:rPr>
          <w:rFonts w:ascii="Verdana" w:hAnsi="Verdana"/>
          <w:b/>
        </w:rPr>
        <w:t>Seznam významných služeb</w:t>
      </w:r>
    </w:p>
    <w:p w14:paraId="67FE5EEF" w14:textId="77777777" w:rsidR="006A30C3" w:rsidRPr="006A30C3" w:rsidRDefault="006A30C3" w:rsidP="006A30C3">
      <w:pPr>
        <w:pStyle w:val="Textbezslovn"/>
        <w:ind w:left="0"/>
        <w:rPr>
          <w:rFonts w:ascii="Verdana" w:hAnsi="Verdana"/>
          <w:b/>
        </w:rPr>
      </w:pPr>
    </w:p>
    <w:tbl>
      <w:tblPr>
        <w:tblStyle w:val="Mkatabulky"/>
        <w:tblW w:w="8584" w:type="dxa"/>
        <w:tblLayout w:type="fixed"/>
        <w:tblLook w:val="04E0" w:firstRow="1" w:lastRow="1" w:firstColumn="1" w:lastColumn="0" w:noHBand="0" w:noVBand="1"/>
      </w:tblPr>
      <w:tblGrid>
        <w:gridCol w:w="1413"/>
        <w:gridCol w:w="1417"/>
        <w:gridCol w:w="1502"/>
        <w:gridCol w:w="1475"/>
        <w:gridCol w:w="1418"/>
        <w:gridCol w:w="1359"/>
      </w:tblGrid>
      <w:tr w:rsidR="00E20412" w:rsidRPr="006A30C3" w14:paraId="737B27B9" w14:textId="77777777" w:rsidTr="00E20412">
        <w:tc>
          <w:tcPr>
            <w:tcW w:w="1413" w:type="dxa"/>
          </w:tcPr>
          <w:p w14:paraId="248CECB0" w14:textId="77777777" w:rsidR="006A30C3" w:rsidRPr="006A30C3" w:rsidRDefault="006A30C3" w:rsidP="00E20412">
            <w:pPr>
              <w:ind w:left="22"/>
              <w:rPr>
                <w:b/>
                <w:sz w:val="16"/>
                <w:szCs w:val="16"/>
              </w:rPr>
            </w:pPr>
            <w:r w:rsidRPr="006A30C3">
              <w:rPr>
                <w:b/>
              </w:rPr>
              <w:t>Název služby/ zakázky</w:t>
            </w:r>
            <w:r w:rsidRPr="006A30C3">
              <w:rPr>
                <w:b/>
                <w:sz w:val="16"/>
                <w:szCs w:val="16"/>
              </w:rPr>
              <w:t xml:space="preserve"> </w:t>
            </w:r>
          </w:p>
        </w:tc>
        <w:tc>
          <w:tcPr>
            <w:tcW w:w="1417" w:type="dxa"/>
          </w:tcPr>
          <w:p w14:paraId="4D60EB10" w14:textId="77777777" w:rsidR="006A30C3" w:rsidRPr="006A30C3" w:rsidRDefault="006A30C3" w:rsidP="00E20412">
            <w:pPr>
              <w:ind w:left="22"/>
              <w:jc w:val="center"/>
              <w:rPr>
                <w:b/>
                <w:sz w:val="16"/>
                <w:szCs w:val="16"/>
              </w:rPr>
            </w:pPr>
            <w:r w:rsidRPr="006A30C3">
              <w:rPr>
                <w:b/>
              </w:rPr>
              <w:t>Objednatel služby (obchodní firma/název a sídlo) a kontaktní osoba objednatele (jméno, tel., email)</w:t>
            </w:r>
          </w:p>
        </w:tc>
        <w:tc>
          <w:tcPr>
            <w:tcW w:w="1502" w:type="dxa"/>
          </w:tcPr>
          <w:p w14:paraId="1A269776" w14:textId="77777777" w:rsidR="006A30C3" w:rsidRPr="006A30C3" w:rsidRDefault="006A30C3" w:rsidP="00E20412">
            <w:pPr>
              <w:ind w:left="22"/>
              <w:jc w:val="center"/>
              <w:rPr>
                <w:b/>
                <w:sz w:val="16"/>
                <w:szCs w:val="16"/>
              </w:rPr>
            </w:pPr>
            <w:r w:rsidRPr="006A30C3">
              <w:rPr>
                <w:b/>
              </w:rPr>
              <w:t>Předmět plnění (popis věcného rozsahu služby v detailu potřebném pro ověření splnění požadavků) a místo budoucí stavby</w:t>
            </w:r>
          </w:p>
        </w:tc>
        <w:tc>
          <w:tcPr>
            <w:tcW w:w="1475" w:type="dxa"/>
          </w:tcPr>
          <w:p w14:paraId="18F2647D" w14:textId="77777777" w:rsidR="00E20412" w:rsidRDefault="006A30C3" w:rsidP="00E20412">
            <w:pPr>
              <w:ind w:left="22"/>
              <w:jc w:val="center"/>
              <w:rPr>
                <w:b/>
              </w:rPr>
            </w:pPr>
            <w:r w:rsidRPr="006A30C3">
              <w:rPr>
                <w:b/>
              </w:rPr>
              <w:t>Termín plnění dle smlouvy a doba dokončení služby (den/měsíc/rok)</w:t>
            </w:r>
          </w:p>
          <w:p w14:paraId="2879B37E" w14:textId="2AC66A8D" w:rsidR="006A30C3" w:rsidRPr="00E20412" w:rsidRDefault="006A30C3" w:rsidP="00E20412">
            <w:pPr>
              <w:ind w:left="22"/>
              <w:jc w:val="center"/>
              <w:rPr>
                <w:b/>
              </w:rPr>
            </w:pPr>
            <w:r w:rsidRPr="006A30C3">
              <w:rPr>
                <w:b/>
              </w:rPr>
              <w:t>(doba bez autorského dozoru)</w:t>
            </w:r>
          </w:p>
        </w:tc>
        <w:tc>
          <w:tcPr>
            <w:tcW w:w="1418" w:type="dxa"/>
          </w:tcPr>
          <w:p w14:paraId="5FE7B965" w14:textId="77777777" w:rsidR="006A30C3" w:rsidRPr="006A30C3" w:rsidRDefault="006A30C3" w:rsidP="00E20412">
            <w:pPr>
              <w:ind w:left="22"/>
              <w:jc w:val="center"/>
              <w:rPr>
                <w:b/>
                <w:sz w:val="16"/>
                <w:szCs w:val="16"/>
              </w:rPr>
            </w:pPr>
            <w:r w:rsidRPr="006A30C3">
              <w:rPr>
                <w:b/>
              </w:rPr>
              <w:t>Dodavatel*</w:t>
            </w:r>
          </w:p>
        </w:tc>
        <w:tc>
          <w:tcPr>
            <w:tcW w:w="1359" w:type="dxa"/>
          </w:tcPr>
          <w:p w14:paraId="57C0429D" w14:textId="7FBA8F3D" w:rsidR="006A30C3" w:rsidRPr="006A30C3" w:rsidRDefault="006A30C3" w:rsidP="00E20412">
            <w:pPr>
              <w:ind w:left="22"/>
              <w:jc w:val="center"/>
              <w:rPr>
                <w:b/>
              </w:rPr>
            </w:pPr>
            <w:r w:rsidRPr="006A30C3">
              <w:rPr>
                <w:b/>
              </w:rPr>
              <w:t xml:space="preserve">Hodnota služeb požadovaných v čl. </w:t>
            </w:r>
            <w:r w:rsidR="00C75A0A">
              <w:rPr>
                <w:b/>
              </w:rPr>
              <w:fldChar w:fldCharType="begin"/>
            </w:r>
            <w:r w:rsidR="00C75A0A">
              <w:rPr>
                <w:b/>
              </w:rPr>
              <w:instrText xml:space="preserve"> REF _Ref126065088 \r \h </w:instrText>
            </w:r>
            <w:r w:rsidR="00C75A0A">
              <w:rPr>
                <w:b/>
              </w:rPr>
            </w:r>
            <w:r w:rsidR="00C75A0A">
              <w:rPr>
                <w:b/>
              </w:rPr>
              <w:fldChar w:fldCharType="separate"/>
            </w:r>
            <w:r w:rsidR="0098773C">
              <w:rPr>
                <w:b/>
              </w:rPr>
              <w:t>14.1.2</w:t>
            </w:r>
            <w:r w:rsidR="00C75A0A">
              <w:rPr>
                <w:b/>
              </w:rPr>
              <w:fldChar w:fldCharType="end"/>
            </w:r>
            <w:r w:rsidR="00C75A0A">
              <w:rPr>
                <w:b/>
              </w:rPr>
              <w:t xml:space="preserve"> Zadávací dokumentace</w:t>
            </w:r>
            <w:r w:rsidRPr="006A30C3">
              <w:rPr>
                <w:b/>
              </w:rPr>
              <w:t xml:space="preserve">, které dodavatel poskytl** za posledních </w:t>
            </w:r>
            <w:r w:rsidR="00C75A0A" w:rsidRPr="003870A5">
              <w:rPr>
                <w:b/>
              </w:rPr>
              <w:t>10</w:t>
            </w:r>
            <w:r w:rsidRPr="006A30C3">
              <w:rPr>
                <w:b/>
                <w:color w:val="FF0000"/>
              </w:rPr>
              <w:t xml:space="preserve"> </w:t>
            </w:r>
            <w:r w:rsidRPr="006A30C3">
              <w:rPr>
                <w:b/>
              </w:rPr>
              <w:t>let v Kč*** bez DPH</w:t>
            </w:r>
          </w:p>
          <w:p w14:paraId="05C86298" w14:textId="77777777" w:rsidR="006A30C3" w:rsidRPr="006A30C3" w:rsidRDefault="006A30C3" w:rsidP="00E20412">
            <w:pPr>
              <w:ind w:left="22"/>
              <w:jc w:val="center"/>
              <w:rPr>
                <w:b/>
                <w:sz w:val="16"/>
                <w:szCs w:val="16"/>
              </w:rPr>
            </w:pPr>
            <w:r w:rsidRPr="006A30C3">
              <w:rPr>
                <w:b/>
              </w:rPr>
              <w:t>(cena bez autorského dozoru)</w:t>
            </w:r>
          </w:p>
        </w:tc>
      </w:tr>
      <w:tr w:rsidR="006A30C3" w:rsidRPr="006A30C3" w14:paraId="113FCA5F" w14:textId="77777777" w:rsidTr="00E20412">
        <w:tc>
          <w:tcPr>
            <w:tcW w:w="1413" w:type="dxa"/>
          </w:tcPr>
          <w:p w14:paraId="56AFE17C"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346A46D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6C2D4694"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FF981B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41F3381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2ABC34B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7F8C7E1" w14:textId="77777777" w:rsidTr="00E20412">
        <w:tc>
          <w:tcPr>
            <w:tcW w:w="1413" w:type="dxa"/>
          </w:tcPr>
          <w:p w14:paraId="57434938"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Pr>
          <w:p w14:paraId="4B5CD7B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Pr>
          <w:p w14:paraId="43CC5050"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Pr>
          <w:p w14:paraId="1031D5D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Pr>
          <w:p w14:paraId="62E49B13"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Pr>
          <w:p w14:paraId="771E142C"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3CF6ADEC" w14:textId="77777777" w:rsidTr="00E20412">
        <w:tc>
          <w:tcPr>
            <w:tcW w:w="1413" w:type="dxa"/>
            <w:tcBorders>
              <w:bottom w:val="single" w:sz="2" w:space="0" w:color="auto"/>
            </w:tcBorders>
          </w:tcPr>
          <w:p w14:paraId="7E18F227"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1E0EC63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7D621BD"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2CD924A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215F0D9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698BF7B"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141036F1" w14:textId="77777777" w:rsidTr="00E20412">
        <w:tc>
          <w:tcPr>
            <w:tcW w:w="1413" w:type="dxa"/>
            <w:tcBorders>
              <w:bottom w:val="single" w:sz="2" w:space="0" w:color="auto"/>
            </w:tcBorders>
          </w:tcPr>
          <w:p w14:paraId="5E7B0136"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2FEA639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4DFB4BB5"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3C942CE8"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1B8B8511"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527CAD46"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461F6C18" w14:textId="77777777" w:rsidTr="00E20412">
        <w:tc>
          <w:tcPr>
            <w:tcW w:w="1413" w:type="dxa"/>
            <w:tcBorders>
              <w:bottom w:val="single" w:sz="2" w:space="0" w:color="auto"/>
            </w:tcBorders>
          </w:tcPr>
          <w:p w14:paraId="4D186D3A" w14:textId="77777777" w:rsidR="006A30C3" w:rsidRPr="006A30C3" w:rsidRDefault="006A30C3" w:rsidP="00E20412">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D233452"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A9AF6F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75" w:type="dxa"/>
            <w:tcBorders>
              <w:bottom w:val="single" w:sz="2" w:space="0" w:color="auto"/>
            </w:tcBorders>
          </w:tcPr>
          <w:p w14:paraId="760259D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533E938E"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c>
          <w:tcPr>
            <w:tcW w:w="1359" w:type="dxa"/>
            <w:tcBorders>
              <w:bottom w:val="single" w:sz="2" w:space="0" w:color="auto"/>
            </w:tcBorders>
          </w:tcPr>
          <w:p w14:paraId="22AF9CCF" w14:textId="77777777" w:rsidR="006A30C3" w:rsidRPr="006A30C3" w:rsidRDefault="006A30C3" w:rsidP="00E20412">
            <w:pPr>
              <w:ind w:left="22"/>
              <w:jc w:val="center"/>
              <w:rPr>
                <w:sz w:val="16"/>
                <w:szCs w:val="16"/>
                <w:highlight w:val="yellow"/>
              </w:rPr>
            </w:pPr>
            <w:r w:rsidRPr="006A30C3">
              <w:rPr>
                <w:sz w:val="16"/>
                <w:szCs w:val="16"/>
                <w:highlight w:val="yellow"/>
              </w:rPr>
              <w:t>[DOPLNÍ DODAVATEL]</w:t>
            </w:r>
          </w:p>
        </w:tc>
      </w:tr>
      <w:tr w:rsidR="006A30C3" w:rsidRPr="006A30C3" w14:paraId="5D24B1FC" w14:textId="77777777" w:rsidTr="00E20412">
        <w:tc>
          <w:tcPr>
            <w:tcW w:w="1413" w:type="dxa"/>
            <w:tcBorders>
              <w:top w:val="single" w:sz="2" w:space="0" w:color="auto"/>
            </w:tcBorders>
            <w:shd w:val="clear" w:color="auto" w:fill="auto"/>
          </w:tcPr>
          <w:p w14:paraId="3E82A5B7" w14:textId="77777777" w:rsidR="006A30C3" w:rsidRPr="006A30C3" w:rsidRDefault="006A30C3" w:rsidP="00E20412">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51C44E2"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188B5F0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75" w:type="dxa"/>
            <w:tcBorders>
              <w:top w:val="single" w:sz="2" w:space="0" w:color="auto"/>
            </w:tcBorders>
            <w:shd w:val="clear" w:color="auto" w:fill="auto"/>
          </w:tcPr>
          <w:p w14:paraId="35CA6478"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307D14E7"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c>
          <w:tcPr>
            <w:tcW w:w="1359" w:type="dxa"/>
            <w:tcBorders>
              <w:top w:val="single" w:sz="2" w:space="0" w:color="auto"/>
            </w:tcBorders>
            <w:shd w:val="clear" w:color="auto" w:fill="auto"/>
          </w:tcPr>
          <w:p w14:paraId="4997BC6E" w14:textId="77777777" w:rsidR="006A30C3" w:rsidRPr="006A30C3" w:rsidRDefault="006A30C3" w:rsidP="00E20412">
            <w:pPr>
              <w:ind w:left="22"/>
              <w:jc w:val="center"/>
              <w:rPr>
                <w:b/>
                <w:sz w:val="16"/>
                <w:szCs w:val="16"/>
                <w:highlight w:val="yellow"/>
              </w:rPr>
            </w:pPr>
            <w:r w:rsidRPr="006A30C3">
              <w:rPr>
                <w:sz w:val="16"/>
                <w:szCs w:val="16"/>
                <w:highlight w:val="yellow"/>
              </w:rPr>
              <w:t>[DOPLNÍ DODAVATEL]</w:t>
            </w:r>
          </w:p>
        </w:tc>
      </w:tr>
    </w:tbl>
    <w:p w14:paraId="63CCEB35" w14:textId="77777777" w:rsidR="006A30C3" w:rsidRPr="006A30C3" w:rsidRDefault="006A30C3" w:rsidP="006A30C3">
      <w:pPr>
        <w:pStyle w:val="Textbezslovn"/>
        <w:ind w:left="0"/>
        <w:rPr>
          <w:rFonts w:ascii="Verdana" w:hAnsi="Verdana"/>
        </w:rPr>
      </w:pPr>
    </w:p>
    <w:p w14:paraId="47684837" w14:textId="77777777" w:rsidR="006A30C3" w:rsidRPr="006A30C3" w:rsidRDefault="006A30C3" w:rsidP="006A30C3">
      <w:pPr>
        <w:pStyle w:val="Textbezslovn"/>
        <w:ind w:left="0"/>
        <w:rPr>
          <w:rFonts w:ascii="Verdana" w:hAnsi="Verdana"/>
          <w:b/>
        </w:rPr>
      </w:pPr>
    </w:p>
    <w:p w14:paraId="06A73868" w14:textId="77777777" w:rsidR="006A30C3" w:rsidRPr="006A30C3" w:rsidRDefault="006A30C3" w:rsidP="006A30C3">
      <w:pPr>
        <w:pStyle w:val="Textbezslovn"/>
        <w:ind w:left="0"/>
        <w:rPr>
          <w:rFonts w:ascii="Verdana" w:hAnsi="Verdana"/>
          <w:b/>
        </w:rPr>
      </w:pPr>
      <w:r w:rsidRPr="006A30C3">
        <w:rPr>
          <w:rFonts w:ascii="Verdana" w:hAnsi="Verdana"/>
          <w:b/>
        </w:rPr>
        <w:t>Seznam stavebních prací</w:t>
      </w:r>
    </w:p>
    <w:p w14:paraId="582B99C3" w14:textId="77777777" w:rsidR="006A30C3" w:rsidRPr="006A30C3" w:rsidRDefault="006A30C3" w:rsidP="006A30C3">
      <w:pPr>
        <w:pStyle w:val="Textbezslovn"/>
        <w:ind w:left="0"/>
        <w:rPr>
          <w:rFonts w:ascii="Verdana" w:hAnsi="Verdana"/>
          <w:b/>
        </w:rPr>
      </w:pPr>
    </w:p>
    <w:tbl>
      <w:tblPr>
        <w:tblStyle w:val="Mkatabulky"/>
        <w:tblW w:w="8784" w:type="dxa"/>
        <w:tblLayout w:type="fixed"/>
        <w:tblLook w:val="04E0" w:firstRow="1" w:lastRow="1" w:firstColumn="1" w:lastColumn="0" w:noHBand="0" w:noVBand="1"/>
      </w:tblPr>
      <w:tblGrid>
        <w:gridCol w:w="1413"/>
        <w:gridCol w:w="1417"/>
        <w:gridCol w:w="1502"/>
        <w:gridCol w:w="1333"/>
        <w:gridCol w:w="1418"/>
        <w:gridCol w:w="1701"/>
      </w:tblGrid>
      <w:tr w:rsidR="00946D4B" w:rsidRPr="006A30C3" w14:paraId="6D283982" w14:textId="77777777" w:rsidTr="00946D4B">
        <w:tc>
          <w:tcPr>
            <w:tcW w:w="1413" w:type="dxa"/>
          </w:tcPr>
          <w:p w14:paraId="1BB6BF95" w14:textId="77777777" w:rsidR="006A30C3" w:rsidRPr="006A30C3" w:rsidRDefault="006A30C3" w:rsidP="00946D4B">
            <w:pPr>
              <w:ind w:left="22"/>
              <w:rPr>
                <w:b/>
                <w:sz w:val="16"/>
                <w:szCs w:val="16"/>
              </w:rPr>
            </w:pPr>
            <w:r w:rsidRPr="006A30C3">
              <w:rPr>
                <w:b/>
              </w:rPr>
              <w:t>Název stavební práce/</w:t>
            </w:r>
            <w:r w:rsidRPr="006A30C3">
              <w:rPr>
                <w:b/>
                <w:sz w:val="16"/>
                <w:szCs w:val="16"/>
              </w:rPr>
              <w:t xml:space="preserve"> </w:t>
            </w:r>
            <w:r w:rsidRPr="006A30C3">
              <w:rPr>
                <w:b/>
              </w:rPr>
              <w:t xml:space="preserve">zakázky </w:t>
            </w:r>
          </w:p>
        </w:tc>
        <w:tc>
          <w:tcPr>
            <w:tcW w:w="1417" w:type="dxa"/>
          </w:tcPr>
          <w:p w14:paraId="4CE086A1" w14:textId="77777777" w:rsidR="006A30C3" w:rsidRPr="006A30C3" w:rsidRDefault="006A30C3" w:rsidP="00946D4B">
            <w:pPr>
              <w:ind w:left="39"/>
              <w:jc w:val="center"/>
              <w:rPr>
                <w:b/>
                <w:sz w:val="16"/>
                <w:szCs w:val="16"/>
              </w:rPr>
            </w:pPr>
            <w:r w:rsidRPr="006A30C3">
              <w:rPr>
                <w:b/>
              </w:rPr>
              <w:t>Objednatel (obchodní firma/název a sídlo) a kontaktní osoba objednatel</w:t>
            </w:r>
            <w:r w:rsidRPr="006A30C3">
              <w:rPr>
                <w:b/>
              </w:rPr>
              <w:lastRenderedPageBreak/>
              <w:t>e (jméno, tel., email)</w:t>
            </w:r>
          </w:p>
        </w:tc>
        <w:tc>
          <w:tcPr>
            <w:tcW w:w="1502" w:type="dxa"/>
          </w:tcPr>
          <w:p w14:paraId="5C999D9C" w14:textId="77777777" w:rsidR="006A30C3" w:rsidRPr="006A30C3" w:rsidRDefault="006A30C3" w:rsidP="00946D4B">
            <w:pPr>
              <w:ind w:left="0"/>
              <w:jc w:val="center"/>
              <w:rPr>
                <w:b/>
                <w:sz w:val="16"/>
                <w:szCs w:val="16"/>
              </w:rPr>
            </w:pPr>
            <w:r w:rsidRPr="006A30C3">
              <w:rPr>
                <w:b/>
              </w:rPr>
              <w:lastRenderedPageBreak/>
              <w:t xml:space="preserve">Předmět plnění (popis věcného rozsahu stavebních prací v detailu potřebném </w:t>
            </w:r>
            <w:r w:rsidRPr="006A30C3">
              <w:rPr>
                <w:b/>
              </w:rPr>
              <w:lastRenderedPageBreak/>
              <w:t>pro ověření splnění požadavků) a místo jejich plnění</w:t>
            </w:r>
          </w:p>
        </w:tc>
        <w:tc>
          <w:tcPr>
            <w:tcW w:w="1333" w:type="dxa"/>
          </w:tcPr>
          <w:p w14:paraId="0C4062AF" w14:textId="77777777" w:rsidR="006A30C3" w:rsidRPr="006A30C3" w:rsidRDefault="006A30C3" w:rsidP="00946D4B">
            <w:pPr>
              <w:ind w:left="0"/>
              <w:jc w:val="center"/>
              <w:rPr>
                <w:b/>
                <w:sz w:val="16"/>
                <w:szCs w:val="16"/>
              </w:rPr>
            </w:pPr>
            <w:r w:rsidRPr="006A30C3">
              <w:rPr>
                <w:b/>
              </w:rPr>
              <w:lastRenderedPageBreak/>
              <w:t xml:space="preserve">Termín plnění dle smlouvy a doba dokončení stavebních prací </w:t>
            </w:r>
            <w:r w:rsidRPr="006A30C3">
              <w:rPr>
                <w:b/>
              </w:rPr>
              <w:lastRenderedPageBreak/>
              <w:t>(den/měsíc/rok)</w:t>
            </w:r>
          </w:p>
        </w:tc>
        <w:tc>
          <w:tcPr>
            <w:tcW w:w="1418" w:type="dxa"/>
          </w:tcPr>
          <w:p w14:paraId="1D169477" w14:textId="77777777" w:rsidR="006A30C3" w:rsidRPr="006A30C3" w:rsidRDefault="006A30C3" w:rsidP="00946D4B">
            <w:pPr>
              <w:ind w:left="0"/>
              <w:jc w:val="center"/>
              <w:rPr>
                <w:b/>
                <w:sz w:val="16"/>
                <w:szCs w:val="16"/>
              </w:rPr>
            </w:pPr>
            <w:r w:rsidRPr="006A30C3">
              <w:rPr>
                <w:b/>
              </w:rPr>
              <w:lastRenderedPageBreak/>
              <w:t>Dodavatel*</w:t>
            </w:r>
          </w:p>
        </w:tc>
        <w:tc>
          <w:tcPr>
            <w:tcW w:w="1701" w:type="dxa"/>
          </w:tcPr>
          <w:p w14:paraId="064A5840" w14:textId="70C4C587" w:rsidR="006A30C3" w:rsidRPr="006A30C3" w:rsidRDefault="006A30C3" w:rsidP="00946D4B">
            <w:pPr>
              <w:ind w:left="-51"/>
              <w:jc w:val="center"/>
              <w:rPr>
                <w:b/>
                <w:sz w:val="16"/>
                <w:szCs w:val="16"/>
              </w:rPr>
            </w:pPr>
            <w:r w:rsidRPr="006A30C3">
              <w:rPr>
                <w:b/>
              </w:rPr>
              <w:t xml:space="preserve">Hodnota stavebních prací požadovaných v čl. </w:t>
            </w:r>
            <w:r w:rsidR="00C75A0A">
              <w:rPr>
                <w:b/>
              </w:rPr>
              <w:fldChar w:fldCharType="begin"/>
            </w:r>
            <w:r w:rsidR="00C75A0A">
              <w:rPr>
                <w:b/>
              </w:rPr>
              <w:instrText xml:space="preserve"> REF _Ref126065051 \r \h </w:instrText>
            </w:r>
            <w:r w:rsidR="00C75A0A">
              <w:rPr>
                <w:b/>
              </w:rPr>
            </w:r>
            <w:r w:rsidR="00C75A0A">
              <w:rPr>
                <w:b/>
              </w:rPr>
              <w:fldChar w:fldCharType="separate"/>
            </w:r>
            <w:r w:rsidR="0098773C">
              <w:rPr>
                <w:b/>
              </w:rPr>
              <w:t>14.1.3</w:t>
            </w:r>
            <w:r w:rsidR="00C75A0A">
              <w:rPr>
                <w:b/>
              </w:rPr>
              <w:fldChar w:fldCharType="end"/>
            </w:r>
            <w:r w:rsidR="00C75A0A">
              <w:rPr>
                <w:b/>
              </w:rPr>
              <w:t xml:space="preserve"> Zadávací dokumentace</w:t>
            </w:r>
            <w:r w:rsidRPr="006A30C3">
              <w:rPr>
                <w:b/>
              </w:rPr>
              <w:t xml:space="preserve">, které dodavatel </w:t>
            </w:r>
            <w:r w:rsidRPr="006A30C3">
              <w:rPr>
                <w:b/>
              </w:rPr>
              <w:lastRenderedPageBreak/>
              <w:t xml:space="preserve">poskytl** za posledních </w:t>
            </w:r>
            <w:r w:rsidR="00C75A0A" w:rsidRPr="003870A5">
              <w:rPr>
                <w:b/>
              </w:rPr>
              <w:t>10</w:t>
            </w:r>
            <w:r w:rsidRPr="006A30C3">
              <w:rPr>
                <w:b/>
              </w:rPr>
              <w:t xml:space="preserve"> let v Kč*** bez DPH</w:t>
            </w:r>
          </w:p>
        </w:tc>
      </w:tr>
      <w:tr w:rsidR="006A30C3" w:rsidRPr="006A30C3" w14:paraId="19B33A08" w14:textId="77777777" w:rsidTr="00946D4B">
        <w:tc>
          <w:tcPr>
            <w:tcW w:w="1413" w:type="dxa"/>
          </w:tcPr>
          <w:p w14:paraId="3B331B26" w14:textId="77777777" w:rsidR="006A30C3" w:rsidRPr="006A30C3" w:rsidRDefault="006A30C3" w:rsidP="00946D4B">
            <w:pPr>
              <w:ind w:left="22"/>
              <w:rPr>
                <w:sz w:val="16"/>
                <w:szCs w:val="16"/>
                <w:highlight w:val="yellow"/>
              </w:rPr>
            </w:pPr>
            <w:r w:rsidRPr="006A30C3">
              <w:rPr>
                <w:sz w:val="16"/>
                <w:szCs w:val="16"/>
                <w:highlight w:val="yellow"/>
              </w:rPr>
              <w:lastRenderedPageBreak/>
              <w:t>[DOPLNÍ DODAVATEL]</w:t>
            </w:r>
          </w:p>
        </w:tc>
        <w:tc>
          <w:tcPr>
            <w:tcW w:w="1417" w:type="dxa"/>
          </w:tcPr>
          <w:p w14:paraId="32A56270"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0DBE30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544A8E0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B387DE9"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514330C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3BBE7E84" w14:textId="77777777" w:rsidTr="00946D4B">
        <w:tc>
          <w:tcPr>
            <w:tcW w:w="1413" w:type="dxa"/>
          </w:tcPr>
          <w:p w14:paraId="0BC6026D"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Pr>
          <w:p w14:paraId="4657C7F2"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Pr>
          <w:p w14:paraId="309E592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Pr>
          <w:p w14:paraId="45CFA0AF"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Pr>
          <w:p w14:paraId="4954402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Pr>
          <w:p w14:paraId="402DE532"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9C62841" w14:textId="77777777" w:rsidTr="00946D4B">
        <w:tc>
          <w:tcPr>
            <w:tcW w:w="1413" w:type="dxa"/>
            <w:tcBorders>
              <w:bottom w:val="single" w:sz="2" w:space="0" w:color="auto"/>
            </w:tcBorders>
          </w:tcPr>
          <w:p w14:paraId="16084F25"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57D0F2F7"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0605D43C"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28ABC7D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611EF007"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7AEB23B7"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2D705039" w14:textId="77777777" w:rsidTr="00946D4B">
        <w:tc>
          <w:tcPr>
            <w:tcW w:w="1413" w:type="dxa"/>
            <w:tcBorders>
              <w:bottom w:val="single" w:sz="2" w:space="0" w:color="auto"/>
            </w:tcBorders>
          </w:tcPr>
          <w:p w14:paraId="32031A5C"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3C16FF9B"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5958C263"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3D262B14"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7C4F734E"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F077DC3"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6FD13D47" w14:textId="77777777" w:rsidTr="00946D4B">
        <w:tc>
          <w:tcPr>
            <w:tcW w:w="1413" w:type="dxa"/>
            <w:tcBorders>
              <w:bottom w:val="single" w:sz="2" w:space="0" w:color="auto"/>
            </w:tcBorders>
          </w:tcPr>
          <w:p w14:paraId="48C25EE4" w14:textId="77777777" w:rsidR="006A30C3" w:rsidRPr="006A30C3" w:rsidRDefault="006A30C3" w:rsidP="00946D4B">
            <w:pPr>
              <w:ind w:left="22"/>
              <w:rPr>
                <w:sz w:val="16"/>
                <w:szCs w:val="16"/>
                <w:highlight w:val="yellow"/>
              </w:rPr>
            </w:pPr>
            <w:r w:rsidRPr="006A30C3">
              <w:rPr>
                <w:sz w:val="16"/>
                <w:szCs w:val="16"/>
                <w:highlight w:val="yellow"/>
              </w:rPr>
              <w:t>[DOPLNÍ DODAVATEL]</w:t>
            </w:r>
          </w:p>
        </w:tc>
        <w:tc>
          <w:tcPr>
            <w:tcW w:w="1417" w:type="dxa"/>
            <w:tcBorders>
              <w:bottom w:val="single" w:sz="2" w:space="0" w:color="auto"/>
            </w:tcBorders>
          </w:tcPr>
          <w:p w14:paraId="63BF35E8" w14:textId="77777777" w:rsidR="006A30C3" w:rsidRPr="006A30C3" w:rsidRDefault="006A30C3" w:rsidP="00946D4B">
            <w:pPr>
              <w:ind w:left="39"/>
              <w:jc w:val="center"/>
              <w:rPr>
                <w:sz w:val="16"/>
                <w:szCs w:val="16"/>
                <w:highlight w:val="yellow"/>
              </w:rPr>
            </w:pPr>
            <w:r w:rsidRPr="006A30C3">
              <w:rPr>
                <w:sz w:val="16"/>
                <w:szCs w:val="16"/>
                <w:highlight w:val="yellow"/>
              </w:rPr>
              <w:t>[DOPLNÍ DODAVATEL]</w:t>
            </w:r>
          </w:p>
        </w:tc>
        <w:tc>
          <w:tcPr>
            <w:tcW w:w="1502" w:type="dxa"/>
            <w:tcBorders>
              <w:bottom w:val="single" w:sz="2" w:space="0" w:color="auto"/>
            </w:tcBorders>
          </w:tcPr>
          <w:p w14:paraId="3983E065"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333" w:type="dxa"/>
            <w:tcBorders>
              <w:bottom w:val="single" w:sz="2" w:space="0" w:color="auto"/>
            </w:tcBorders>
          </w:tcPr>
          <w:p w14:paraId="134457BD"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418" w:type="dxa"/>
            <w:tcBorders>
              <w:bottom w:val="single" w:sz="2" w:space="0" w:color="auto"/>
            </w:tcBorders>
          </w:tcPr>
          <w:p w14:paraId="3FE6A75B" w14:textId="77777777" w:rsidR="006A30C3" w:rsidRPr="006A30C3" w:rsidRDefault="006A30C3" w:rsidP="00946D4B">
            <w:pPr>
              <w:ind w:left="0"/>
              <w:jc w:val="center"/>
              <w:rPr>
                <w:sz w:val="16"/>
                <w:szCs w:val="16"/>
                <w:highlight w:val="yellow"/>
              </w:rPr>
            </w:pPr>
            <w:r w:rsidRPr="006A30C3">
              <w:rPr>
                <w:sz w:val="16"/>
                <w:szCs w:val="16"/>
                <w:highlight w:val="yellow"/>
              </w:rPr>
              <w:t>[DOPLNÍ DODAVATEL]</w:t>
            </w:r>
          </w:p>
        </w:tc>
        <w:tc>
          <w:tcPr>
            <w:tcW w:w="1701" w:type="dxa"/>
            <w:tcBorders>
              <w:bottom w:val="single" w:sz="2" w:space="0" w:color="auto"/>
            </w:tcBorders>
          </w:tcPr>
          <w:p w14:paraId="0EAF22A8" w14:textId="77777777" w:rsidR="006A30C3" w:rsidRPr="006A30C3" w:rsidRDefault="006A30C3" w:rsidP="00946D4B">
            <w:pPr>
              <w:ind w:left="-51"/>
              <w:jc w:val="center"/>
              <w:rPr>
                <w:sz w:val="16"/>
                <w:szCs w:val="16"/>
                <w:highlight w:val="yellow"/>
              </w:rPr>
            </w:pPr>
            <w:r w:rsidRPr="006A30C3">
              <w:rPr>
                <w:sz w:val="16"/>
                <w:szCs w:val="16"/>
                <w:highlight w:val="yellow"/>
              </w:rPr>
              <w:t>[DOPLNÍ DODAVATEL]</w:t>
            </w:r>
          </w:p>
        </w:tc>
      </w:tr>
      <w:tr w:rsidR="006A30C3" w:rsidRPr="006A30C3" w14:paraId="4BD25921" w14:textId="77777777" w:rsidTr="00946D4B">
        <w:tc>
          <w:tcPr>
            <w:tcW w:w="1413" w:type="dxa"/>
            <w:tcBorders>
              <w:top w:val="single" w:sz="2" w:space="0" w:color="auto"/>
            </w:tcBorders>
            <w:shd w:val="clear" w:color="auto" w:fill="auto"/>
          </w:tcPr>
          <w:p w14:paraId="4928BA1D" w14:textId="77777777" w:rsidR="006A30C3" w:rsidRPr="006A30C3" w:rsidRDefault="006A30C3" w:rsidP="00946D4B">
            <w:pPr>
              <w:ind w:left="22"/>
              <w:rPr>
                <w:b/>
                <w:sz w:val="16"/>
                <w:szCs w:val="16"/>
                <w:highlight w:val="yellow"/>
              </w:rPr>
            </w:pPr>
            <w:r w:rsidRPr="006A30C3">
              <w:rPr>
                <w:sz w:val="16"/>
                <w:szCs w:val="16"/>
                <w:highlight w:val="yellow"/>
              </w:rPr>
              <w:t>[DOPLNÍ DODAVATEL]</w:t>
            </w:r>
          </w:p>
        </w:tc>
        <w:tc>
          <w:tcPr>
            <w:tcW w:w="1417" w:type="dxa"/>
            <w:tcBorders>
              <w:top w:val="single" w:sz="2" w:space="0" w:color="auto"/>
            </w:tcBorders>
            <w:shd w:val="clear" w:color="auto" w:fill="auto"/>
          </w:tcPr>
          <w:p w14:paraId="3A78C4F9" w14:textId="77777777" w:rsidR="006A30C3" w:rsidRPr="006A30C3" w:rsidRDefault="006A30C3" w:rsidP="00946D4B">
            <w:pPr>
              <w:ind w:left="39"/>
              <w:jc w:val="center"/>
              <w:rPr>
                <w:b/>
                <w:sz w:val="16"/>
                <w:szCs w:val="16"/>
                <w:highlight w:val="yellow"/>
              </w:rPr>
            </w:pPr>
            <w:r w:rsidRPr="006A30C3">
              <w:rPr>
                <w:sz w:val="16"/>
                <w:szCs w:val="16"/>
                <w:highlight w:val="yellow"/>
              </w:rPr>
              <w:t>[DOPLNÍ DODAVATEL]</w:t>
            </w:r>
          </w:p>
        </w:tc>
        <w:tc>
          <w:tcPr>
            <w:tcW w:w="1502" w:type="dxa"/>
            <w:tcBorders>
              <w:top w:val="single" w:sz="2" w:space="0" w:color="auto"/>
            </w:tcBorders>
            <w:shd w:val="clear" w:color="auto" w:fill="auto"/>
          </w:tcPr>
          <w:p w14:paraId="46296783"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333" w:type="dxa"/>
            <w:tcBorders>
              <w:top w:val="single" w:sz="2" w:space="0" w:color="auto"/>
            </w:tcBorders>
            <w:shd w:val="clear" w:color="auto" w:fill="auto"/>
          </w:tcPr>
          <w:p w14:paraId="3D74EB60"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418" w:type="dxa"/>
            <w:tcBorders>
              <w:top w:val="single" w:sz="2" w:space="0" w:color="auto"/>
            </w:tcBorders>
            <w:shd w:val="clear" w:color="auto" w:fill="auto"/>
          </w:tcPr>
          <w:p w14:paraId="49769319" w14:textId="77777777" w:rsidR="006A30C3" w:rsidRPr="006A30C3" w:rsidRDefault="006A30C3" w:rsidP="00946D4B">
            <w:pPr>
              <w:ind w:left="0"/>
              <w:jc w:val="center"/>
              <w:rPr>
                <w:b/>
                <w:sz w:val="16"/>
                <w:szCs w:val="16"/>
                <w:highlight w:val="yellow"/>
              </w:rPr>
            </w:pPr>
            <w:r w:rsidRPr="006A30C3">
              <w:rPr>
                <w:sz w:val="16"/>
                <w:szCs w:val="16"/>
                <w:highlight w:val="yellow"/>
              </w:rPr>
              <w:t>[DOPLNÍ DODAVATEL]</w:t>
            </w:r>
          </w:p>
        </w:tc>
        <w:tc>
          <w:tcPr>
            <w:tcW w:w="1701" w:type="dxa"/>
            <w:tcBorders>
              <w:top w:val="single" w:sz="2" w:space="0" w:color="auto"/>
            </w:tcBorders>
            <w:shd w:val="clear" w:color="auto" w:fill="auto"/>
          </w:tcPr>
          <w:p w14:paraId="64F5FC06" w14:textId="77777777" w:rsidR="006A30C3" w:rsidRPr="006A30C3" w:rsidRDefault="006A30C3" w:rsidP="00946D4B">
            <w:pPr>
              <w:ind w:left="-51"/>
              <w:jc w:val="center"/>
              <w:rPr>
                <w:b/>
                <w:sz w:val="16"/>
                <w:szCs w:val="16"/>
                <w:highlight w:val="yellow"/>
              </w:rPr>
            </w:pPr>
            <w:r w:rsidRPr="006A30C3">
              <w:rPr>
                <w:sz w:val="16"/>
                <w:szCs w:val="16"/>
                <w:highlight w:val="yellow"/>
              </w:rPr>
              <w:t>[DOPLNÍ DODAVATEL]</w:t>
            </w:r>
          </w:p>
        </w:tc>
      </w:tr>
    </w:tbl>
    <w:p w14:paraId="5FB236DB" w14:textId="77777777" w:rsidR="006A30C3" w:rsidRPr="006A30C3" w:rsidRDefault="006A30C3" w:rsidP="006A30C3">
      <w:pPr>
        <w:pStyle w:val="Textbezslovn"/>
        <w:ind w:left="0"/>
        <w:rPr>
          <w:rFonts w:ascii="Verdana" w:hAnsi="Verdana"/>
        </w:rPr>
      </w:pPr>
    </w:p>
    <w:p w14:paraId="52EF50AA"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k jednotlivým zakázkám doplní:</w:t>
      </w:r>
    </w:p>
    <w:p w14:paraId="41F6732F"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D - </w:t>
      </w:r>
      <w:r w:rsidRPr="006A30C3">
        <w:rPr>
          <w:rFonts w:ascii="Verdana" w:hAnsi="Verdana"/>
          <w:b/>
        </w:rPr>
        <w:tab/>
      </w:r>
      <w:r w:rsidRPr="006A30C3">
        <w:rPr>
          <w:rFonts w:ascii="Verdana" w:hAnsi="Verdana"/>
        </w:rPr>
        <w:t>pokud předmět zakázky realizoval jako dodavatel samostatně, nebo</w:t>
      </w:r>
    </w:p>
    <w:p w14:paraId="26AD9B5B" w14:textId="77777777" w:rsidR="006A30C3" w:rsidRPr="006A30C3" w:rsidRDefault="006A30C3" w:rsidP="006A30C3">
      <w:pPr>
        <w:pStyle w:val="Textbezslovn"/>
        <w:tabs>
          <w:tab w:val="left" w:pos="1560"/>
        </w:tabs>
        <w:spacing w:after="0"/>
        <w:ind w:left="1560" w:hanging="851"/>
        <w:rPr>
          <w:rFonts w:ascii="Verdana" w:hAnsi="Verdana"/>
        </w:rPr>
      </w:pPr>
      <w:r w:rsidRPr="006A30C3">
        <w:rPr>
          <w:rFonts w:ascii="Verdana" w:hAnsi="Verdana"/>
          <w:b/>
        </w:rPr>
        <w:t xml:space="preserve">SPOL - </w:t>
      </w:r>
      <w:r w:rsidRPr="006A30C3">
        <w:rPr>
          <w:rFonts w:ascii="Verdana" w:hAnsi="Verdana"/>
          <w:b/>
        </w:rPr>
        <w:tab/>
      </w:r>
      <w:r w:rsidRPr="006A30C3">
        <w:rPr>
          <w:rFonts w:ascii="Verdana" w:hAnsi="Verdana"/>
        </w:rPr>
        <w:t>pokud předmět zakázky realizoval jako společník společnosti nebo účastník sdružení či seskupení více dodavatelů, nebo</w:t>
      </w:r>
    </w:p>
    <w:p w14:paraId="6D2DBE42" w14:textId="77777777" w:rsidR="006A30C3" w:rsidRPr="006A30C3" w:rsidRDefault="006A30C3" w:rsidP="006A30C3">
      <w:pPr>
        <w:pStyle w:val="Textbezslovn"/>
        <w:tabs>
          <w:tab w:val="left" w:pos="1560"/>
        </w:tabs>
        <w:ind w:left="1560" w:hanging="851"/>
        <w:rPr>
          <w:rFonts w:ascii="Verdana" w:hAnsi="Verdana"/>
        </w:rPr>
      </w:pPr>
      <w:r w:rsidRPr="006A30C3">
        <w:rPr>
          <w:rFonts w:ascii="Verdana" w:hAnsi="Verdana"/>
          <w:b/>
        </w:rPr>
        <w:t xml:space="preserve">P - </w:t>
      </w:r>
      <w:r w:rsidRPr="006A30C3">
        <w:rPr>
          <w:rFonts w:ascii="Verdana" w:hAnsi="Verdana"/>
          <w:b/>
        </w:rPr>
        <w:tab/>
      </w:r>
      <w:r w:rsidRPr="006A30C3">
        <w:rPr>
          <w:rFonts w:ascii="Verdana" w:hAnsi="Verdana"/>
        </w:rPr>
        <w:t>pokud byl poddodavatelem jiného dodavatele.</w:t>
      </w:r>
    </w:p>
    <w:p w14:paraId="0EE8DFC4"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Dodavatel může použít k prokázání splnění kritéria kvalifikace týkajícího se požadavku na předložení seznamu referenčních zakázek, resp. osvědčení, i takové služby či stavební práce, které poskytl:</w:t>
      </w:r>
    </w:p>
    <w:p w14:paraId="16DD2A5D" w14:textId="77777777" w:rsidR="006A30C3" w:rsidRPr="006A30C3" w:rsidRDefault="006A30C3">
      <w:pPr>
        <w:pStyle w:val="Odstavec1-1a"/>
        <w:numPr>
          <w:ilvl w:val="0"/>
          <w:numId w:val="31"/>
        </w:numPr>
        <w:rPr>
          <w:rFonts w:ascii="Verdana" w:hAnsi="Verdana"/>
        </w:rPr>
      </w:pPr>
      <w:r w:rsidRPr="006A30C3">
        <w:rPr>
          <w:rFonts w:ascii="Verdana" w:hAnsi="Verdana"/>
        </w:rPr>
        <w:t>společně s jinými dodavateli, a to v rozsahu, v jakém se na plnění zakázky podílel, nebo</w:t>
      </w:r>
    </w:p>
    <w:p w14:paraId="3DAEE230" w14:textId="77777777" w:rsidR="006A30C3" w:rsidRPr="006A30C3" w:rsidRDefault="006A30C3" w:rsidP="006A30C3">
      <w:pPr>
        <w:pStyle w:val="Odstavec1-1a"/>
        <w:rPr>
          <w:rFonts w:ascii="Verdana" w:hAnsi="Verdana"/>
        </w:rPr>
      </w:pPr>
      <w:r w:rsidRPr="006A30C3">
        <w:rPr>
          <w:rFonts w:ascii="Verdana" w:hAnsi="Verdana"/>
        </w:rPr>
        <w:t xml:space="preserve">jako poddodavatel, a to v rozsahu, v jakém se na plnění zakázky podílel. </w:t>
      </w:r>
    </w:p>
    <w:p w14:paraId="79283250" w14:textId="77777777" w:rsidR="006A30C3" w:rsidRPr="006A30C3" w:rsidRDefault="006A30C3" w:rsidP="006A30C3">
      <w:pPr>
        <w:pStyle w:val="Odstavec1-1a"/>
        <w:numPr>
          <w:ilvl w:val="0"/>
          <w:numId w:val="0"/>
        </w:numPr>
        <w:ind w:left="1077"/>
        <w:rPr>
          <w:rFonts w:ascii="Verdana" w:hAnsi="Verdana"/>
        </w:rPr>
      </w:pPr>
      <w:r w:rsidRPr="006A30C3">
        <w:rPr>
          <w:rFonts w:ascii="Verdana" w:hAnsi="Verdana"/>
        </w:rPr>
        <w:t>Oba výše uvedené body se týkají jak celkové hodnoty referenčních zakázek, tak i jejich dílčích hodnot (v cenových i případně necenových jednotkách, jsou-li takové požadovány).</w:t>
      </w:r>
    </w:p>
    <w:p w14:paraId="161F0FF7" w14:textId="77777777"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40B43598" w14:textId="77777777" w:rsidR="006A30C3" w:rsidRPr="006A30C3" w:rsidRDefault="006A30C3" w:rsidP="006A30C3">
      <w:pPr>
        <w:pStyle w:val="Textbezslovn"/>
        <w:rPr>
          <w:rFonts w:ascii="Verdana" w:hAnsi="Verdana"/>
        </w:rPr>
      </w:pPr>
    </w:p>
    <w:p w14:paraId="5C78F144" w14:textId="77777777" w:rsidR="006A30C3" w:rsidRPr="006A30C3" w:rsidRDefault="006A30C3" w:rsidP="006A30C3">
      <w:pPr>
        <w:pStyle w:val="Textbezslovn"/>
        <w:tabs>
          <w:tab w:val="left" w:pos="851"/>
        </w:tabs>
        <w:ind w:left="0"/>
        <w:rPr>
          <w:rFonts w:ascii="Verdana" w:hAnsi="Verdana"/>
        </w:rPr>
      </w:pPr>
      <w:r w:rsidRPr="006A30C3">
        <w:rPr>
          <w:rFonts w:ascii="Verdana" w:hAnsi="Verdana"/>
          <w:b/>
        </w:rPr>
        <w:t xml:space="preserve">Přílohy: </w:t>
      </w:r>
      <w:r w:rsidRPr="006A30C3">
        <w:rPr>
          <w:rFonts w:ascii="Verdana" w:hAnsi="Verdana"/>
        </w:rPr>
        <w:t>osvědčení objednatelů o řádném plnění nejvýznamnějších stavebních prací uvedených v tomto seznamu</w:t>
      </w:r>
    </w:p>
    <w:p w14:paraId="26CCB0DF" w14:textId="77777777" w:rsidR="006A30C3" w:rsidRPr="006A30C3" w:rsidRDefault="006A30C3" w:rsidP="006A30C3">
      <w:pPr>
        <w:pStyle w:val="Textbezslovn"/>
        <w:rPr>
          <w:rFonts w:ascii="Verdana" w:hAnsi="Verdana"/>
        </w:rPr>
      </w:pPr>
      <w:r w:rsidRPr="006A30C3">
        <w:rPr>
          <w:rFonts w:ascii="Verdana" w:hAnsi="Verdana"/>
        </w:rPr>
        <w:t xml:space="preserve"> </w:t>
      </w:r>
    </w:p>
    <w:p w14:paraId="15AA1575" w14:textId="77777777" w:rsidR="006A30C3" w:rsidRPr="006A30C3" w:rsidRDefault="006A30C3" w:rsidP="006A30C3">
      <w:r w:rsidRPr="006A30C3">
        <w:br w:type="page"/>
      </w:r>
    </w:p>
    <w:p w14:paraId="3905F70E" w14:textId="08A60C54" w:rsidR="006A30C3" w:rsidRPr="006A30C3" w:rsidRDefault="006A30C3" w:rsidP="006A30C3">
      <w:pPr>
        <w:pStyle w:val="Nadpisbezsl1-1"/>
        <w:rPr>
          <w:rFonts w:ascii="Verdana" w:hAnsi="Verdana"/>
        </w:rPr>
      </w:pPr>
      <w:r w:rsidRPr="006A30C3">
        <w:rPr>
          <w:rFonts w:ascii="Verdana" w:hAnsi="Verdana"/>
        </w:rPr>
        <w:lastRenderedPageBreak/>
        <w:t>Příloha č. 5</w:t>
      </w:r>
    </w:p>
    <w:p w14:paraId="34E3ADDA" w14:textId="53F5C993" w:rsidR="006A30C3" w:rsidRPr="006A30C3" w:rsidRDefault="006A30C3" w:rsidP="006A30C3">
      <w:pPr>
        <w:pStyle w:val="Nadpisbezsl1-2"/>
        <w:rPr>
          <w:rFonts w:ascii="Verdana" w:hAnsi="Verdana"/>
        </w:rPr>
      </w:pPr>
      <w:r w:rsidRPr="006A30C3">
        <w:rPr>
          <w:rFonts w:ascii="Verdana" w:hAnsi="Verdana"/>
        </w:rPr>
        <w:t>Seznam odborného personálu dodavatele</w:t>
      </w:r>
      <w:r w:rsidR="003E2A1B">
        <w:rPr>
          <w:rFonts w:ascii="Verdana" w:hAnsi="Verdana"/>
        </w:rPr>
        <w:t xml:space="preserve"> pro plnění Smlouvy o dílo</w:t>
      </w:r>
    </w:p>
    <w:p w14:paraId="1D914EE7" w14:textId="77777777" w:rsidR="006A30C3" w:rsidRPr="006A30C3" w:rsidRDefault="006A30C3" w:rsidP="006A30C3">
      <w:pPr>
        <w:pStyle w:val="Textbezslovn"/>
        <w:rPr>
          <w:rFonts w:ascii="Verdana" w:hAnsi="Verdana"/>
        </w:rPr>
      </w:pPr>
    </w:p>
    <w:tbl>
      <w:tblPr>
        <w:tblStyle w:val="Mkatabulky"/>
        <w:tblW w:w="8217" w:type="dxa"/>
        <w:tblLayout w:type="fixed"/>
        <w:tblLook w:val="04E0" w:firstRow="1" w:lastRow="1" w:firstColumn="1" w:lastColumn="0" w:noHBand="0" w:noVBand="1"/>
      </w:tblPr>
      <w:tblGrid>
        <w:gridCol w:w="1775"/>
        <w:gridCol w:w="1775"/>
        <w:gridCol w:w="2682"/>
        <w:gridCol w:w="1985"/>
      </w:tblGrid>
      <w:tr w:rsidR="006A30C3" w:rsidRPr="006A30C3" w14:paraId="106BD43D" w14:textId="77777777" w:rsidTr="00960DFE">
        <w:trPr>
          <w:trHeight w:val="851"/>
        </w:trPr>
        <w:tc>
          <w:tcPr>
            <w:tcW w:w="1775" w:type="dxa"/>
          </w:tcPr>
          <w:p w14:paraId="6A8CAB10" w14:textId="77777777" w:rsidR="006A30C3" w:rsidRPr="006A30C3" w:rsidRDefault="006A30C3" w:rsidP="00946D4B">
            <w:pPr>
              <w:spacing w:before="0" w:after="0"/>
              <w:ind w:left="22"/>
              <w:rPr>
                <w:b/>
                <w:sz w:val="16"/>
                <w:szCs w:val="16"/>
              </w:rPr>
            </w:pPr>
            <w:r w:rsidRPr="006A30C3">
              <w:rPr>
                <w:b/>
                <w:sz w:val="16"/>
                <w:szCs w:val="16"/>
              </w:rPr>
              <w:t>Funkce Jméno a příjmení</w:t>
            </w:r>
          </w:p>
        </w:tc>
        <w:tc>
          <w:tcPr>
            <w:tcW w:w="1775" w:type="dxa"/>
          </w:tcPr>
          <w:p w14:paraId="318B7907" w14:textId="77777777" w:rsidR="006A30C3" w:rsidRPr="006A30C3" w:rsidRDefault="006A30C3" w:rsidP="00946D4B">
            <w:pPr>
              <w:spacing w:before="0" w:after="0"/>
              <w:ind w:left="22"/>
              <w:jc w:val="center"/>
              <w:rPr>
                <w:b/>
                <w:sz w:val="16"/>
                <w:szCs w:val="16"/>
              </w:rPr>
            </w:pPr>
            <w:r w:rsidRPr="006A30C3">
              <w:rPr>
                <w:b/>
                <w:sz w:val="16"/>
                <w:szCs w:val="16"/>
              </w:rPr>
              <w:t>Léta praxe v požadovaném oboru</w:t>
            </w:r>
          </w:p>
        </w:tc>
        <w:tc>
          <w:tcPr>
            <w:tcW w:w="2682" w:type="dxa"/>
          </w:tcPr>
          <w:p w14:paraId="4EAED0D1" w14:textId="77777777" w:rsidR="006A30C3" w:rsidRPr="006A30C3" w:rsidRDefault="006A30C3" w:rsidP="00946D4B">
            <w:pPr>
              <w:spacing w:before="0" w:after="0"/>
              <w:ind w:left="22"/>
              <w:jc w:val="center"/>
              <w:rPr>
                <w:b/>
                <w:sz w:val="16"/>
                <w:szCs w:val="16"/>
              </w:rPr>
            </w:pPr>
            <w:r w:rsidRPr="006A30C3">
              <w:rPr>
                <w:b/>
                <w:sz w:val="16"/>
                <w:szCs w:val="16"/>
              </w:rPr>
              <w:t>Zkušenost s řízením realizace, realizací nebo projektováním* (název zakázky a cena bez DPH, další podrobnosti uvést v životopisu)</w:t>
            </w:r>
          </w:p>
        </w:tc>
        <w:tc>
          <w:tcPr>
            <w:tcW w:w="1985" w:type="dxa"/>
          </w:tcPr>
          <w:p w14:paraId="238DC283" w14:textId="77777777" w:rsidR="006A30C3" w:rsidRPr="006A30C3" w:rsidRDefault="006A30C3" w:rsidP="00946D4B">
            <w:pPr>
              <w:spacing w:before="0" w:after="0"/>
              <w:ind w:left="22"/>
              <w:jc w:val="center"/>
              <w:rPr>
                <w:b/>
                <w:sz w:val="16"/>
                <w:szCs w:val="16"/>
              </w:rPr>
            </w:pPr>
            <w:r w:rsidRPr="006A30C3">
              <w:rPr>
                <w:b/>
                <w:sz w:val="16"/>
                <w:szCs w:val="16"/>
              </w:rPr>
              <w:t>Uveďte, v jakém vztahu k dodavateli osoba je</w:t>
            </w:r>
          </w:p>
        </w:tc>
      </w:tr>
      <w:tr w:rsidR="006A30C3" w:rsidRPr="006A30C3" w14:paraId="4F592C49" w14:textId="77777777" w:rsidTr="00960DFE">
        <w:trPr>
          <w:trHeight w:val="851"/>
        </w:trPr>
        <w:tc>
          <w:tcPr>
            <w:tcW w:w="1775" w:type="dxa"/>
          </w:tcPr>
          <w:p w14:paraId="13B9E7ED"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5E0338AD"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3CA22CEC"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34A23F0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857593C" w14:textId="77777777" w:rsidTr="00960DFE">
        <w:trPr>
          <w:trHeight w:val="851"/>
        </w:trPr>
        <w:tc>
          <w:tcPr>
            <w:tcW w:w="1775" w:type="dxa"/>
          </w:tcPr>
          <w:p w14:paraId="2B04DB91"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Pr>
          <w:p w14:paraId="7468047E"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Pr>
          <w:p w14:paraId="5581462A"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Pr>
          <w:p w14:paraId="5B6DA4C7"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7028DA23" w14:textId="77777777" w:rsidTr="00960DFE">
        <w:trPr>
          <w:trHeight w:val="851"/>
        </w:trPr>
        <w:tc>
          <w:tcPr>
            <w:tcW w:w="1775" w:type="dxa"/>
            <w:tcBorders>
              <w:bottom w:val="single" w:sz="2" w:space="0" w:color="auto"/>
            </w:tcBorders>
          </w:tcPr>
          <w:p w14:paraId="6A071EB2"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E3192F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3EDF003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0C172D1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58AE6ED7" w14:textId="77777777" w:rsidTr="00960DFE">
        <w:trPr>
          <w:trHeight w:val="851"/>
        </w:trPr>
        <w:tc>
          <w:tcPr>
            <w:tcW w:w="1775" w:type="dxa"/>
            <w:tcBorders>
              <w:bottom w:val="single" w:sz="2" w:space="0" w:color="auto"/>
            </w:tcBorders>
          </w:tcPr>
          <w:p w14:paraId="6A455F4F"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02663770"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669801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3863688B"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124887FB" w14:textId="77777777" w:rsidTr="00960DFE">
        <w:trPr>
          <w:trHeight w:val="851"/>
        </w:trPr>
        <w:tc>
          <w:tcPr>
            <w:tcW w:w="1775" w:type="dxa"/>
            <w:tcBorders>
              <w:bottom w:val="single" w:sz="2" w:space="0" w:color="auto"/>
            </w:tcBorders>
          </w:tcPr>
          <w:p w14:paraId="36DF1FD9" w14:textId="77777777" w:rsidR="006A30C3" w:rsidRPr="006A30C3" w:rsidRDefault="006A30C3" w:rsidP="00946D4B">
            <w:pPr>
              <w:spacing w:before="0" w:after="0"/>
              <w:ind w:left="22"/>
              <w:rPr>
                <w:sz w:val="16"/>
                <w:szCs w:val="16"/>
                <w:highlight w:val="yellow"/>
              </w:rPr>
            </w:pPr>
            <w:r w:rsidRPr="006A30C3">
              <w:rPr>
                <w:sz w:val="16"/>
                <w:szCs w:val="16"/>
                <w:highlight w:val="yellow"/>
              </w:rPr>
              <w:t>[DOPLNÍ DODAVATEL]</w:t>
            </w:r>
          </w:p>
        </w:tc>
        <w:tc>
          <w:tcPr>
            <w:tcW w:w="1775" w:type="dxa"/>
            <w:tcBorders>
              <w:bottom w:val="single" w:sz="2" w:space="0" w:color="auto"/>
            </w:tcBorders>
          </w:tcPr>
          <w:p w14:paraId="28D59755"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2682" w:type="dxa"/>
            <w:tcBorders>
              <w:bottom w:val="single" w:sz="2" w:space="0" w:color="auto"/>
            </w:tcBorders>
          </w:tcPr>
          <w:p w14:paraId="251B6701"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c>
          <w:tcPr>
            <w:tcW w:w="1985" w:type="dxa"/>
            <w:tcBorders>
              <w:bottom w:val="single" w:sz="2" w:space="0" w:color="auto"/>
            </w:tcBorders>
          </w:tcPr>
          <w:p w14:paraId="274B6403" w14:textId="77777777" w:rsidR="006A30C3" w:rsidRPr="006A30C3" w:rsidRDefault="006A30C3" w:rsidP="00946D4B">
            <w:pPr>
              <w:spacing w:before="0" w:after="0"/>
              <w:ind w:left="22"/>
              <w:jc w:val="center"/>
              <w:rPr>
                <w:sz w:val="16"/>
                <w:szCs w:val="16"/>
                <w:highlight w:val="yellow"/>
              </w:rPr>
            </w:pPr>
            <w:r w:rsidRPr="006A30C3">
              <w:rPr>
                <w:sz w:val="16"/>
                <w:szCs w:val="16"/>
                <w:highlight w:val="yellow"/>
              </w:rPr>
              <w:t>[DOPLNÍ DODAVATEL]</w:t>
            </w:r>
          </w:p>
        </w:tc>
      </w:tr>
      <w:tr w:rsidR="006A30C3" w:rsidRPr="006A30C3" w14:paraId="4386B1A5" w14:textId="77777777" w:rsidTr="00960DFE">
        <w:trPr>
          <w:trHeight w:val="851"/>
        </w:trPr>
        <w:tc>
          <w:tcPr>
            <w:tcW w:w="1775" w:type="dxa"/>
            <w:tcBorders>
              <w:top w:val="single" w:sz="2" w:space="0" w:color="auto"/>
            </w:tcBorders>
            <w:shd w:val="clear" w:color="auto" w:fill="auto"/>
          </w:tcPr>
          <w:p w14:paraId="03956734" w14:textId="77777777" w:rsidR="006A30C3" w:rsidRPr="006A30C3" w:rsidRDefault="006A30C3" w:rsidP="00946D4B">
            <w:pPr>
              <w:spacing w:before="0" w:after="0"/>
              <w:ind w:left="22"/>
              <w:rPr>
                <w:b/>
                <w:sz w:val="16"/>
                <w:szCs w:val="16"/>
                <w:highlight w:val="yellow"/>
              </w:rPr>
            </w:pPr>
            <w:r w:rsidRPr="006A30C3">
              <w:rPr>
                <w:sz w:val="16"/>
                <w:szCs w:val="16"/>
                <w:highlight w:val="yellow"/>
              </w:rPr>
              <w:t>[DOPLNÍ DODAVATEL]</w:t>
            </w:r>
          </w:p>
        </w:tc>
        <w:tc>
          <w:tcPr>
            <w:tcW w:w="1775" w:type="dxa"/>
            <w:tcBorders>
              <w:top w:val="single" w:sz="2" w:space="0" w:color="auto"/>
            </w:tcBorders>
            <w:shd w:val="clear" w:color="auto" w:fill="auto"/>
          </w:tcPr>
          <w:p w14:paraId="15A4E027"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2682" w:type="dxa"/>
            <w:tcBorders>
              <w:top w:val="single" w:sz="2" w:space="0" w:color="auto"/>
            </w:tcBorders>
            <w:shd w:val="clear" w:color="auto" w:fill="auto"/>
          </w:tcPr>
          <w:p w14:paraId="7137FCBA"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c>
          <w:tcPr>
            <w:tcW w:w="1985" w:type="dxa"/>
            <w:tcBorders>
              <w:top w:val="single" w:sz="2" w:space="0" w:color="auto"/>
            </w:tcBorders>
            <w:shd w:val="clear" w:color="auto" w:fill="auto"/>
          </w:tcPr>
          <w:p w14:paraId="0BE74D21" w14:textId="77777777" w:rsidR="006A30C3" w:rsidRPr="006A30C3" w:rsidRDefault="006A30C3" w:rsidP="00946D4B">
            <w:pPr>
              <w:spacing w:before="0" w:after="0"/>
              <w:ind w:left="22"/>
              <w:jc w:val="center"/>
              <w:rPr>
                <w:b/>
                <w:sz w:val="16"/>
                <w:szCs w:val="16"/>
                <w:highlight w:val="yellow"/>
              </w:rPr>
            </w:pPr>
            <w:r w:rsidRPr="006A30C3">
              <w:rPr>
                <w:sz w:val="16"/>
                <w:szCs w:val="16"/>
                <w:highlight w:val="yellow"/>
              </w:rPr>
              <w:t>[DOPLNÍ DODAVATEL]</w:t>
            </w:r>
          </w:p>
        </w:tc>
      </w:tr>
    </w:tbl>
    <w:p w14:paraId="2159EBCC" w14:textId="77777777" w:rsidR="006A30C3" w:rsidRPr="006A30C3" w:rsidRDefault="006A30C3" w:rsidP="006A30C3">
      <w:pPr>
        <w:pStyle w:val="Textbezslovn"/>
        <w:rPr>
          <w:rFonts w:ascii="Verdana" w:hAnsi="Verdana"/>
        </w:rPr>
      </w:pPr>
    </w:p>
    <w:p w14:paraId="11B7B752" w14:textId="2E7E8E5C" w:rsidR="006A30C3" w:rsidRPr="006A30C3" w:rsidRDefault="006A30C3" w:rsidP="006A30C3">
      <w:pPr>
        <w:pStyle w:val="Textbezslovn"/>
        <w:ind w:left="0"/>
        <w:rPr>
          <w:rFonts w:ascii="Verdana" w:hAnsi="Verdana"/>
        </w:rPr>
      </w:pPr>
      <w:r w:rsidRPr="006A30C3">
        <w:rPr>
          <w:rFonts w:ascii="Verdana" w:hAnsi="Verdana"/>
          <w:b/>
        </w:rPr>
        <w:t>*</w:t>
      </w:r>
      <w:r w:rsidRPr="006A30C3">
        <w:rPr>
          <w:rFonts w:ascii="Verdana" w:hAnsi="Verdana"/>
        </w:rPr>
        <w:t xml:space="preserve"> V příslušném sloupci dodavatel doplní údaj o zkušenosti s řízením realizace, realizací nebo projektováním u těch členů odborného personálu, u kterých je taková zkušenost požadována dle čl.</w:t>
      </w:r>
      <w:r w:rsidR="00B25046">
        <w:rPr>
          <w:rFonts w:ascii="Verdana" w:hAnsi="Verdana"/>
        </w:rPr>
        <w:t xml:space="preserve"> </w:t>
      </w:r>
      <w:r w:rsidR="00B25046">
        <w:rPr>
          <w:rFonts w:ascii="Verdana" w:hAnsi="Verdana"/>
        </w:rPr>
        <w:fldChar w:fldCharType="begin"/>
      </w:r>
      <w:r w:rsidR="00B25046">
        <w:rPr>
          <w:rFonts w:ascii="Verdana" w:hAnsi="Verdana"/>
        </w:rPr>
        <w:instrText xml:space="preserve"> REF _Ref125575628 \r \h </w:instrText>
      </w:r>
      <w:r w:rsidR="00B25046">
        <w:rPr>
          <w:rFonts w:ascii="Verdana" w:hAnsi="Verdana"/>
        </w:rPr>
      </w:r>
      <w:r w:rsidR="00B25046">
        <w:rPr>
          <w:rFonts w:ascii="Verdana" w:hAnsi="Verdana"/>
        </w:rPr>
        <w:fldChar w:fldCharType="separate"/>
      </w:r>
      <w:r w:rsidR="0098773C">
        <w:rPr>
          <w:rFonts w:ascii="Verdana" w:hAnsi="Verdana"/>
        </w:rPr>
        <w:t>14.2.2</w:t>
      </w:r>
      <w:r w:rsidR="00B25046">
        <w:rPr>
          <w:rFonts w:ascii="Verdana" w:hAnsi="Verdana"/>
        </w:rPr>
        <w:fldChar w:fldCharType="end"/>
      </w:r>
      <w:r w:rsidR="00B25046">
        <w:rPr>
          <w:rFonts w:ascii="Verdana" w:hAnsi="Verdana"/>
        </w:rPr>
        <w:t xml:space="preserve"> této Zadávací dokumentace</w:t>
      </w:r>
      <w:r w:rsidRPr="006A30C3">
        <w:rPr>
          <w:rFonts w:ascii="Verdana" w:hAnsi="Verdana"/>
        </w:rPr>
        <w:t xml:space="preserve">. U ostatních osob tento sloupec proškrtne, nevyplní nebo jinak označí, že se netýká. </w:t>
      </w:r>
    </w:p>
    <w:p w14:paraId="50007FD5" w14:textId="77777777" w:rsidR="006A30C3" w:rsidRPr="006A30C3" w:rsidRDefault="006A30C3" w:rsidP="006A30C3">
      <w:pPr>
        <w:pStyle w:val="Textbezslovn"/>
        <w:rPr>
          <w:rFonts w:ascii="Verdana" w:hAnsi="Verdana"/>
        </w:rPr>
      </w:pPr>
    </w:p>
    <w:p w14:paraId="3E34ED50" w14:textId="77777777" w:rsidR="006A30C3" w:rsidRPr="006A30C3" w:rsidRDefault="006A30C3" w:rsidP="006A30C3">
      <w:pPr>
        <w:pStyle w:val="Textbezslovn"/>
        <w:ind w:left="0"/>
        <w:rPr>
          <w:rFonts w:ascii="Verdana" w:hAnsi="Verdana"/>
          <w:b/>
        </w:rPr>
      </w:pPr>
      <w:r w:rsidRPr="006A30C3">
        <w:rPr>
          <w:rFonts w:ascii="Verdana" w:hAnsi="Verdana"/>
          <w:b/>
        </w:rPr>
        <w:t xml:space="preserve">Přílohy: </w:t>
      </w:r>
      <w:r w:rsidRPr="006A30C3">
        <w:rPr>
          <w:rFonts w:ascii="Verdana" w:hAnsi="Verdana"/>
          <w:b/>
        </w:rPr>
        <w:tab/>
      </w:r>
    </w:p>
    <w:p w14:paraId="0F80F53A" w14:textId="6AE87317" w:rsidR="006A30C3" w:rsidRPr="006A30C3" w:rsidRDefault="006A30C3" w:rsidP="006A30C3">
      <w:pPr>
        <w:pStyle w:val="Odrka1-1"/>
        <w:tabs>
          <w:tab w:val="clear" w:pos="1077"/>
        </w:tabs>
        <w:ind w:left="426"/>
        <w:rPr>
          <w:rFonts w:ascii="Verdana" w:hAnsi="Verdana"/>
        </w:rPr>
      </w:pPr>
      <w:r w:rsidRPr="006A30C3">
        <w:rPr>
          <w:rFonts w:ascii="Verdana" w:hAnsi="Verdana"/>
        </w:rPr>
        <w:t xml:space="preserve">profesní životopisy každého člena odborného personálu dodavatele (viz Příloha č. </w:t>
      </w:r>
      <w:r w:rsidR="003E2A1B">
        <w:rPr>
          <w:rFonts w:ascii="Verdana" w:hAnsi="Verdana"/>
        </w:rPr>
        <w:t xml:space="preserve">6 </w:t>
      </w:r>
      <w:r w:rsidR="00946D4B">
        <w:rPr>
          <w:rFonts w:ascii="Verdana" w:hAnsi="Verdana"/>
        </w:rPr>
        <w:t>Zadávací dokumentace</w:t>
      </w:r>
      <w:r w:rsidRPr="006A30C3">
        <w:rPr>
          <w:rFonts w:ascii="Verdana" w:hAnsi="Verdana"/>
        </w:rPr>
        <w:t>)</w:t>
      </w:r>
    </w:p>
    <w:p w14:paraId="614C5968" w14:textId="77777777" w:rsidR="006A30C3" w:rsidRPr="006A30C3" w:rsidRDefault="006A30C3" w:rsidP="006A30C3">
      <w:pPr>
        <w:pStyle w:val="Odrka1-1"/>
        <w:tabs>
          <w:tab w:val="clear" w:pos="1077"/>
        </w:tabs>
        <w:ind w:left="426"/>
        <w:rPr>
          <w:rFonts w:ascii="Verdana" w:hAnsi="Verdana"/>
        </w:rPr>
      </w:pPr>
      <w:r w:rsidRPr="006A30C3">
        <w:rPr>
          <w:rFonts w:ascii="Verdana" w:hAnsi="Verdana"/>
        </w:rPr>
        <w:t>doklady o odborné způsobilosti členů odborného personálu, u kterých je způsobilost požadována</w:t>
      </w:r>
    </w:p>
    <w:p w14:paraId="490ED27B" w14:textId="77777777" w:rsidR="006A30C3" w:rsidRPr="006A30C3" w:rsidRDefault="006A30C3" w:rsidP="006A30C3">
      <w:pPr>
        <w:pStyle w:val="Textbezslovn"/>
        <w:rPr>
          <w:rFonts w:ascii="Verdana" w:hAnsi="Verdana"/>
        </w:rPr>
      </w:pPr>
      <w:r w:rsidRPr="006A30C3">
        <w:rPr>
          <w:rFonts w:ascii="Verdana" w:hAnsi="Verdana"/>
        </w:rPr>
        <w:t xml:space="preserve"> </w:t>
      </w:r>
    </w:p>
    <w:p w14:paraId="7AF12DB4" w14:textId="77777777" w:rsidR="003E2A1B" w:rsidRDefault="003E2A1B">
      <w:pPr>
        <w:spacing w:before="0" w:after="200"/>
        <w:ind w:left="0"/>
      </w:pPr>
      <w:r>
        <w:br w:type="page"/>
      </w:r>
    </w:p>
    <w:p w14:paraId="1819D67D" w14:textId="77777777" w:rsidR="006A30C3" w:rsidRPr="006A30C3" w:rsidRDefault="006A30C3" w:rsidP="006A30C3">
      <w:pPr>
        <w:pStyle w:val="Nadpisbezsl1-1"/>
        <w:rPr>
          <w:rFonts w:ascii="Verdana" w:hAnsi="Verdana"/>
        </w:rPr>
      </w:pPr>
      <w:r w:rsidRPr="006A30C3">
        <w:rPr>
          <w:rFonts w:ascii="Verdana" w:hAnsi="Verdana"/>
        </w:rPr>
        <w:lastRenderedPageBreak/>
        <w:t>Příloha č. 6</w:t>
      </w:r>
    </w:p>
    <w:p w14:paraId="32464038" w14:textId="77777777" w:rsidR="006A30C3" w:rsidRPr="006A30C3" w:rsidRDefault="006A30C3" w:rsidP="006A30C3">
      <w:pPr>
        <w:pStyle w:val="Nadpisbezsl1-2"/>
        <w:rPr>
          <w:rFonts w:ascii="Verdana" w:hAnsi="Verdana"/>
        </w:rPr>
      </w:pPr>
      <w:r w:rsidRPr="006A30C3">
        <w:rPr>
          <w:rFonts w:ascii="Verdana" w:hAnsi="Verdana"/>
        </w:rPr>
        <w:t>Vzor profesního životopisu</w:t>
      </w:r>
    </w:p>
    <w:p w14:paraId="4C1A70C5" w14:textId="77777777" w:rsidR="006A30C3" w:rsidRPr="006A30C3" w:rsidRDefault="006A30C3" w:rsidP="006A30C3">
      <w:pPr>
        <w:pStyle w:val="Textbezslovn"/>
        <w:ind w:left="0"/>
        <w:rPr>
          <w:rFonts w:ascii="Verdana" w:hAnsi="Verdana"/>
        </w:rPr>
      </w:pPr>
    </w:p>
    <w:p w14:paraId="2D6519E6" w14:textId="77777777" w:rsidR="006A30C3" w:rsidRPr="006A30C3" w:rsidRDefault="006A30C3" w:rsidP="006A30C3">
      <w:pPr>
        <w:pStyle w:val="Textbezslovn"/>
        <w:ind w:left="0"/>
        <w:rPr>
          <w:rFonts w:ascii="Verdana" w:hAnsi="Verdana"/>
        </w:rPr>
      </w:pPr>
      <w:r w:rsidRPr="006A30C3">
        <w:rPr>
          <w:rFonts w:ascii="Verdana" w:hAnsi="Verdana"/>
        </w:rPr>
        <w:t xml:space="preserve">Předpokládaná </w:t>
      </w:r>
      <w:r w:rsidRPr="006A30C3">
        <w:rPr>
          <w:rFonts w:ascii="Verdana" w:hAnsi="Verdana"/>
          <w:b/>
        </w:rPr>
        <w:t>funkce</w:t>
      </w:r>
      <w:r w:rsidRPr="006A30C3">
        <w:rPr>
          <w:rFonts w:ascii="Verdana" w:hAnsi="Verdana"/>
        </w:rPr>
        <w:t xml:space="preserve"> ze seznamu odborného personálu dodavatele: [</w:t>
      </w:r>
      <w:r w:rsidRPr="006A30C3">
        <w:rPr>
          <w:rFonts w:ascii="Verdana" w:hAnsi="Verdana"/>
          <w:b/>
          <w:highlight w:val="yellow"/>
        </w:rPr>
        <w:t>DOPLNÍ DODAVATEL</w:t>
      </w:r>
      <w:r w:rsidRPr="006A30C3">
        <w:rPr>
          <w:rFonts w:ascii="Verdana" w:hAnsi="Verdana"/>
        </w:rPr>
        <w:t>]</w:t>
      </w:r>
    </w:p>
    <w:p w14:paraId="1A9F485A" w14:textId="77777777" w:rsidR="006A30C3" w:rsidRPr="006A30C3" w:rsidRDefault="006A30C3" w:rsidP="006A30C3">
      <w:pPr>
        <w:pStyle w:val="Textbezslovn"/>
        <w:ind w:left="0"/>
        <w:rPr>
          <w:rFonts w:ascii="Verdana" w:hAnsi="Verdana"/>
        </w:rPr>
      </w:pPr>
    </w:p>
    <w:p w14:paraId="6BA75638" w14:textId="77777777" w:rsidR="006A30C3" w:rsidRPr="006A30C3" w:rsidRDefault="006A30C3">
      <w:pPr>
        <w:pStyle w:val="Odstavec1-1a"/>
        <w:numPr>
          <w:ilvl w:val="0"/>
          <w:numId w:val="32"/>
        </w:numPr>
        <w:rPr>
          <w:rFonts w:ascii="Verdana" w:hAnsi="Verdana"/>
        </w:rPr>
      </w:pPr>
      <w:r w:rsidRPr="006A30C3">
        <w:rPr>
          <w:rFonts w:ascii="Verdana" w:hAnsi="Verdana"/>
        </w:rPr>
        <w:t>Příjmení: [</w:t>
      </w:r>
      <w:r w:rsidRPr="006A30C3">
        <w:rPr>
          <w:rFonts w:ascii="Verdana" w:hAnsi="Verdana"/>
          <w:b/>
          <w:highlight w:val="yellow"/>
        </w:rPr>
        <w:t>DOPLNÍ DODAVATEL</w:t>
      </w:r>
      <w:r w:rsidRPr="006A30C3">
        <w:rPr>
          <w:rFonts w:ascii="Verdana" w:hAnsi="Verdana"/>
        </w:rPr>
        <w:t>]</w:t>
      </w:r>
    </w:p>
    <w:p w14:paraId="0DA3A506" w14:textId="77777777" w:rsidR="006A30C3" w:rsidRPr="006A30C3" w:rsidRDefault="006A30C3">
      <w:pPr>
        <w:pStyle w:val="Odstavec1-1a"/>
        <w:numPr>
          <w:ilvl w:val="0"/>
          <w:numId w:val="32"/>
        </w:numPr>
        <w:rPr>
          <w:rFonts w:ascii="Verdana" w:hAnsi="Verdana"/>
        </w:rPr>
      </w:pPr>
      <w:r w:rsidRPr="006A30C3">
        <w:rPr>
          <w:rFonts w:ascii="Verdana" w:hAnsi="Verdana"/>
        </w:rPr>
        <w:t>Jméno: [</w:t>
      </w:r>
      <w:r w:rsidRPr="006A30C3">
        <w:rPr>
          <w:rFonts w:ascii="Verdana" w:hAnsi="Verdana"/>
          <w:b/>
          <w:highlight w:val="yellow"/>
        </w:rPr>
        <w:t>DOPLNÍ DODAVATEL</w:t>
      </w:r>
      <w:r w:rsidRPr="006A30C3">
        <w:rPr>
          <w:rFonts w:ascii="Verdana" w:hAnsi="Verdana"/>
        </w:rPr>
        <w:t>]</w:t>
      </w:r>
    </w:p>
    <w:p w14:paraId="59FE8243" w14:textId="77777777" w:rsidR="006A30C3" w:rsidRPr="006A30C3" w:rsidRDefault="006A30C3">
      <w:pPr>
        <w:pStyle w:val="Odstavec1-1a"/>
        <w:numPr>
          <w:ilvl w:val="0"/>
          <w:numId w:val="32"/>
        </w:numPr>
        <w:rPr>
          <w:rFonts w:ascii="Verdana" w:hAnsi="Verdana"/>
        </w:rPr>
      </w:pPr>
      <w:r w:rsidRPr="006A30C3">
        <w:rPr>
          <w:rFonts w:ascii="Verdana" w:hAnsi="Verdana"/>
        </w:rPr>
        <w:t>Datum narození: [</w:t>
      </w:r>
      <w:r w:rsidRPr="006A30C3">
        <w:rPr>
          <w:rFonts w:ascii="Verdana" w:hAnsi="Verdana"/>
          <w:highlight w:val="yellow"/>
        </w:rPr>
        <w:t>DOPLNÍ DODAVATEL</w:t>
      </w:r>
      <w:r w:rsidRPr="006A30C3">
        <w:rPr>
          <w:rFonts w:ascii="Verdana" w:hAnsi="Verdana"/>
        </w:rPr>
        <w:t>]</w:t>
      </w:r>
    </w:p>
    <w:p w14:paraId="13D82F31" w14:textId="77777777" w:rsidR="006A30C3" w:rsidRPr="006A30C3" w:rsidRDefault="006A30C3">
      <w:pPr>
        <w:pStyle w:val="Odstavec1-1a"/>
        <w:numPr>
          <w:ilvl w:val="0"/>
          <w:numId w:val="32"/>
        </w:numPr>
        <w:rPr>
          <w:rFonts w:ascii="Verdana" w:hAnsi="Verdana"/>
        </w:rPr>
      </w:pPr>
      <w:r w:rsidRPr="006A30C3">
        <w:rPr>
          <w:rFonts w:ascii="Verdana" w:hAnsi="Verdana"/>
        </w:rPr>
        <w:t>Kontaktní pracovní adresa (včetně pracovní tel/e-mail): [</w:t>
      </w:r>
      <w:r w:rsidRPr="006A30C3">
        <w:rPr>
          <w:rFonts w:ascii="Verdana" w:hAnsi="Verdana"/>
          <w:highlight w:val="yellow"/>
        </w:rPr>
        <w:t>DOPLNÍ DODAVATEL</w:t>
      </w:r>
      <w:r w:rsidRPr="006A30C3">
        <w:rPr>
          <w:rFonts w:ascii="Verdana" w:hAnsi="Verdana"/>
        </w:rPr>
        <w:t>]</w:t>
      </w:r>
    </w:p>
    <w:p w14:paraId="67971F06" w14:textId="77777777" w:rsidR="006A30C3" w:rsidRPr="006A30C3" w:rsidRDefault="006A30C3">
      <w:pPr>
        <w:pStyle w:val="Odstavec1-1a"/>
        <w:numPr>
          <w:ilvl w:val="0"/>
          <w:numId w:val="32"/>
        </w:numPr>
        <w:rPr>
          <w:rFonts w:ascii="Verdana" w:hAnsi="Verdana"/>
        </w:rPr>
      </w:pPr>
      <w:r w:rsidRPr="006A30C3">
        <w:rPr>
          <w:rFonts w:ascii="Verdana" w:hAnsi="Verdana"/>
        </w:rPr>
        <w:t>Nejvyšší dosažené vzdělání: [</w:t>
      </w:r>
      <w:r w:rsidRPr="006A30C3">
        <w:rPr>
          <w:rFonts w:ascii="Verdana" w:hAnsi="Verdana"/>
          <w:highlight w:val="yellow"/>
        </w:rPr>
        <w:t>DOPLNÍ DODAVATEL</w:t>
      </w:r>
      <w:r w:rsidRPr="006A30C3">
        <w:rPr>
          <w:rFonts w:ascii="Verdana" w:hAnsi="Verdana"/>
        </w:rPr>
        <w:t>]</w:t>
      </w:r>
    </w:p>
    <w:p w14:paraId="2B8E1A2C" w14:textId="77777777" w:rsidR="006A30C3" w:rsidRPr="006A30C3" w:rsidRDefault="006A30C3" w:rsidP="006A30C3">
      <w:pPr>
        <w:pStyle w:val="Odstavec1-1a"/>
        <w:rPr>
          <w:rFonts w:ascii="Verdana" w:hAnsi="Verdana"/>
        </w:rPr>
      </w:pPr>
      <w:r w:rsidRPr="006A30C3">
        <w:rPr>
          <w:rFonts w:ascii="Verdana" w:hAnsi="Verdana"/>
        </w:rPr>
        <w:t>Členství v profesních organizacích: [</w:t>
      </w:r>
      <w:r w:rsidRPr="006A30C3">
        <w:rPr>
          <w:rFonts w:ascii="Verdana" w:hAnsi="Verdana"/>
          <w:highlight w:val="yellow"/>
        </w:rPr>
        <w:t>DOPLNÍ DODAVATEL</w:t>
      </w:r>
      <w:r w:rsidRPr="006A30C3">
        <w:rPr>
          <w:rFonts w:ascii="Verdana" w:hAnsi="Verdana"/>
        </w:rPr>
        <w:t>]</w:t>
      </w:r>
    </w:p>
    <w:p w14:paraId="058EE088" w14:textId="77777777" w:rsidR="006A30C3" w:rsidRPr="006A30C3" w:rsidRDefault="006A30C3" w:rsidP="006A30C3">
      <w:pPr>
        <w:pStyle w:val="Odstavec1-1a"/>
        <w:rPr>
          <w:rFonts w:ascii="Verdana" w:hAnsi="Verdana"/>
        </w:rPr>
      </w:pPr>
      <w:r w:rsidRPr="006A30C3">
        <w:rPr>
          <w:rFonts w:ascii="Verdana" w:hAnsi="Verdana"/>
        </w:rPr>
        <w:t>Jiné znalosti (např. práce na PC apod.): [</w:t>
      </w:r>
      <w:r w:rsidRPr="006A30C3">
        <w:rPr>
          <w:rFonts w:ascii="Verdana" w:hAnsi="Verdana"/>
          <w:highlight w:val="yellow"/>
        </w:rPr>
        <w:t>DOPLNÍ DODAVATEL</w:t>
      </w:r>
      <w:r w:rsidRPr="006A30C3">
        <w:rPr>
          <w:rFonts w:ascii="Verdana" w:hAnsi="Verdana"/>
        </w:rPr>
        <w:t>]</w:t>
      </w:r>
      <w:r w:rsidRPr="006A30C3">
        <w:rPr>
          <w:rFonts w:ascii="Verdana" w:hAnsi="Verdana"/>
        </w:rPr>
        <w:tab/>
      </w:r>
    </w:p>
    <w:p w14:paraId="55486D03" w14:textId="77777777" w:rsidR="006A30C3" w:rsidRPr="006A30C3" w:rsidRDefault="006A30C3" w:rsidP="006A30C3">
      <w:pPr>
        <w:pStyle w:val="Odstavec1-1a"/>
        <w:rPr>
          <w:rFonts w:ascii="Verdana" w:hAnsi="Verdana"/>
        </w:rPr>
      </w:pPr>
      <w:r w:rsidRPr="006A30C3">
        <w:rPr>
          <w:rFonts w:ascii="Verdana" w:hAnsi="Verdana"/>
        </w:rPr>
        <w:t>Současná funkce/pracovní pozice včetně zaměstnavatele a vztahu k zaměstnavateli, příp. uvést OSVČ či jinak dle skutečného stavu: [</w:t>
      </w:r>
      <w:r w:rsidRPr="006A30C3">
        <w:rPr>
          <w:rFonts w:ascii="Verdana" w:hAnsi="Verdana"/>
          <w:highlight w:val="yellow"/>
        </w:rPr>
        <w:t>DOPLNÍ DODAVATEL</w:t>
      </w:r>
      <w:r w:rsidRPr="006A30C3">
        <w:rPr>
          <w:rFonts w:ascii="Verdana" w:hAnsi="Verdana"/>
        </w:rPr>
        <w:t>]</w:t>
      </w:r>
    </w:p>
    <w:p w14:paraId="568B015A" w14:textId="3C13CEEF" w:rsidR="006A30C3" w:rsidRPr="006A30C3" w:rsidRDefault="006A30C3" w:rsidP="006A30C3">
      <w:pPr>
        <w:pStyle w:val="Doplujcdaje"/>
        <w:ind w:left="1077"/>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w:t>
      </w:r>
      <w:r w:rsidRPr="006A30C3">
        <w:rPr>
          <w:rFonts w:ascii="Verdana" w:hAnsi="Verdana"/>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2DBFBDCD" w14:textId="77777777" w:rsidR="006A30C3" w:rsidRPr="006A30C3" w:rsidRDefault="006A30C3" w:rsidP="006A30C3">
      <w:pPr>
        <w:pStyle w:val="Textbezslovn"/>
        <w:ind w:left="0"/>
        <w:rPr>
          <w:rFonts w:ascii="Verdana" w:hAnsi="Verdana"/>
        </w:rPr>
      </w:pPr>
    </w:p>
    <w:p w14:paraId="2FE12EBA" w14:textId="77777777" w:rsidR="006A30C3" w:rsidRPr="006A30C3" w:rsidRDefault="006A30C3" w:rsidP="006A30C3">
      <w:pPr>
        <w:pStyle w:val="Odstavec1-1a"/>
        <w:rPr>
          <w:rFonts w:ascii="Verdana" w:hAnsi="Verdana"/>
        </w:rPr>
      </w:pPr>
      <w:r w:rsidRPr="006A30C3">
        <w:rPr>
          <w:rFonts w:ascii="Verdana" w:hAnsi="Verdana"/>
        </w:rPr>
        <w:t>Hlavní kvalifikace: [</w:t>
      </w:r>
      <w:r w:rsidRPr="006A30C3">
        <w:rPr>
          <w:rFonts w:ascii="Verdana" w:hAnsi="Verdana"/>
          <w:highlight w:val="yellow"/>
        </w:rPr>
        <w:t>DOPLNÍ DODAVATEL</w:t>
      </w:r>
      <w:r w:rsidRPr="006A30C3">
        <w:rPr>
          <w:rFonts w:ascii="Verdana" w:hAnsi="Verdana"/>
        </w:rPr>
        <w:t>]</w:t>
      </w:r>
    </w:p>
    <w:p w14:paraId="6CCA5375" w14:textId="77777777" w:rsidR="006A30C3" w:rsidRPr="006A30C3" w:rsidRDefault="006A30C3" w:rsidP="006A30C3">
      <w:pPr>
        <w:pStyle w:val="Odstavec1-1a"/>
        <w:rPr>
          <w:rFonts w:ascii="Verdana" w:hAnsi="Verdana"/>
        </w:rPr>
      </w:pPr>
      <w:r w:rsidRPr="006A30C3">
        <w:rPr>
          <w:rFonts w:ascii="Verdana" w:hAnsi="Verdana"/>
          <w:b/>
        </w:rPr>
        <w:t>Praxe</w:t>
      </w:r>
      <w:r w:rsidRPr="006A30C3">
        <w:rPr>
          <w:rFonts w:ascii="Verdana" w:hAnsi="Verdana"/>
        </w:rPr>
        <w:t xml:space="preserve"> pro účely prokázání kvalifikace</w:t>
      </w:r>
      <w:r w:rsidRPr="006A30C3">
        <w:rPr>
          <w:rStyle w:val="Znakapoznpodarou"/>
          <w:rFonts w:ascii="Verdana" w:hAnsi="Verdana"/>
        </w:rPr>
        <w:footnoteReference w:id="6"/>
      </w:r>
      <w:r w:rsidRPr="006A30C3">
        <w:rPr>
          <w:rFonts w:ascii="Verdana" w:hAnsi="Verdana"/>
        </w:rPr>
        <w:t>:</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0E8874E5" w14:textId="77777777" w:rsidTr="0048515F">
        <w:tc>
          <w:tcPr>
            <w:tcW w:w="4819" w:type="dxa"/>
            <w:tcBorders>
              <w:bottom w:val="single" w:sz="2" w:space="0" w:color="auto"/>
            </w:tcBorders>
            <w:shd w:val="clear" w:color="auto" w:fill="auto"/>
          </w:tcPr>
          <w:p w14:paraId="28F0B10F" w14:textId="77777777" w:rsidR="006A30C3" w:rsidRPr="006A30C3" w:rsidRDefault="006A30C3" w:rsidP="00946D4B">
            <w:pPr>
              <w:spacing w:before="0" w:after="0"/>
              <w:ind w:left="0"/>
              <w:rPr>
                <w:sz w:val="16"/>
                <w:szCs w:val="16"/>
              </w:rPr>
            </w:pPr>
            <w:r w:rsidRPr="006A30C3">
              <w:rPr>
                <w:sz w:val="16"/>
                <w:szCs w:val="16"/>
              </w:rPr>
              <w:t>Roky odborné praxe celkem</w:t>
            </w:r>
          </w:p>
        </w:tc>
        <w:tc>
          <w:tcPr>
            <w:tcW w:w="2835" w:type="dxa"/>
            <w:tcBorders>
              <w:bottom w:val="single" w:sz="2" w:space="0" w:color="auto"/>
            </w:tcBorders>
            <w:shd w:val="clear" w:color="auto" w:fill="auto"/>
          </w:tcPr>
          <w:p w14:paraId="34C5422C"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050F1743" w14:textId="77777777" w:rsidTr="0048515F">
        <w:tc>
          <w:tcPr>
            <w:tcW w:w="4819" w:type="dxa"/>
            <w:tcBorders>
              <w:top w:val="single" w:sz="2" w:space="0" w:color="auto"/>
            </w:tcBorders>
          </w:tcPr>
          <w:p w14:paraId="23F91FAE" w14:textId="77777777" w:rsidR="006A30C3" w:rsidRPr="006A30C3" w:rsidRDefault="006A30C3" w:rsidP="00946D4B">
            <w:pPr>
              <w:spacing w:before="0" w:after="0"/>
              <w:ind w:left="0"/>
              <w:rPr>
                <w:sz w:val="16"/>
                <w:szCs w:val="16"/>
              </w:rPr>
            </w:pPr>
            <w:r w:rsidRPr="006A30C3">
              <w:rPr>
                <w:sz w:val="16"/>
                <w:szCs w:val="16"/>
              </w:rPr>
              <w:t>Délka od (měsíc/rok) do (měsíc/rok) včetně</w:t>
            </w:r>
          </w:p>
        </w:tc>
        <w:tc>
          <w:tcPr>
            <w:tcW w:w="2835" w:type="dxa"/>
            <w:tcBorders>
              <w:top w:val="single" w:sz="2" w:space="0" w:color="auto"/>
            </w:tcBorders>
          </w:tcPr>
          <w:p w14:paraId="2741095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442ED28A" w14:textId="77777777" w:rsidTr="0048515F">
        <w:tc>
          <w:tcPr>
            <w:tcW w:w="4819" w:type="dxa"/>
            <w:tcBorders>
              <w:top w:val="single" w:sz="2" w:space="0" w:color="auto"/>
            </w:tcBorders>
          </w:tcPr>
          <w:p w14:paraId="2EFC069C" w14:textId="77777777" w:rsidR="006A30C3" w:rsidRPr="006A30C3" w:rsidRDefault="006A30C3" w:rsidP="00946D4B">
            <w:pPr>
              <w:spacing w:before="0" w:after="0"/>
              <w:ind w:left="0"/>
              <w:rPr>
                <w:sz w:val="16"/>
                <w:szCs w:val="16"/>
              </w:rPr>
            </w:pPr>
            <w:r w:rsidRPr="006A30C3">
              <w:rPr>
                <w:sz w:val="16"/>
                <w:szCs w:val="16"/>
              </w:rPr>
              <w:t>Místo výkonu praxe</w:t>
            </w:r>
          </w:p>
        </w:tc>
        <w:tc>
          <w:tcPr>
            <w:tcW w:w="2835" w:type="dxa"/>
            <w:tcBorders>
              <w:top w:val="single" w:sz="2" w:space="0" w:color="auto"/>
            </w:tcBorders>
          </w:tcPr>
          <w:p w14:paraId="15965B0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4F4E83B" w14:textId="77777777" w:rsidTr="0048515F">
        <w:tc>
          <w:tcPr>
            <w:tcW w:w="4819" w:type="dxa"/>
            <w:tcBorders>
              <w:top w:val="single" w:sz="2" w:space="0" w:color="auto"/>
            </w:tcBorders>
          </w:tcPr>
          <w:p w14:paraId="534FDE69" w14:textId="77777777" w:rsidR="006A30C3" w:rsidRPr="006A30C3" w:rsidRDefault="006A30C3" w:rsidP="00946D4B">
            <w:pPr>
              <w:spacing w:before="0" w:after="0"/>
              <w:ind w:left="0"/>
              <w:rPr>
                <w:sz w:val="16"/>
                <w:szCs w:val="16"/>
              </w:rPr>
            </w:pPr>
            <w:r w:rsidRPr="006A30C3">
              <w:rPr>
                <w:sz w:val="16"/>
                <w:szCs w:val="16"/>
              </w:rPr>
              <w:t>Zaměstnavatel (obch. firma/název a sídlo) / OSVČ</w:t>
            </w:r>
            <w:r w:rsidRPr="006A30C3">
              <w:rPr>
                <w:sz w:val="16"/>
                <w:szCs w:val="16"/>
              </w:rPr>
              <w:tab/>
            </w:r>
          </w:p>
        </w:tc>
        <w:tc>
          <w:tcPr>
            <w:tcW w:w="2835" w:type="dxa"/>
            <w:tcBorders>
              <w:top w:val="single" w:sz="2" w:space="0" w:color="auto"/>
            </w:tcBorders>
          </w:tcPr>
          <w:p w14:paraId="3A1439A9"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7F0196FD" w14:textId="77777777" w:rsidTr="0048515F">
        <w:tc>
          <w:tcPr>
            <w:tcW w:w="4819" w:type="dxa"/>
            <w:tcBorders>
              <w:top w:val="single" w:sz="2" w:space="0" w:color="auto"/>
            </w:tcBorders>
          </w:tcPr>
          <w:p w14:paraId="327DDF20" w14:textId="77777777" w:rsidR="006A30C3" w:rsidRPr="006A30C3" w:rsidRDefault="006A30C3" w:rsidP="00946D4B">
            <w:pPr>
              <w:spacing w:before="0" w:after="0"/>
              <w:ind w:left="0"/>
              <w:rPr>
                <w:sz w:val="16"/>
                <w:szCs w:val="16"/>
              </w:rPr>
            </w:pPr>
            <w:r w:rsidRPr="006A30C3">
              <w:rPr>
                <w:sz w:val="16"/>
                <w:szCs w:val="16"/>
              </w:rPr>
              <w:t>Funkce/pracovní pozice</w:t>
            </w:r>
          </w:p>
        </w:tc>
        <w:tc>
          <w:tcPr>
            <w:tcW w:w="2835" w:type="dxa"/>
            <w:tcBorders>
              <w:top w:val="single" w:sz="2" w:space="0" w:color="auto"/>
            </w:tcBorders>
          </w:tcPr>
          <w:p w14:paraId="21E5913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F38CC69" w14:textId="77777777" w:rsidTr="0048515F">
        <w:tc>
          <w:tcPr>
            <w:tcW w:w="4819" w:type="dxa"/>
            <w:tcBorders>
              <w:top w:val="single" w:sz="2" w:space="0" w:color="auto"/>
            </w:tcBorders>
            <w:shd w:val="clear" w:color="auto" w:fill="auto"/>
          </w:tcPr>
          <w:p w14:paraId="7B0A7333" w14:textId="77777777" w:rsidR="006A30C3" w:rsidRPr="006A30C3" w:rsidRDefault="006A30C3" w:rsidP="00946D4B">
            <w:pPr>
              <w:spacing w:before="0" w:after="0"/>
              <w:ind w:left="0"/>
              <w:rPr>
                <w:b/>
                <w:sz w:val="16"/>
                <w:szCs w:val="16"/>
              </w:rPr>
            </w:pPr>
            <w:r w:rsidRPr="006A30C3">
              <w:rPr>
                <w:sz w:val="16"/>
                <w:szCs w:val="16"/>
              </w:rPr>
              <w:t>Popis pracovních činností/náplň praxe (u projektování uveďte druhy projektovaných staveb, stupně dokumentací apod.)</w:t>
            </w:r>
          </w:p>
        </w:tc>
        <w:tc>
          <w:tcPr>
            <w:tcW w:w="2835" w:type="dxa"/>
            <w:tcBorders>
              <w:top w:val="single" w:sz="2" w:space="0" w:color="auto"/>
            </w:tcBorders>
            <w:shd w:val="clear" w:color="auto" w:fill="auto"/>
          </w:tcPr>
          <w:p w14:paraId="5AF25F24"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610693F0" w14:textId="77777777" w:rsidR="006A30C3" w:rsidRPr="006A30C3" w:rsidRDefault="006A30C3" w:rsidP="006A30C3">
      <w:pPr>
        <w:pStyle w:val="Textbezslovn"/>
        <w:ind w:left="0"/>
        <w:rPr>
          <w:rFonts w:ascii="Verdana" w:hAnsi="Verdana"/>
        </w:rPr>
      </w:pPr>
    </w:p>
    <w:p w14:paraId="54663614" w14:textId="77777777" w:rsidR="006A30C3" w:rsidRPr="006A30C3" w:rsidRDefault="006A30C3" w:rsidP="006A30C3">
      <w:pPr>
        <w:pStyle w:val="Odstavec1-1a"/>
        <w:rPr>
          <w:rFonts w:ascii="Verdana" w:hAnsi="Verdana"/>
        </w:rPr>
      </w:pPr>
      <w:r w:rsidRPr="006A30C3">
        <w:rPr>
          <w:rFonts w:ascii="Verdana" w:hAnsi="Verdana"/>
        </w:rPr>
        <w:t>Jazykové znalosti (včetně úrovně): [</w:t>
      </w:r>
      <w:r w:rsidRPr="006A30C3">
        <w:rPr>
          <w:rFonts w:ascii="Verdana" w:hAnsi="Verdana"/>
          <w:highlight w:val="yellow"/>
        </w:rPr>
        <w:t>DOPLNÍ DODAVATEL</w:t>
      </w:r>
      <w:r w:rsidRPr="006A30C3">
        <w:rPr>
          <w:rFonts w:ascii="Verdana" w:hAnsi="Verdana"/>
        </w:rPr>
        <w:t>]</w:t>
      </w:r>
    </w:p>
    <w:p w14:paraId="70357993" w14:textId="50A83ACB" w:rsidR="006A30C3" w:rsidRPr="006A30C3" w:rsidRDefault="006A30C3" w:rsidP="006A30C3">
      <w:pPr>
        <w:pStyle w:val="Odstavec1-1a"/>
        <w:rPr>
          <w:rFonts w:ascii="Verdana" w:hAnsi="Verdana"/>
        </w:rPr>
      </w:pPr>
      <w:r w:rsidRPr="006A30C3">
        <w:rPr>
          <w:rFonts w:ascii="Verdana" w:hAnsi="Verdana"/>
        </w:rPr>
        <w:t>Osoba je / není [</w:t>
      </w:r>
      <w:r w:rsidRPr="006A30C3">
        <w:rPr>
          <w:rFonts w:ascii="Verdana" w:hAnsi="Verdana"/>
          <w:highlight w:val="yellow"/>
        </w:rPr>
        <w:t>DOPLNÍ DODAVATEL</w:t>
      </w:r>
      <w:r w:rsidRPr="006A30C3">
        <w:rPr>
          <w:rFonts w:ascii="Verdana" w:hAnsi="Verdana"/>
        </w:rPr>
        <w:t xml:space="preserve">] současně zaměstnancem </w:t>
      </w:r>
      <w:r w:rsidR="00E05B3C">
        <w:rPr>
          <w:rFonts w:ascii="Verdana" w:hAnsi="Verdana"/>
        </w:rPr>
        <w:t>Z</w:t>
      </w:r>
      <w:r w:rsidR="00E05B3C" w:rsidRPr="006A30C3">
        <w:rPr>
          <w:rFonts w:ascii="Verdana" w:hAnsi="Verdana"/>
        </w:rPr>
        <w:t>adavatele</w:t>
      </w:r>
      <w:r w:rsidRPr="006A30C3">
        <w:rPr>
          <w:rFonts w:ascii="Verdana" w:hAnsi="Verdana"/>
        </w:rPr>
        <w:t>.</w:t>
      </w:r>
    </w:p>
    <w:p w14:paraId="4E85F436" w14:textId="77777777" w:rsidR="006A30C3" w:rsidRPr="006A30C3" w:rsidRDefault="006A30C3" w:rsidP="006A30C3">
      <w:pPr>
        <w:pStyle w:val="Odstavec1-1a"/>
        <w:rPr>
          <w:rFonts w:ascii="Verdana" w:hAnsi="Verdana"/>
        </w:rPr>
      </w:pPr>
      <w:r w:rsidRPr="006A30C3">
        <w:rPr>
          <w:rFonts w:ascii="Verdana" w:hAnsi="Verdana"/>
        </w:rPr>
        <w:t>Publikace a školení: [</w:t>
      </w:r>
      <w:r w:rsidRPr="006A30C3">
        <w:rPr>
          <w:rFonts w:ascii="Verdana" w:hAnsi="Verdana"/>
          <w:highlight w:val="yellow"/>
        </w:rPr>
        <w:t>DOPLNÍ DODAVATEL</w:t>
      </w:r>
      <w:r w:rsidRPr="006A30C3">
        <w:rPr>
          <w:rFonts w:ascii="Verdana" w:hAnsi="Verdana"/>
        </w:rPr>
        <w:t>]</w:t>
      </w:r>
    </w:p>
    <w:p w14:paraId="03F6A68B" w14:textId="77777777" w:rsidR="006A30C3" w:rsidRPr="006A30C3" w:rsidRDefault="006A30C3" w:rsidP="006A30C3">
      <w:pPr>
        <w:pStyle w:val="Odstavec1-1a"/>
        <w:rPr>
          <w:rFonts w:ascii="Verdana" w:hAnsi="Verdana"/>
        </w:rPr>
      </w:pPr>
      <w:r w:rsidRPr="006A30C3">
        <w:rPr>
          <w:rFonts w:ascii="Verdana" w:hAnsi="Verdana"/>
          <w:b/>
        </w:rPr>
        <w:t>Zkušenosti</w:t>
      </w:r>
      <w:r w:rsidRPr="006A30C3">
        <w:rPr>
          <w:rFonts w:ascii="Verdana" w:hAnsi="Verdana"/>
        </w:rPr>
        <w:t xml:space="preserve"> s řízením realizace, realizací nebo projektováním zakázek u těch členů odborného personálu, u kterých je taková zkušenost požadována (u ostatních osob se tabulka proškrtne nebo nevyplní)</w:t>
      </w:r>
      <w:r w:rsidRPr="006A30C3">
        <w:rPr>
          <w:rStyle w:val="Znakapoznpodarou"/>
          <w:rFonts w:ascii="Verdana" w:hAnsi="Verdana"/>
        </w:rPr>
        <w:footnoteReference w:id="7"/>
      </w:r>
      <w:r w:rsidRPr="006A30C3">
        <w:rPr>
          <w:rFonts w:ascii="Verdana" w:hAnsi="Verdana"/>
        </w:rPr>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6A30C3" w:rsidRPr="006A30C3" w14:paraId="2A27FD1E" w14:textId="77777777" w:rsidTr="0048515F">
        <w:tc>
          <w:tcPr>
            <w:tcW w:w="4819" w:type="dxa"/>
            <w:tcBorders>
              <w:bottom w:val="single" w:sz="2" w:space="0" w:color="auto"/>
            </w:tcBorders>
            <w:shd w:val="clear" w:color="auto" w:fill="auto"/>
          </w:tcPr>
          <w:p w14:paraId="285FDDB1" w14:textId="77777777" w:rsidR="006A30C3" w:rsidRPr="006A30C3" w:rsidRDefault="006A30C3" w:rsidP="00946D4B">
            <w:pPr>
              <w:spacing w:before="0" w:after="0"/>
              <w:ind w:left="0"/>
              <w:rPr>
                <w:sz w:val="16"/>
                <w:szCs w:val="16"/>
              </w:rPr>
            </w:pPr>
            <w:r w:rsidRPr="006A30C3">
              <w:rPr>
                <w:sz w:val="16"/>
                <w:szCs w:val="16"/>
              </w:rPr>
              <w:t xml:space="preserve">Název zakázky </w:t>
            </w:r>
          </w:p>
        </w:tc>
        <w:tc>
          <w:tcPr>
            <w:tcW w:w="2835" w:type="dxa"/>
            <w:tcBorders>
              <w:bottom w:val="single" w:sz="2" w:space="0" w:color="auto"/>
            </w:tcBorders>
            <w:shd w:val="clear" w:color="auto" w:fill="auto"/>
          </w:tcPr>
          <w:p w14:paraId="00C895D0"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6A540FFF" w14:textId="77777777" w:rsidTr="0048515F">
        <w:tc>
          <w:tcPr>
            <w:tcW w:w="4819" w:type="dxa"/>
            <w:tcBorders>
              <w:top w:val="single" w:sz="2" w:space="0" w:color="auto"/>
            </w:tcBorders>
          </w:tcPr>
          <w:p w14:paraId="5B263659" w14:textId="0CD94058" w:rsidR="006A30C3" w:rsidRPr="006A30C3" w:rsidRDefault="006A30C3" w:rsidP="00946D4B">
            <w:pPr>
              <w:spacing w:before="0" w:after="0"/>
              <w:ind w:left="0"/>
              <w:rPr>
                <w:sz w:val="16"/>
                <w:szCs w:val="16"/>
              </w:rPr>
            </w:pPr>
            <w:r w:rsidRPr="006A30C3">
              <w:rPr>
                <w:sz w:val="16"/>
                <w:szCs w:val="16"/>
              </w:rPr>
              <w:t xml:space="preserve">Cena zakázky v Kč bez DPH, resp. referované činnosti </w:t>
            </w:r>
          </w:p>
        </w:tc>
        <w:tc>
          <w:tcPr>
            <w:tcW w:w="2835" w:type="dxa"/>
            <w:tcBorders>
              <w:top w:val="single" w:sz="2" w:space="0" w:color="auto"/>
            </w:tcBorders>
          </w:tcPr>
          <w:p w14:paraId="63FFE07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96DE3D" w14:textId="77777777" w:rsidTr="0048515F">
        <w:tc>
          <w:tcPr>
            <w:tcW w:w="4819" w:type="dxa"/>
            <w:tcBorders>
              <w:top w:val="single" w:sz="2" w:space="0" w:color="auto"/>
            </w:tcBorders>
          </w:tcPr>
          <w:p w14:paraId="35F69BC1" w14:textId="77777777" w:rsidR="006A30C3" w:rsidRPr="006A30C3" w:rsidRDefault="006A30C3" w:rsidP="00946D4B">
            <w:pPr>
              <w:spacing w:before="0" w:after="0"/>
              <w:ind w:left="0"/>
              <w:rPr>
                <w:sz w:val="16"/>
                <w:szCs w:val="16"/>
              </w:rPr>
            </w:pPr>
            <w:r w:rsidRPr="006A30C3">
              <w:rPr>
                <w:sz w:val="16"/>
                <w:szCs w:val="16"/>
              </w:rPr>
              <w:t>Popis předmětu plnění zakázky - v detailu potřebném pro ověření splnění požadavků (uveďte i druhy a náplň staveb, u projektování uveďte i stupně dokumentací apod.)</w:t>
            </w:r>
          </w:p>
        </w:tc>
        <w:tc>
          <w:tcPr>
            <w:tcW w:w="2835" w:type="dxa"/>
            <w:tcBorders>
              <w:top w:val="single" w:sz="2" w:space="0" w:color="auto"/>
            </w:tcBorders>
          </w:tcPr>
          <w:p w14:paraId="50C20717"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5379F2A3" w14:textId="77777777" w:rsidTr="0048515F">
        <w:tc>
          <w:tcPr>
            <w:tcW w:w="4819" w:type="dxa"/>
            <w:tcBorders>
              <w:top w:val="single" w:sz="2" w:space="0" w:color="auto"/>
            </w:tcBorders>
          </w:tcPr>
          <w:p w14:paraId="3CD89EAE" w14:textId="60E4521D" w:rsidR="006A30C3" w:rsidRPr="006A30C3" w:rsidRDefault="006A30C3" w:rsidP="00946D4B">
            <w:pPr>
              <w:spacing w:before="0" w:after="0"/>
              <w:ind w:left="0"/>
              <w:rPr>
                <w:sz w:val="16"/>
                <w:szCs w:val="16"/>
              </w:rPr>
            </w:pPr>
            <w:r w:rsidRPr="006A30C3">
              <w:rPr>
                <w:sz w:val="16"/>
                <w:szCs w:val="16"/>
              </w:rPr>
              <w:lastRenderedPageBreak/>
              <w:t xml:space="preserve">Termín dokončení zakázky, resp.  té části plnění zakázky, které obsahově odpovídá </w:t>
            </w:r>
            <w:r w:rsidR="00E05B3C">
              <w:rPr>
                <w:sz w:val="16"/>
                <w:szCs w:val="16"/>
              </w:rPr>
              <w:t>Z</w:t>
            </w:r>
            <w:r w:rsidR="00E05B3C" w:rsidRPr="006A30C3">
              <w:rPr>
                <w:sz w:val="16"/>
                <w:szCs w:val="16"/>
              </w:rPr>
              <w:t xml:space="preserve">adavatelem </w:t>
            </w:r>
            <w:r w:rsidRPr="006A30C3">
              <w:rPr>
                <w:sz w:val="16"/>
                <w:szCs w:val="16"/>
              </w:rPr>
              <w:t>stanovené minimální úrovni požadované kvalifikace</w:t>
            </w:r>
          </w:p>
        </w:tc>
        <w:tc>
          <w:tcPr>
            <w:tcW w:w="2835" w:type="dxa"/>
            <w:tcBorders>
              <w:top w:val="single" w:sz="2" w:space="0" w:color="auto"/>
            </w:tcBorders>
          </w:tcPr>
          <w:p w14:paraId="5D4C4EDA"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2DFF3AA6" w14:textId="77777777" w:rsidTr="0048515F">
        <w:tc>
          <w:tcPr>
            <w:tcW w:w="4819" w:type="dxa"/>
            <w:tcBorders>
              <w:top w:val="single" w:sz="2" w:space="0" w:color="auto"/>
            </w:tcBorders>
          </w:tcPr>
          <w:p w14:paraId="085E3135" w14:textId="77777777" w:rsidR="006A30C3" w:rsidRPr="006A30C3" w:rsidRDefault="006A30C3" w:rsidP="00946D4B">
            <w:pPr>
              <w:spacing w:before="0" w:after="0"/>
              <w:ind w:left="0"/>
              <w:rPr>
                <w:sz w:val="16"/>
                <w:szCs w:val="16"/>
              </w:rPr>
            </w:pPr>
            <w:r w:rsidRPr="006A30C3">
              <w:rPr>
                <w:sz w:val="16"/>
                <w:szCs w:val="16"/>
              </w:rPr>
              <w:t>Doba trvání zkušenosti - délka celkem + od (měsíc/rok) do (měsíc/rok) včetně</w:t>
            </w:r>
          </w:p>
        </w:tc>
        <w:tc>
          <w:tcPr>
            <w:tcW w:w="2835" w:type="dxa"/>
            <w:tcBorders>
              <w:top w:val="single" w:sz="2" w:space="0" w:color="auto"/>
            </w:tcBorders>
          </w:tcPr>
          <w:p w14:paraId="20927780"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3EE62CC7" w14:textId="77777777" w:rsidTr="0048515F">
        <w:tc>
          <w:tcPr>
            <w:tcW w:w="4819" w:type="dxa"/>
            <w:tcBorders>
              <w:top w:val="single" w:sz="2" w:space="0" w:color="auto"/>
            </w:tcBorders>
          </w:tcPr>
          <w:p w14:paraId="3379C148" w14:textId="77777777" w:rsidR="006A30C3" w:rsidRPr="006A30C3" w:rsidRDefault="006A30C3" w:rsidP="00946D4B">
            <w:pPr>
              <w:spacing w:before="0" w:after="0"/>
              <w:ind w:left="0"/>
              <w:rPr>
                <w:sz w:val="16"/>
                <w:szCs w:val="16"/>
              </w:rPr>
            </w:pPr>
            <w:r w:rsidRPr="006A30C3">
              <w:rPr>
                <w:sz w:val="16"/>
                <w:szCs w:val="16"/>
              </w:rPr>
              <w:t>Objednatel zakázky (obch. firma/název a sídlo a kontaktní osoba objednatele - jméno, tel., email)</w:t>
            </w:r>
          </w:p>
        </w:tc>
        <w:tc>
          <w:tcPr>
            <w:tcW w:w="2835" w:type="dxa"/>
            <w:tcBorders>
              <w:top w:val="single" w:sz="2" w:space="0" w:color="auto"/>
            </w:tcBorders>
          </w:tcPr>
          <w:p w14:paraId="60F8ABDD" w14:textId="77777777" w:rsidR="006A30C3" w:rsidRPr="006A30C3" w:rsidRDefault="006A30C3" w:rsidP="00946D4B">
            <w:pPr>
              <w:spacing w:before="0" w:after="0"/>
              <w:ind w:left="0"/>
              <w:rPr>
                <w:sz w:val="16"/>
                <w:szCs w:val="16"/>
              </w:rPr>
            </w:pPr>
            <w:r w:rsidRPr="006A30C3">
              <w:rPr>
                <w:sz w:val="16"/>
                <w:szCs w:val="16"/>
                <w:highlight w:val="yellow"/>
              </w:rPr>
              <w:t>[DOPLNÍ DODAVATEL]</w:t>
            </w:r>
          </w:p>
        </w:tc>
      </w:tr>
      <w:tr w:rsidR="006A30C3" w:rsidRPr="006A30C3" w14:paraId="1B4339D4" w14:textId="77777777" w:rsidTr="0048515F">
        <w:tc>
          <w:tcPr>
            <w:tcW w:w="4819" w:type="dxa"/>
            <w:tcBorders>
              <w:top w:val="single" w:sz="2" w:space="0" w:color="auto"/>
            </w:tcBorders>
          </w:tcPr>
          <w:p w14:paraId="1F50B2ED" w14:textId="77777777" w:rsidR="006A30C3" w:rsidRPr="006A30C3" w:rsidRDefault="006A30C3" w:rsidP="00946D4B">
            <w:pPr>
              <w:spacing w:before="0" w:after="0"/>
              <w:ind w:left="0"/>
              <w:rPr>
                <w:sz w:val="16"/>
                <w:szCs w:val="16"/>
              </w:rPr>
            </w:pPr>
            <w:r w:rsidRPr="006A30C3">
              <w:rPr>
                <w:sz w:val="16"/>
                <w:szCs w:val="16"/>
              </w:rPr>
              <w:t>Označení zastávané pozice při plnění zakázky</w:t>
            </w:r>
          </w:p>
        </w:tc>
        <w:tc>
          <w:tcPr>
            <w:tcW w:w="2835" w:type="dxa"/>
            <w:tcBorders>
              <w:top w:val="single" w:sz="2" w:space="0" w:color="auto"/>
            </w:tcBorders>
          </w:tcPr>
          <w:p w14:paraId="75ECDF66" w14:textId="77777777" w:rsidR="006A30C3" w:rsidRPr="006A30C3" w:rsidRDefault="006A30C3" w:rsidP="00946D4B">
            <w:pPr>
              <w:spacing w:before="0" w:after="0"/>
              <w:ind w:left="0"/>
              <w:rPr>
                <w:sz w:val="16"/>
                <w:szCs w:val="16"/>
                <w:highlight w:val="yellow"/>
              </w:rPr>
            </w:pPr>
            <w:r w:rsidRPr="006A30C3">
              <w:rPr>
                <w:sz w:val="16"/>
                <w:szCs w:val="16"/>
                <w:highlight w:val="yellow"/>
              </w:rPr>
              <w:t>[DOPLNÍ DODAVATEL]</w:t>
            </w:r>
          </w:p>
        </w:tc>
      </w:tr>
      <w:tr w:rsidR="006A30C3" w:rsidRPr="006A30C3" w14:paraId="2768A0E7" w14:textId="77777777" w:rsidTr="0048515F">
        <w:tc>
          <w:tcPr>
            <w:tcW w:w="4819" w:type="dxa"/>
            <w:tcBorders>
              <w:top w:val="single" w:sz="2" w:space="0" w:color="auto"/>
            </w:tcBorders>
            <w:shd w:val="clear" w:color="auto" w:fill="auto"/>
          </w:tcPr>
          <w:p w14:paraId="7D0E3189" w14:textId="77777777" w:rsidR="006A30C3" w:rsidRPr="006A30C3" w:rsidRDefault="006A30C3" w:rsidP="00946D4B">
            <w:pPr>
              <w:spacing w:before="0" w:after="0"/>
              <w:ind w:left="0"/>
              <w:rPr>
                <w:b/>
                <w:sz w:val="16"/>
                <w:szCs w:val="16"/>
              </w:rPr>
            </w:pPr>
            <w:r w:rsidRPr="006A30C3">
              <w:rPr>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248F4577" w14:textId="77777777" w:rsidR="006A30C3" w:rsidRPr="006A30C3" w:rsidRDefault="006A30C3" w:rsidP="00946D4B">
            <w:pPr>
              <w:spacing w:before="0" w:after="0"/>
              <w:ind w:left="0"/>
              <w:rPr>
                <w:b/>
                <w:sz w:val="16"/>
                <w:szCs w:val="16"/>
                <w:highlight w:val="yellow"/>
              </w:rPr>
            </w:pPr>
            <w:r w:rsidRPr="006A30C3">
              <w:rPr>
                <w:sz w:val="16"/>
                <w:szCs w:val="16"/>
                <w:highlight w:val="yellow"/>
              </w:rPr>
              <w:t>[DOPLNÍ DODAVATEL]</w:t>
            </w:r>
          </w:p>
        </w:tc>
      </w:tr>
    </w:tbl>
    <w:p w14:paraId="73F17A02" w14:textId="77777777" w:rsidR="006A30C3" w:rsidRPr="006A30C3" w:rsidRDefault="006A30C3" w:rsidP="006A30C3">
      <w:pPr>
        <w:pStyle w:val="Textbezslovn"/>
        <w:ind w:left="0"/>
        <w:rPr>
          <w:rFonts w:ascii="Verdana" w:hAnsi="Verdana"/>
        </w:rPr>
      </w:pPr>
    </w:p>
    <w:p w14:paraId="11E2927E" w14:textId="77777777" w:rsidR="006A30C3" w:rsidRPr="006A30C3" w:rsidRDefault="006A30C3" w:rsidP="006A30C3">
      <w:pPr>
        <w:pStyle w:val="Odstavec1-1a"/>
        <w:rPr>
          <w:rFonts w:ascii="Verdana" w:hAnsi="Verdana"/>
        </w:rPr>
      </w:pPr>
      <w:r w:rsidRPr="006A30C3">
        <w:rPr>
          <w:rFonts w:ascii="Verdana" w:hAnsi="Verdana"/>
          <w:b/>
        </w:rPr>
        <w:t>Odborná způsobilost</w:t>
      </w:r>
      <w:r w:rsidRPr="006A30C3">
        <w:rPr>
          <w:rFonts w:ascii="Verdana" w:hAnsi="Verdana"/>
        </w:rPr>
        <w:t xml:space="preserve"> podle zvláštních právních předpisů: oprávnění k výkonu vybraných činností ve výstavbě / zeměměřické oprávnění či jiná odborná způsobilost: </w:t>
      </w:r>
      <w:r w:rsidRPr="006A30C3">
        <w:rPr>
          <w:rFonts w:ascii="Verdana" w:hAnsi="Verdana"/>
          <w:highlight w:val="yellow"/>
        </w:rPr>
        <w:t>[informace DOPLNÍ DODAVATEL u těch osob, u kterých je odborná způsobilost požadována]</w:t>
      </w:r>
    </w:p>
    <w:p w14:paraId="3C1AB7AD" w14:textId="4D5FAA9E" w:rsidR="006A30C3" w:rsidRPr="006A30C3" w:rsidRDefault="006A30C3" w:rsidP="006A30C3">
      <w:pPr>
        <w:pStyle w:val="Textbezslovn"/>
        <w:ind w:left="1077"/>
        <w:rPr>
          <w:rFonts w:ascii="Verdana" w:hAnsi="Verdana"/>
        </w:rPr>
      </w:pPr>
      <w:r w:rsidRPr="006A30C3">
        <w:rPr>
          <w:rFonts w:ascii="Verdana" w:hAnsi="Verdana"/>
        </w:rPr>
        <w:t xml:space="preserve">(vlastní doklady budou tvořit přílohu Seznamu odborného personálu zhotovitele, tj. Přílohy č. 5 </w:t>
      </w:r>
      <w:r w:rsidR="00B25046">
        <w:rPr>
          <w:rFonts w:ascii="Verdana" w:hAnsi="Verdana"/>
        </w:rPr>
        <w:t>této Zadávací dokumentace</w:t>
      </w:r>
      <w:r w:rsidRPr="006A30C3">
        <w:rPr>
          <w:rFonts w:ascii="Verdana" w:hAnsi="Verdana"/>
        </w:rPr>
        <w:t>)</w:t>
      </w:r>
    </w:p>
    <w:p w14:paraId="680541C2" w14:textId="77777777" w:rsidR="006A30C3" w:rsidRPr="006A30C3" w:rsidRDefault="006A30C3" w:rsidP="006A30C3">
      <w:pPr>
        <w:pStyle w:val="Odstavec1-1a"/>
        <w:rPr>
          <w:rFonts w:ascii="Verdana" w:hAnsi="Verdana"/>
        </w:rPr>
      </w:pPr>
      <w:r w:rsidRPr="006A30C3">
        <w:rPr>
          <w:rFonts w:ascii="Verdana" w:hAnsi="Verdana"/>
        </w:rPr>
        <w:t>Jiné informace (dle uvážení dodavatele): [</w:t>
      </w:r>
      <w:r w:rsidRPr="006A30C3">
        <w:rPr>
          <w:rFonts w:ascii="Verdana" w:hAnsi="Verdana"/>
          <w:highlight w:val="yellow"/>
        </w:rPr>
        <w:t>DOPLNÍ DODAVATEL</w:t>
      </w:r>
      <w:r w:rsidRPr="006A30C3">
        <w:rPr>
          <w:rFonts w:ascii="Verdana" w:hAnsi="Verdana"/>
        </w:rPr>
        <w:t>]</w:t>
      </w:r>
    </w:p>
    <w:p w14:paraId="2CB8AE7B" w14:textId="77777777" w:rsidR="006A30C3" w:rsidRPr="006A30C3" w:rsidRDefault="006A30C3" w:rsidP="006A30C3">
      <w:pPr>
        <w:pStyle w:val="Textbezslovn"/>
        <w:ind w:left="0"/>
        <w:rPr>
          <w:rFonts w:ascii="Verdana" w:hAnsi="Verdana"/>
        </w:rPr>
      </w:pPr>
    </w:p>
    <w:p w14:paraId="440A79F4"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60F5543D" w14:textId="77777777" w:rsidR="006A30C3" w:rsidRPr="006A30C3" w:rsidRDefault="006A30C3" w:rsidP="006A30C3">
      <w:r w:rsidRPr="006A30C3">
        <w:br w:type="page"/>
      </w:r>
    </w:p>
    <w:p w14:paraId="3EAD96C1" w14:textId="77777777" w:rsidR="006A30C3" w:rsidRPr="006A30C3" w:rsidRDefault="006A30C3" w:rsidP="006A30C3">
      <w:pPr>
        <w:pStyle w:val="Nadpisbezsl1-1"/>
        <w:rPr>
          <w:rFonts w:ascii="Verdana" w:hAnsi="Verdana"/>
        </w:rPr>
      </w:pPr>
      <w:r w:rsidRPr="006A30C3">
        <w:rPr>
          <w:rFonts w:ascii="Verdana" w:hAnsi="Verdana"/>
        </w:rPr>
        <w:lastRenderedPageBreak/>
        <w:t>Příloha č. 7</w:t>
      </w:r>
    </w:p>
    <w:p w14:paraId="247D47DA" w14:textId="77777777" w:rsidR="006A30C3" w:rsidRPr="006A30C3" w:rsidRDefault="006A30C3" w:rsidP="006A30C3">
      <w:pPr>
        <w:pStyle w:val="Nadpisbezsl1-2"/>
        <w:rPr>
          <w:rFonts w:ascii="Verdana" w:hAnsi="Verdana"/>
        </w:rPr>
      </w:pPr>
      <w:r w:rsidRPr="006A30C3">
        <w:rPr>
          <w:rFonts w:ascii="Verdana" w:hAnsi="Verdana"/>
        </w:rPr>
        <w:t>Vzor čestného prohlášení o splnění části základní způsobilosti</w:t>
      </w:r>
    </w:p>
    <w:p w14:paraId="753A3296" w14:textId="77777777" w:rsidR="006A30C3" w:rsidRPr="006A30C3" w:rsidRDefault="006A30C3" w:rsidP="006A30C3">
      <w:pPr>
        <w:pStyle w:val="Textbezslovn"/>
        <w:rPr>
          <w:rFonts w:ascii="Verdana" w:hAnsi="Verdana"/>
        </w:rPr>
      </w:pPr>
    </w:p>
    <w:p w14:paraId="54B38DC4" w14:textId="77777777" w:rsidR="006A30C3" w:rsidRPr="006A30C3" w:rsidRDefault="006A30C3" w:rsidP="006A30C3">
      <w:pPr>
        <w:pStyle w:val="Textbezslovn"/>
        <w:ind w:left="0"/>
        <w:rPr>
          <w:rStyle w:val="Tun9b"/>
          <w:rFonts w:ascii="Verdana" w:hAnsi="Verdana"/>
          <w:b w:val="0"/>
        </w:rPr>
      </w:pPr>
      <w:r w:rsidRPr="006A30C3">
        <w:rPr>
          <w:rStyle w:val="Tun9b"/>
          <w:rFonts w:ascii="Verdana" w:hAnsi="Verdana"/>
        </w:rPr>
        <w:t>Čestné prohlášení</w:t>
      </w:r>
    </w:p>
    <w:p w14:paraId="075279FD"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8"/>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021E93F7"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6A1F0EEB"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48C4350"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53FF1ACB"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7CB3C991"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848A821" w14:textId="77777777" w:rsidR="006A30C3" w:rsidRPr="006A30C3" w:rsidRDefault="006A30C3" w:rsidP="006A30C3">
      <w:pPr>
        <w:pStyle w:val="Textbezslovn"/>
        <w:ind w:left="0"/>
        <w:rPr>
          <w:rFonts w:ascii="Verdana" w:hAnsi="Verdana"/>
        </w:rPr>
      </w:pPr>
      <w:r w:rsidRPr="006A30C3">
        <w:rPr>
          <w:rFonts w:ascii="Verdana" w:hAnsi="Verdana"/>
          <w:b/>
        </w:rPr>
        <w:t>čestně prohlašuje</w:t>
      </w:r>
      <w:r w:rsidRPr="006A30C3">
        <w:rPr>
          <w:rFonts w:ascii="Verdana" w:hAnsi="Verdana"/>
        </w:rPr>
        <w:t>, že:</w:t>
      </w:r>
    </w:p>
    <w:p w14:paraId="3666B58F" w14:textId="6894FB6B" w:rsidR="006A30C3" w:rsidRPr="006A30C3" w:rsidRDefault="006A30C3" w:rsidP="006A30C3">
      <w:pPr>
        <w:pStyle w:val="Odrka1-1"/>
        <w:rPr>
          <w:rFonts w:ascii="Verdana" w:hAnsi="Verdana"/>
        </w:rPr>
      </w:pPr>
      <w:r w:rsidRPr="006A30C3">
        <w:rPr>
          <w:rFonts w:ascii="Verdana" w:hAnsi="Verdana"/>
        </w:rPr>
        <w:t>nemá v České republice v evidenci daní zachycen splatný daňový nedoplatek ve</w:t>
      </w:r>
      <w:r w:rsidR="00946D4B">
        <w:rPr>
          <w:rFonts w:ascii="Verdana" w:hAnsi="Verdana"/>
        </w:rPr>
        <w:t> </w:t>
      </w:r>
      <w:r w:rsidRPr="006A30C3">
        <w:rPr>
          <w:rFonts w:ascii="Verdana" w:hAnsi="Verdana"/>
        </w:rPr>
        <w:t xml:space="preserve">vztahu ke spotřební dani, </w:t>
      </w:r>
    </w:p>
    <w:p w14:paraId="1D4FF1F0" w14:textId="77777777" w:rsidR="006A30C3" w:rsidRPr="006A30C3" w:rsidRDefault="006A30C3" w:rsidP="006A30C3">
      <w:pPr>
        <w:pStyle w:val="Odrka1-1"/>
        <w:rPr>
          <w:rFonts w:ascii="Verdana" w:hAnsi="Verdana"/>
        </w:rPr>
      </w:pPr>
      <w:r w:rsidRPr="006A30C3">
        <w:rPr>
          <w:rFonts w:ascii="Verdana" w:hAnsi="Verdana"/>
        </w:rPr>
        <w:t>nemá v České republice splatný nedoplatek na pojistném nebo na penále na veřejné zdravotní pojištění.</w:t>
      </w:r>
    </w:p>
    <w:p w14:paraId="1F014680" w14:textId="2D3A5753" w:rsidR="006A30C3" w:rsidRPr="006A30C3" w:rsidRDefault="006A30C3" w:rsidP="006A30C3">
      <w:pPr>
        <w:pStyle w:val="Doplujcdaje"/>
        <w:jc w:val="both"/>
        <w:rPr>
          <w:rFonts w:ascii="Verdana" w:hAnsi="Verdana"/>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v případě, že dodavatel není zapsán v obchodním rejstříku, je třeba, aby toto prohlášení doplnil o další bod dle § 74 odst. 1 písm. e) zákona č. 134/2016 Sb., o zadávání veřejných zakázek, ve znění pozdějších předpisů.</w:t>
      </w:r>
    </w:p>
    <w:p w14:paraId="0EFA6CD4" w14:textId="77777777" w:rsidR="006A30C3" w:rsidRPr="006A30C3" w:rsidRDefault="006A30C3" w:rsidP="006A30C3">
      <w:pPr>
        <w:pStyle w:val="Doplujcdaje"/>
        <w:jc w:val="both"/>
        <w:rPr>
          <w:rFonts w:ascii="Verdana" w:hAnsi="Verdana"/>
        </w:rPr>
      </w:pPr>
    </w:p>
    <w:p w14:paraId="382DA9B4" w14:textId="0F550008" w:rsidR="006A30C3" w:rsidRPr="006A30C3" w:rsidRDefault="006A30C3" w:rsidP="006A30C3">
      <w:pPr>
        <w:pStyle w:val="Doplujcdaje"/>
        <w:jc w:val="both"/>
        <w:rPr>
          <w:rFonts w:ascii="Verdana" w:hAnsi="Verdana"/>
          <w:b/>
        </w:rPr>
      </w:pPr>
      <w:r w:rsidRPr="006A30C3">
        <w:rPr>
          <w:rFonts w:ascii="Verdana" w:hAnsi="Verdana"/>
          <w:b/>
        </w:rPr>
        <w:t xml:space="preserve">Pozn. </w:t>
      </w:r>
      <w:r w:rsidR="00E05B3C">
        <w:rPr>
          <w:rFonts w:ascii="Verdana" w:hAnsi="Verdana"/>
          <w:b/>
        </w:rPr>
        <w:t>Z</w:t>
      </w:r>
      <w:r w:rsidR="00E05B3C" w:rsidRPr="006A30C3">
        <w:rPr>
          <w:rFonts w:ascii="Verdana" w:hAnsi="Verdana"/>
          <w:b/>
        </w:rPr>
        <w:t>adavatele</w:t>
      </w:r>
      <w:r w:rsidRPr="006A30C3">
        <w:rPr>
          <w:rFonts w:ascii="Verdana" w:hAnsi="Verdana"/>
          <w:b/>
        </w:rPr>
        <w:t xml:space="preserve">: </w:t>
      </w:r>
      <w:r w:rsidRPr="006A30C3">
        <w:rPr>
          <w:rFonts w:ascii="Verdana" w:hAnsi="Verdana"/>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6A30C3">
        <w:rPr>
          <w:rFonts w:ascii="Verdana" w:hAnsi="Verdana"/>
          <w:b/>
        </w:rPr>
        <w:t xml:space="preserve"> </w:t>
      </w:r>
    </w:p>
    <w:p w14:paraId="4AD42A11" w14:textId="77777777" w:rsidR="006A30C3" w:rsidRPr="006A30C3" w:rsidRDefault="006A30C3" w:rsidP="006A30C3">
      <w:pPr>
        <w:pStyle w:val="Textbezslovn"/>
        <w:ind w:left="0"/>
        <w:rPr>
          <w:rFonts w:ascii="Verdana" w:hAnsi="Verdana"/>
        </w:rPr>
      </w:pPr>
    </w:p>
    <w:p w14:paraId="485EB98C" w14:textId="77777777" w:rsidR="006A30C3" w:rsidRPr="006A30C3" w:rsidRDefault="006A30C3" w:rsidP="006A30C3">
      <w:pPr>
        <w:pStyle w:val="Textbezslovn"/>
        <w:ind w:left="0"/>
        <w:rPr>
          <w:rFonts w:ascii="Verdana" w:hAnsi="Verdana"/>
        </w:rPr>
      </w:pPr>
    </w:p>
    <w:p w14:paraId="750114DC" w14:textId="77777777" w:rsidR="006A30C3" w:rsidRPr="006A30C3" w:rsidRDefault="006A30C3" w:rsidP="006A30C3">
      <w:pPr>
        <w:pStyle w:val="Textbezslovn"/>
        <w:ind w:left="0"/>
        <w:rPr>
          <w:rFonts w:ascii="Verdana" w:hAnsi="Verdana"/>
        </w:rPr>
      </w:pPr>
      <w:r w:rsidRPr="006A30C3">
        <w:rPr>
          <w:rFonts w:ascii="Verdana" w:hAnsi="Verdana"/>
        </w:rPr>
        <w:t>V [</w:t>
      </w:r>
      <w:r w:rsidRPr="006A30C3">
        <w:rPr>
          <w:rFonts w:ascii="Verdana" w:hAnsi="Verdana"/>
          <w:highlight w:val="yellow"/>
        </w:rPr>
        <w:t>DOPLNÍ DODAVATEL</w:t>
      </w:r>
      <w:r w:rsidRPr="006A30C3">
        <w:rPr>
          <w:rFonts w:ascii="Verdana" w:hAnsi="Verdana"/>
        </w:rPr>
        <w:t>] dne [</w:t>
      </w:r>
      <w:r w:rsidRPr="006A30C3">
        <w:rPr>
          <w:rFonts w:ascii="Verdana" w:hAnsi="Verdana"/>
          <w:highlight w:val="yellow"/>
        </w:rPr>
        <w:t>DOPLNÍ DODAVATEL]</w:t>
      </w:r>
    </w:p>
    <w:p w14:paraId="458A366E" w14:textId="77777777" w:rsidR="006A30C3" w:rsidRPr="006A30C3" w:rsidRDefault="006A30C3" w:rsidP="006A30C3">
      <w:pPr>
        <w:pStyle w:val="Textbezslovn"/>
        <w:ind w:left="0"/>
        <w:rPr>
          <w:rFonts w:ascii="Verdana" w:hAnsi="Verdana"/>
        </w:rPr>
      </w:pPr>
    </w:p>
    <w:p w14:paraId="6256F333" w14:textId="77777777" w:rsidR="006A30C3" w:rsidRPr="006A30C3" w:rsidRDefault="006A30C3" w:rsidP="006A30C3">
      <w:pPr>
        <w:pStyle w:val="Textbezslovn"/>
        <w:ind w:left="0"/>
        <w:rPr>
          <w:rFonts w:ascii="Verdana" w:hAnsi="Verdana"/>
        </w:rPr>
      </w:pPr>
      <w:r w:rsidRPr="006A30C3">
        <w:rPr>
          <w:rFonts w:ascii="Verdana" w:hAnsi="Verdana"/>
        </w:rPr>
        <w:t>Podpis osoby oprávněné jednat za dodavatele:</w:t>
      </w:r>
    </w:p>
    <w:p w14:paraId="3CBCD22E" w14:textId="77777777" w:rsidR="006A30C3" w:rsidRPr="006A30C3" w:rsidRDefault="006A30C3" w:rsidP="006A30C3">
      <w:pPr>
        <w:pStyle w:val="Textbezslovn"/>
        <w:ind w:left="0"/>
        <w:rPr>
          <w:rFonts w:ascii="Verdana" w:hAnsi="Verdana"/>
        </w:rPr>
      </w:pPr>
    </w:p>
    <w:p w14:paraId="32D802B5" w14:textId="77777777" w:rsidR="006A30C3" w:rsidRPr="006A30C3" w:rsidRDefault="006A30C3" w:rsidP="006A30C3">
      <w:pPr>
        <w:pStyle w:val="Textbezslovn"/>
        <w:ind w:left="0"/>
        <w:rPr>
          <w:rFonts w:ascii="Verdana" w:hAnsi="Verdana"/>
        </w:rPr>
      </w:pPr>
    </w:p>
    <w:p w14:paraId="23ECA4FC" w14:textId="77777777" w:rsidR="006A30C3" w:rsidRPr="006A30C3" w:rsidRDefault="006A30C3" w:rsidP="006A30C3">
      <w:pPr>
        <w:pStyle w:val="Textbezslovn"/>
        <w:ind w:left="0"/>
        <w:rPr>
          <w:rFonts w:ascii="Verdana" w:hAnsi="Verdana"/>
        </w:rPr>
      </w:pPr>
      <w:r w:rsidRPr="006A30C3">
        <w:rPr>
          <w:rFonts w:ascii="Verdana" w:hAnsi="Verdana"/>
        </w:rPr>
        <w:t>Jméno: ______________________</w:t>
      </w:r>
    </w:p>
    <w:p w14:paraId="4882191C" w14:textId="77777777" w:rsidR="006A30C3" w:rsidRPr="006A30C3" w:rsidRDefault="006A30C3" w:rsidP="006A30C3">
      <w:pPr>
        <w:pStyle w:val="Textbezslovn"/>
        <w:ind w:left="0"/>
        <w:rPr>
          <w:rFonts w:ascii="Verdana" w:hAnsi="Verdana"/>
        </w:rPr>
      </w:pPr>
      <w:r w:rsidRPr="006A30C3">
        <w:rPr>
          <w:rFonts w:ascii="Verdana" w:hAnsi="Verdana"/>
        </w:rPr>
        <w:tab/>
      </w:r>
    </w:p>
    <w:p w14:paraId="420A1E8A" w14:textId="77777777" w:rsidR="006A30C3" w:rsidRPr="006A30C3" w:rsidRDefault="006A30C3" w:rsidP="006A30C3">
      <w:pPr>
        <w:pStyle w:val="Textbezslovn"/>
        <w:ind w:left="0"/>
        <w:rPr>
          <w:rFonts w:ascii="Verdana" w:hAnsi="Verdana"/>
        </w:rPr>
      </w:pPr>
    </w:p>
    <w:p w14:paraId="19426608" w14:textId="77777777" w:rsidR="006A30C3" w:rsidRPr="006A30C3" w:rsidRDefault="006A30C3" w:rsidP="006A30C3">
      <w:pPr>
        <w:pStyle w:val="Textbezslovn"/>
        <w:ind w:left="0"/>
        <w:rPr>
          <w:rFonts w:ascii="Verdana" w:hAnsi="Verdana"/>
        </w:rPr>
      </w:pPr>
      <w:r w:rsidRPr="006A30C3">
        <w:rPr>
          <w:rFonts w:ascii="Verdana" w:hAnsi="Verdana"/>
        </w:rPr>
        <w:t>Podpis: ______________________</w:t>
      </w:r>
    </w:p>
    <w:p w14:paraId="235108D7" w14:textId="77777777" w:rsidR="006A30C3" w:rsidRPr="006A30C3" w:rsidRDefault="006A30C3" w:rsidP="006A30C3">
      <w:pPr>
        <w:pStyle w:val="Textbezslovn"/>
        <w:ind w:left="0"/>
        <w:rPr>
          <w:rFonts w:ascii="Verdana" w:hAnsi="Verdana"/>
        </w:rPr>
      </w:pPr>
      <w:r w:rsidRPr="006A30C3">
        <w:rPr>
          <w:rFonts w:ascii="Verdana" w:hAnsi="Verdana"/>
        </w:rPr>
        <w:t xml:space="preserve"> </w:t>
      </w:r>
    </w:p>
    <w:p w14:paraId="76CCE1F7" w14:textId="77777777" w:rsidR="006A30C3" w:rsidRPr="006A30C3" w:rsidRDefault="006A30C3" w:rsidP="006A30C3">
      <w:pPr>
        <w:pStyle w:val="Textbezslovn"/>
        <w:rPr>
          <w:rFonts w:ascii="Verdana" w:hAnsi="Verdana"/>
        </w:rPr>
      </w:pPr>
      <w:r w:rsidRPr="006A30C3">
        <w:rPr>
          <w:rFonts w:ascii="Verdana" w:hAnsi="Verdana"/>
        </w:rPr>
        <w:br w:type="page"/>
      </w:r>
    </w:p>
    <w:p w14:paraId="2D05B3F9" w14:textId="77777777" w:rsidR="006A30C3" w:rsidRPr="006A30C3" w:rsidRDefault="006A30C3" w:rsidP="006A30C3">
      <w:pPr>
        <w:pStyle w:val="Nadpisbezsl1-1"/>
        <w:rPr>
          <w:rFonts w:ascii="Verdana" w:hAnsi="Verdana"/>
        </w:rPr>
      </w:pPr>
      <w:r w:rsidRPr="006A30C3">
        <w:rPr>
          <w:rFonts w:ascii="Verdana" w:hAnsi="Verdana"/>
        </w:rPr>
        <w:lastRenderedPageBreak/>
        <w:t>Příloha č. 8</w:t>
      </w:r>
    </w:p>
    <w:p w14:paraId="4ED61905" w14:textId="77777777" w:rsidR="006A30C3" w:rsidRPr="006A30C3" w:rsidRDefault="006A30C3" w:rsidP="006A30C3">
      <w:pPr>
        <w:pStyle w:val="Nadpisbezsl1-2"/>
        <w:rPr>
          <w:rFonts w:ascii="Verdana" w:hAnsi="Verdana"/>
        </w:rPr>
      </w:pPr>
      <w:r w:rsidRPr="006A30C3">
        <w:rPr>
          <w:rFonts w:ascii="Verdana" w:hAnsi="Verdana"/>
        </w:rPr>
        <w:t>Informace o tom, zda budou na staveništi působit zaměstnanci více než jednoho zhotovitele</w:t>
      </w:r>
    </w:p>
    <w:p w14:paraId="068AAC30" w14:textId="77777777" w:rsidR="006A30C3" w:rsidRPr="006A30C3" w:rsidRDefault="006A30C3" w:rsidP="006A30C3">
      <w:pPr>
        <w:pStyle w:val="Textbezslovn"/>
        <w:rPr>
          <w:rFonts w:ascii="Verdana" w:hAnsi="Verdana"/>
        </w:rPr>
      </w:pPr>
    </w:p>
    <w:p w14:paraId="10FC58F9"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3BEE1064"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9"/>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6F78E31"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5216BAAD"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4D04669F"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3CE1D18E"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3E310EB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7B0EBCC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7F6C0104" w14:textId="77777777" w:rsidR="006A30C3" w:rsidRPr="006A30C3" w:rsidRDefault="006A30C3" w:rsidP="006A30C3">
      <w:pPr>
        <w:pStyle w:val="Odrka1-1"/>
        <w:rPr>
          <w:rFonts w:ascii="Verdana" w:hAnsi="Verdana"/>
        </w:rPr>
      </w:pPr>
      <w:r w:rsidRPr="006A30C3">
        <w:rPr>
          <w:rFonts w:ascii="Verdana" w:hAnsi="Verdana"/>
        </w:rPr>
        <w:t>na staveništi [</w:t>
      </w:r>
      <w:r w:rsidRPr="006A30C3">
        <w:rPr>
          <w:rFonts w:ascii="Verdana" w:hAnsi="Verdana"/>
          <w:b/>
          <w:highlight w:val="yellow"/>
        </w:rPr>
        <w:t>DOPLNÍ DODAVATEL – BUDOU/NEBUDOU</w:t>
      </w:r>
      <w:r w:rsidRPr="006A30C3">
        <w:rPr>
          <w:rFonts w:ascii="Verdana" w:hAnsi="Verdana"/>
        </w:rPr>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6D6FEC9D"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BUDE/NEBUDE</w:t>
      </w:r>
      <w:r w:rsidRPr="006A30C3">
        <w:rPr>
          <w:rFonts w:ascii="Verdana" w:hAnsi="Verdana"/>
        </w:rPr>
        <w:t>] celková předpokládaná doba trvání prací a činností delší než 30 pracovních dnů, ve kterých budou vykonávány práce a činnosti a [</w:t>
      </w:r>
      <w:r w:rsidRPr="006A30C3">
        <w:rPr>
          <w:rFonts w:ascii="Verdana" w:hAnsi="Verdana"/>
          <w:b/>
          <w:highlight w:val="yellow"/>
        </w:rPr>
        <w:t>DOPLNÍ DODAVATEL – BUDE/NEBUDE</w:t>
      </w:r>
      <w:r w:rsidRPr="006A30C3">
        <w:rPr>
          <w:rFonts w:ascii="Verdana" w:hAnsi="Verdana"/>
        </w:rPr>
        <w:t>] na nich pracovat současně více než 20 fyzických osob po dobu delší než 1 pracovní den;</w:t>
      </w:r>
    </w:p>
    <w:p w14:paraId="79D52E1B" w14:textId="77777777" w:rsidR="006A30C3" w:rsidRPr="006A30C3" w:rsidRDefault="006A30C3" w:rsidP="006A30C3">
      <w:pPr>
        <w:pStyle w:val="Odrka1-1"/>
        <w:rPr>
          <w:rFonts w:ascii="Verdana" w:hAnsi="Verdana"/>
        </w:rPr>
      </w:pPr>
      <w:r w:rsidRPr="006A30C3">
        <w:rPr>
          <w:rFonts w:ascii="Verdana" w:hAnsi="Verdana"/>
        </w:rPr>
        <w:t>celková předpokládaná doba trvání prací a činností bude činit [</w:t>
      </w:r>
      <w:r w:rsidRPr="006A30C3">
        <w:rPr>
          <w:rFonts w:ascii="Verdana" w:hAnsi="Verdana"/>
          <w:b/>
          <w:highlight w:val="yellow"/>
        </w:rPr>
        <w:t>DOPLNÍ DODAVATEL</w:t>
      </w:r>
      <w:r w:rsidRPr="006A30C3">
        <w:rPr>
          <w:rFonts w:ascii="Verdana" w:hAnsi="Verdana"/>
        </w:rPr>
        <w:t>] pracovních dnů, ve kterých budou vykonávány práce a činnosti;</w:t>
      </w:r>
    </w:p>
    <w:p w14:paraId="0256B162" w14:textId="77777777" w:rsidR="006A30C3" w:rsidRPr="006A30C3" w:rsidRDefault="006A30C3" w:rsidP="006A30C3">
      <w:pPr>
        <w:pStyle w:val="Odrka1-1"/>
        <w:rPr>
          <w:rFonts w:ascii="Verdana" w:hAnsi="Verdana"/>
        </w:rPr>
      </w:pPr>
      <w:r w:rsidRPr="006A30C3">
        <w:rPr>
          <w:rFonts w:ascii="Verdana" w:hAnsi="Verdana"/>
        </w:rPr>
        <w:t>při výkonu prací a činností bude na nich pracovat současně maximálně [</w:t>
      </w:r>
      <w:r w:rsidRPr="006A30C3">
        <w:rPr>
          <w:rFonts w:ascii="Verdana" w:hAnsi="Verdana"/>
          <w:b/>
          <w:highlight w:val="yellow"/>
        </w:rPr>
        <w:t>DOPLNÍ DODAVATEL</w:t>
      </w:r>
      <w:r w:rsidRPr="006A30C3">
        <w:rPr>
          <w:rFonts w:ascii="Verdana" w:hAnsi="Verdana"/>
        </w:rPr>
        <w:t>] fyzických osob po dobu delší než 1 pracovní den;</w:t>
      </w:r>
    </w:p>
    <w:p w14:paraId="52DF9B8C" w14:textId="77777777" w:rsidR="006A30C3" w:rsidRPr="006A30C3" w:rsidRDefault="006A30C3" w:rsidP="006A30C3">
      <w:pPr>
        <w:pStyle w:val="Odrka1-1"/>
        <w:rPr>
          <w:rFonts w:ascii="Verdana" w:hAnsi="Verdana"/>
        </w:rPr>
      </w:pPr>
      <w:r w:rsidRPr="006A30C3">
        <w:rPr>
          <w:rFonts w:ascii="Verdana" w:hAnsi="Verdana"/>
        </w:rPr>
        <w:t>podle předpokládaného plánu realizace stavby [</w:t>
      </w:r>
      <w:r w:rsidRPr="006A30C3">
        <w:rPr>
          <w:rFonts w:ascii="Verdana" w:hAnsi="Verdana"/>
          <w:b/>
          <w:highlight w:val="yellow"/>
        </w:rPr>
        <w:t>DOPLNÍ DODAVATEL – PŘESÁHNE/NEPŘESÁHNE</w:t>
      </w:r>
      <w:r w:rsidRPr="006A30C3">
        <w:rPr>
          <w:rFonts w:ascii="Verdana" w:hAnsi="Verdana"/>
        </w:rPr>
        <w:t>] celkový plánovaný objem prací a činností během realizace díla 500 pracovních dnů v přepočtu na jednu fyzickou osobu;</w:t>
      </w:r>
    </w:p>
    <w:p w14:paraId="675F245F" w14:textId="77777777" w:rsidR="006A30C3" w:rsidRPr="006A30C3" w:rsidRDefault="006A30C3" w:rsidP="006A30C3">
      <w:pPr>
        <w:pStyle w:val="Odrka1-1"/>
        <w:rPr>
          <w:rFonts w:ascii="Verdana" w:hAnsi="Verdana"/>
        </w:rPr>
      </w:pPr>
      <w:r w:rsidRPr="006A30C3">
        <w:rPr>
          <w:rFonts w:ascii="Verdana" w:hAnsi="Verdana"/>
        </w:rPr>
        <w:t>celkový plánovaný objem prací a činností se během realizace díla předpokládá v délce [</w:t>
      </w:r>
      <w:r w:rsidRPr="006A30C3">
        <w:rPr>
          <w:rFonts w:ascii="Verdana" w:hAnsi="Verdana"/>
          <w:b/>
          <w:highlight w:val="yellow"/>
        </w:rPr>
        <w:t>DOPLNÍ DODAVATEL</w:t>
      </w:r>
      <w:r w:rsidRPr="006A30C3">
        <w:rPr>
          <w:rFonts w:ascii="Verdana" w:hAnsi="Verdana"/>
        </w:rPr>
        <w:t>] pracovních dnů v přepočtu na jednu fyzickou osobu.</w:t>
      </w:r>
    </w:p>
    <w:p w14:paraId="4803518A" w14:textId="77777777" w:rsidR="006A30C3" w:rsidRPr="006A30C3" w:rsidRDefault="006A30C3" w:rsidP="006A30C3">
      <w:pPr>
        <w:pStyle w:val="Textbezslovn"/>
        <w:ind w:left="0"/>
        <w:rPr>
          <w:rFonts w:ascii="Verdana" w:hAnsi="Verdana"/>
        </w:rPr>
      </w:pPr>
    </w:p>
    <w:p w14:paraId="425BECBB" w14:textId="77777777" w:rsidR="006A30C3" w:rsidRPr="006A30C3" w:rsidRDefault="006A30C3" w:rsidP="006A30C3">
      <w:pPr>
        <w:rPr>
          <w:b/>
          <w:caps/>
          <w:sz w:val="22"/>
        </w:rPr>
      </w:pPr>
      <w:r w:rsidRPr="006A30C3">
        <w:br w:type="page"/>
      </w:r>
    </w:p>
    <w:p w14:paraId="5B95945A" w14:textId="77777777" w:rsidR="006A30C3" w:rsidRPr="006A30C3" w:rsidRDefault="006A30C3" w:rsidP="006A30C3">
      <w:pPr>
        <w:pStyle w:val="Nadpisbezsl1-1"/>
        <w:rPr>
          <w:rFonts w:ascii="Verdana" w:hAnsi="Verdana"/>
        </w:rPr>
      </w:pPr>
      <w:r w:rsidRPr="006A30C3">
        <w:rPr>
          <w:rFonts w:ascii="Verdana" w:hAnsi="Verdana"/>
        </w:rPr>
        <w:lastRenderedPageBreak/>
        <w:t>Příloha č. 9</w:t>
      </w:r>
    </w:p>
    <w:p w14:paraId="14693968" w14:textId="77777777" w:rsidR="006A30C3" w:rsidRPr="006A30C3" w:rsidRDefault="006A30C3" w:rsidP="006A30C3">
      <w:pPr>
        <w:pStyle w:val="Nadpisbezsl1-2"/>
        <w:rPr>
          <w:rFonts w:ascii="Verdana" w:hAnsi="Verdana"/>
        </w:rPr>
      </w:pPr>
      <w:r w:rsidRPr="006A30C3">
        <w:rPr>
          <w:rFonts w:ascii="Verdana" w:hAnsi="Verdana"/>
        </w:rPr>
        <w:t>Seznam jiných osob k prokázání kvalifikace</w:t>
      </w:r>
    </w:p>
    <w:p w14:paraId="23CC1629" w14:textId="77777777" w:rsidR="006A30C3" w:rsidRPr="006A30C3" w:rsidRDefault="006A30C3" w:rsidP="006A30C3">
      <w:pPr>
        <w:pStyle w:val="Textbezslovn"/>
        <w:rPr>
          <w:rFonts w:ascii="Verdana" w:hAnsi="Verdana"/>
        </w:rPr>
      </w:pPr>
    </w:p>
    <w:p w14:paraId="677AF264" w14:textId="721770C3" w:rsidR="006A30C3" w:rsidRPr="006A30C3" w:rsidRDefault="006A30C3" w:rsidP="006A30C3">
      <w:pPr>
        <w:pStyle w:val="Textbezslovn"/>
        <w:ind w:left="0"/>
        <w:rPr>
          <w:rFonts w:ascii="Verdana" w:hAnsi="Verdana"/>
        </w:rPr>
      </w:pPr>
      <w:r w:rsidRPr="006A30C3">
        <w:rPr>
          <w:rFonts w:ascii="Verdana" w:hAnsi="Verdana"/>
        </w:rPr>
        <w:t>V souladu s požadavky § 83 odst. 1 zákona č. 134/2016 Sb., o zadávání veřejných zakázek, ve</w:t>
      </w:r>
      <w:r>
        <w:rPr>
          <w:rFonts w:ascii="Verdana" w:hAnsi="Verdana"/>
        </w:rPr>
        <w:t> </w:t>
      </w:r>
      <w:r w:rsidRPr="006A30C3">
        <w:rPr>
          <w:rFonts w:ascii="Verdana" w:hAnsi="Verdana"/>
        </w:rPr>
        <w:t xml:space="preserve">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2B1DBD0" w14:textId="77777777" w:rsidR="006A30C3" w:rsidRPr="006A30C3" w:rsidRDefault="006A30C3" w:rsidP="006A30C3">
      <w:pPr>
        <w:pStyle w:val="Textbezslovn"/>
        <w:ind w:left="0"/>
        <w:rPr>
          <w:rFonts w:ascii="Verdana" w:hAnsi="Verdana"/>
        </w:rPr>
      </w:pPr>
    </w:p>
    <w:tbl>
      <w:tblPr>
        <w:tblStyle w:val="Mkatabulky"/>
        <w:tblW w:w="8789" w:type="dxa"/>
        <w:tblInd w:w="79" w:type="dxa"/>
        <w:tblLayout w:type="fixed"/>
        <w:tblLook w:val="04E0" w:firstRow="1" w:lastRow="1" w:firstColumn="1" w:lastColumn="0" w:noHBand="0" w:noVBand="1"/>
      </w:tblPr>
      <w:tblGrid>
        <w:gridCol w:w="4878"/>
        <w:gridCol w:w="3911"/>
      </w:tblGrid>
      <w:tr w:rsidR="006A30C3" w:rsidRPr="006A30C3" w14:paraId="1A3B0F22" w14:textId="77777777" w:rsidTr="006A30C3">
        <w:tc>
          <w:tcPr>
            <w:tcW w:w="4878" w:type="dxa"/>
            <w:tcBorders>
              <w:bottom w:val="single" w:sz="2" w:space="0" w:color="auto"/>
            </w:tcBorders>
            <w:vAlign w:val="center"/>
          </w:tcPr>
          <w:p w14:paraId="2C4AB393" w14:textId="77777777" w:rsidR="006A30C3" w:rsidRPr="006A30C3" w:rsidRDefault="006A30C3" w:rsidP="006A30C3">
            <w:pPr>
              <w:pStyle w:val="Textbezslovn"/>
              <w:spacing w:after="0"/>
              <w:ind w:left="0"/>
              <w:jc w:val="left"/>
              <w:rPr>
                <w:rFonts w:ascii="Verdana" w:hAnsi="Verdana"/>
                <w:b/>
                <w:sz w:val="16"/>
                <w:szCs w:val="16"/>
              </w:rPr>
            </w:pPr>
            <w:r w:rsidRPr="006A30C3">
              <w:rPr>
                <w:rFonts w:ascii="Verdana" w:hAnsi="Verdana"/>
                <w:b/>
                <w:sz w:val="16"/>
                <w:szCs w:val="16"/>
              </w:rPr>
              <w:t>Obchodní firma/název/jméno a příjmení, sídlo, IČO</w:t>
            </w:r>
          </w:p>
        </w:tc>
        <w:tc>
          <w:tcPr>
            <w:tcW w:w="3911" w:type="dxa"/>
            <w:tcBorders>
              <w:bottom w:val="single" w:sz="2" w:space="0" w:color="auto"/>
            </w:tcBorders>
            <w:vAlign w:val="center"/>
          </w:tcPr>
          <w:p w14:paraId="48D7CF5D" w14:textId="77777777" w:rsidR="006A30C3" w:rsidRPr="006A30C3" w:rsidRDefault="006A30C3" w:rsidP="006A30C3">
            <w:pPr>
              <w:spacing w:before="0" w:after="0"/>
              <w:ind w:left="0"/>
              <w:jc w:val="center"/>
              <w:rPr>
                <w:b/>
                <w:sz w:val="16"/>
                <w:szCs w:val="16"/>
                <w:highlight w:val="yellow"/>
              </w:rPr>
            </w:pPr>
            <w:r w:rsidRPr="006A30C3">
              <w:rPr>
                <w:b/>
                <w:sz w:val="16"/>
                <w:szCs w:val="16"/>
              </w:rPr>
              <w:t>Prokazovaná část kvalifikace</w:t>
            </w:r>
          </w:p>
        </w:tc>
      </w:tr>
      <w:tr w:rsidR="006A30C3" w:rsidRPr="006A30C3" w14:paraId="55328CCF" w14:textId="77777777" w:rsidTr="006A30C3">
        <w:tc>
          <w:tcPr>
            <w:tcW w:w="4878" w:type="dxa"/>
            <w:tcBorders>
              <w:top w:val="single" w:sz="2" w:space="0" w:color="auto"/>
            </w:tcBorders>
            <w:vAlign w:val="center"/>
          </w:tcPr>
          <w:p w14:paraId="66C057DA"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BF7317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174383EA" w14:textId="77777777" w:rsidTr="006A30C3">
        <w:tc>
          <w:tcPr>
            <w:tcW w:w="4878" w:type="dxa"/>
            <w:tcBorders>
              <w:top w:val="single" w:sz="2" w:space="0" w:color="auto"/>
            </w:tcBorders>
            <w:vAlign w:val="center"/>
          </w:tcPr>
          <w:p w14:paraId="0F50B98B"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26EAC2E5"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7433B22" w14:textId="77777777" w:rsidTr="006A30C3">
        <w:tc>
          <w:tcPr>
            <w:tcW w:w="4878" w:type="dxa"/>
            <w:tcBorders>
              <w:top w:val="single" w:sz="2" w:space="0" w:color="auto"/>
            </w:tcBorders>
            <w:vAlign w:val="center"/>
          </w:tcPr>
          <w:p w14:paraId="14286EBE"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6E2D347B"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5F65B589" w14:textId="77777777" w:rsidTr="006A30C3">
        <w:tc>
          <w:tcPr>
            <w:tcW w:w="4878" w:type="dxa"/>
            <w:tcBorders>
              <w:top w:val="single" w:sz="2" w:space="0" w:color="auto"/>
            </w:tcBorders>
            <w:vAlign w:val="center"/>
          </w:tcPr>
          <w:p w14:paraId="49406948"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4713D881"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00C82545" w14:textId="77777777" w:rsidTr="006A30C3">
        <w:tc>
          <w:tcPr>
            <w:tcW w:w="4878" w:type="dxa"/>
            <w:tcBorders>
              <w:top w:val="single" w:sz="2" w:space="0" w:color="auto"/>
            </w:tcBorders>
            <w:vAlign w:val="center"/>
          </w:tcPr>
          <w:p w14:paraId="5BF23F74"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7793A8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E500DB1" w14:textId="77777777" w:rsidTr="006A30C3">
        <w:tc>
          <w:tcPr>
            <w:tcW w:w="4878" w:type="dxa"/>
            <w:tcBorders>
              <w:top w:val="single" w:sz="2" w:space="0" w:color="auto"/>
            </w:tcBorders>
            <w:vAlign w:val="center"/>
          </w:tcPr>
          <w:p w14:paraId="194A66DD"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5658F8DD"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20A99295" w14:textId="77777777" w:rsidTr="006A30C3">
        <w:tc>
          <w:tcPr>
            <w:tcW w:w="4878" w:type="dxa"/>
            <w:tcBorders>
              <w:top w:val="single" w:sz="2" w:space="0" w:color="auto"/>
            </w:tcBorders>
            <w:vAlign w:val="center"/>
          </w:tcPr>
          <w:p w14:paraId="502A0189"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689D47C"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FFC2B95" w14:textId="77777777" w:rsidTr="006A30C3">
        <w:tc>
          <w:tcPr>
            <w:tcW w:w="4878" w:type="dxa"/>
            <w:tcBorders>
              <w:top w:val="single" w:sz="2" w:space="0" w:color="auto"/>
            </w:tcBorders>
            <w:vAlign w:val="center"/>
          </w:tcPr>
          <w:p w14:paraId="24692995" w14:textId="77777777" w:rsidR="006A30C3" w:rsidRPr="006A30C3" w:rsidRDefault="006A30C3" w:rsidP="006A30C3">
            <w:pPr>
              <w:spacing w:after="0"/>
              <w:ind w:left="0"/>
              <w:rPr>
                <w:sz w:val="16"/>
                <w:szCs w:val="16"/>
              </w:rPr>
            </w:pPr>
            <w:r w:rsidRPr="006A30C3">
              <w:rPr>
                <w:sz w:val="16"/>
                <w:szCs w:val="16"/>
                <w:highlight w:val="yellow"/>
              </w:rPr>
              <w:t>[DOPLNÍ DODAVATEL]</w:t>
            </w:r>
          </w:p>
        </w:tc>
        <w:tc>
          <w:tcPr>
            <w:tcW w:w="3911" w:type="dxa"/>
            <w:tcBorders>
              <w:top w:val="single" w:sz="2" w:space="0" w:color="auto"/>
            </w:tcBorders>
            <w:vAlign w:val="center"/>
          </w:tcPr>
          <w:p w14:paraId="716D0F98" w14:textId="77777777" w:rsidR="006A30C3" w:rsidRPr="006A30C3" w:rsidRDefault="006A30C3" w:rsidP="006A30C3">
            <w:pPr>
              <w:spacing w:after="0"/>
              <w:ind w:left="0"/>
              <w:jc w:val="center"/>
              <w:rPr>
                <w:sz w:val="16"/>
                <w:szCs w:val="16"/>
              </w:rPr>
            </w:pPr>
            <w:r w:rsidRPr="006A30C3">
              <w:rPr>
                <w:sz w:val="16"/>
                <w:szCs w:val="16"/>
                <w:highlight w:val="yellow"/>
              </w:rPr>
              <w:t>[DOPLNÍ DODAVATEL]</w:t>
            </w:r>
          </w:p>
        </w:tc>
      </w:tr>
      <w:tr w:rsidR="006A30C3" w:rsidRPr="006A30C3" w14:paraId="7C060152" w14:textId="77777777" w:rsidTr="006A30C3">
        <w:tc>
          <w:tcPr>
            <w:tcW w:w="4878" w:type="dxa"/>
            <w:tcBorders>
              <w:top w:val="single" w:sz="2" w:space="0" w:color="auto"/>
            </w:tcBorders>
            <w:shd w:val="clear" w:color="auto" w:fill="auto"/>
            <w:vAlign w:val="center"/>
          </w:tcPr>
          <w:p w14:paraId="0820EC97" w14:textId="77777777" w:rsidR="006A30C3" w:rsidRPr="006A30C3" w:rsidRDefault="006A30C3" w:rsidP="006A30C3">
            <w:pPr>
              <w:spacing w:after="0"/>
              <w:ind w:left="0"/>
              <w:rPr>
                <w:b/>
                <w:sz w:val="16"/>
                <w:szCs w:val="16"/>
                <w:highlight w:val="yellow"/>
              </w:rPr>
            </w:pPr>
            <w:r w:rsidRPr="006A30C3">
              <w:rPr>
                <w:sz w:val="16"/>
                <w:szCs w:val="16"/>
                <w:highlight w:val="yellow"/>
              </w:rPr>
              <w:t>[DOPLNÍ DODAVATEL]</w:t>
            </w:r>
          </w:p>
        </w:tc>
        <w:tc>
          <w:tcPr>
            <w:tcW w:w="3911" w:type="dxa"/>
            <w:tcBorders>
              <w:top w:val="single" w:sz="2" w:space="0" w:color="auto"/>
            </w:tcBorders>
            <w:shd w:val="clear" w:color="auto" w:fill="auto"/>
            <w:vAlign w:val="center"/>
          </w:tcPr>
          <w:p w14:paraId="72212143" w14:textId="77777777" w:rsidR="006A30C3" w:rsidRPr="006A30C3" w:rsidRDefault="006A30C3" w:rsidP="006A30C3">
            <w:pPr>
              <w:spacing w:after="0"/>
              <w:ind w:left="0"/>
              <w:jc w:val="center"/>
              <w:rPr>
                <w:b/>
                <w:sz w:val="16"/>
                <w:szCs w:val="16"/>
                <w:highlight w:val="yellow"/>
              </w:rPr>
            </w:pPr>
            <w:r w:rsidRPr="006A30C3">
              <w:rPr>
                <w:sz w:val="16"/>
                <w:szCs w:val="16"/>
                <w:highlight w:val="yellow"/>
              </w:rPr>
              <w:t>[DOPLNÍ DODAVATEL]</w:t>
            </w:r>
          </w:p>
        </w:tc>
      </w:tr>
    </w:tbl>
    <w:p w14:paraId="0D6D9BE8" w14:textId="77777777" w:rsidR="006A30C3" w:rsidRPr="006A30C3" w:rsidRDefault="006A30C3" w:rsidP="006A30C3">
      <w:pPr>
        <w:pStyle w:val="Textbezslovn"/>
        <w:rPr>
          <w:rFonts w:ascii="Verdana" w:hAnsi="Verdana"/>
        </w:rPr>
      </w:pPr>
    </w:p>
    <w:p w14:paraId="4102C329" w14:textId="77777777" w:rsidR="006A30C3" w:rsidRPr="006A30C3" w:rsidRDefault="006A30C3" w:rsidP="006A30C3">
      <w:pPr>
        <w:pStyle w:val="Textbezslovn"/>
        <w:rPr>
          <w:rFonts w:ascii="Verdana" w:hAnsi="Verdana"/>
        </w:rPr>
      </w:pPr>
    </w:p>
    <w:p w14:paraId="2205D85C" w14:textId="77777777" w:rsidR="006A30C3" w:rsidRPr="006A30C3" w:rsidRDefault="006A30C3" w:rsidP="006A30C3">
      <w:r w:rsidRPr="006A30C3">
        <w:br w:type="page"/>
      </w:r>
    </w:p>
    <w:p w14:paraId="5549FA71" w14:textId="77777777" w:rsidR="006A30C3" w:rsidRPr="006A30C3" w:rsidRDefault="006A30C3" w:rsidP="006A30C3">
      <w:pPr>
        <w:pStyle w:val="Nadpisbezsl1-1"/>
        <w:rPr>
          <w:rFonts w:ascii="Verdana" w:hAnsi="Verdana"/>
        </w:rPr>
      </w:pPr>
      <w:r w:rsidRPr="006A30C3">
        <w:rPr>
          <w:rFonts w:ascii="Verdana" w:hAnsi="Verdana"/>
        </w:rPr>
        <w:lastRenderedPageBreak/>
        <w:t>Příloha č. 10</w:t>
      </w:r>
    </w:p>
    <w:p w14:paraId="1219A3A9" w14:textId="77777777" w:rsidR="006A30C3" w:rsidRPr="006A30C3" w:rsidRDefault="006A30C3" w:rsidP="006A30C3">
      <w:pPr>
        <w:pStyle w:val="Nadpisbezsl1-2"/>
        <w:rPr>
          <w:rFonts w:ascii="Verdana" w:hAnsi="Verdana"/>
        </w:rPr>
      </w:pPr>
      <w:r w:rsidRPr="006A30C3">
        <w:rPr>
          <w:rFonts w:ascii="Verdana" w:hAnsi="Verdana"/>
        </w:rPr>
        <w:t>Vzor čestného prohlášení o výši obratu</w:t>
      </w:r>
    </w:p>
    <w:p w14:paraId="7CA83F5E" w14:textId="77777777" w:rsidR="006A30C3" w:rsidRPr="006A30C3" w:rsidRDefault="006A30C3" w:rsidP="006A30C3">
      <w:pPr>
        <w:pStyle w:val="Textbezslovn"/>
        <w:ind w:left="0"/>
        <w:rPr>
          <w:rFonts w:ascii="Verdana" w:hAnsi="Verdana"/>
          <w:b/>
        </w:rPr>
      </w:pPr>
    </w:p>
    <w:p w14:paraId="5D93E318" w14:textId="77777777" w:rsidR="006A30C3" w:rsidRPr="006A30C3" w:rsidRDefault="006A30C3" w:rsidP="006A30C3">
      <w:pPr>
        <w:pStyle w:val="Textbezslovn"/>
        <w:ind w:left="0"/>
        <w:rPr>
          <w:rFonts w:ascii="Verdana" w:hAnsi="Verdana"/>
          <w:b/>
        </w:rPr>
      </w:pPr>
      <w:r w:rsidRPr="006A30C3">
        <w:rPr>
          <w:rFonts w:ascii="Verdana" w:hAnsi="Verdana"/>
          <w:b/>
        </w:rPr>
        <w:t>Čestné prohlášení</w:t>
      </w:r>
    </w:p>
    <w:p w14:paraId="0D7C09EE" w14:textId="77777777" w:rsidR="006A30C3" w:rsidRPr="006A30C3" w:rsidRDefault="006A30C3" w:rsidP="006A30C3">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0"/>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6A95ACC0" w14:textId="77777777" w:rsidR="006A30C3" w:rsidRPr="006A30C3" w:rsidRDefault="006A30C3" w:rsidP="006A30C3">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B1131EC" w14:textId="77777777" w:rsidR="006A30C3" w:rsidRPr="006A30C3" w:rsidRDefault="006A30C3" w:rsidP="006A30C3">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2DB4DAFD" w14:textId="77777777" w:rsidR="006A30C3" w:rsidRPr="006A30C3" w:rsidRDefault="006A30C3" w:rsidP="006A30C3">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E41F4DA" w14:textId="77777777" w:rsidR="006A30C3" w:rsidRPr="006A30C3" w:rsidRDefault="006A30C3" w:rsidP="006A30C3">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135B19FA" w14:textId="77777777" w:rsidR="006A30C3" w:rsidRPr="006A30C3" w:rsidRDefault="006A30C3" w:rsidP="006A30C3">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290049F0" w14:textId="77777777" w:rsidR="006A30C3" w:rsidRPr="006A30C3" w:rsidRDefault="006A30C3" w:rsidP="006A30C3">
      <w:pPr>
        <w:pStyle w:val="Textbezslovn"/>
        <w:ind w:left="0"/>
        <w:rPr>
          <w:rFonts w:ascii="Verdana" w:hAnsi="Verdana"/>
        </w:rPr>
      </w:pPr>
      <w:r w:rsidRPr="006A30C3">
        <w:rPr>
          <w:rFonts w:ascii="Verdana" w:hAnsi="Verdana"/>
          <w:b/>
        </w:rPr>
        <w:t>podáním nabídky čestně prohlašuje</w:t>
      </w:r>
      <w:r w:rsidRPr="006A30C3">
        <w:rPr>
          <w:rFonts w:ascii="Verdana" w:hAnsi="Verdana"/>
        </w:rPr>
        <w:t>, že:</w:t>
      </w:r>
    </w:p>
    <w:p w14:paraId="0B2145EC" w14:textId="77777777" w:rsidR="006A30C3" w:rsidRPr="006A30C3" w:rsidRDefault="006A30C3" w:rsidP="006A30C3">
      <w:pPr>
        <w:pStyle w:val="Textbezslovn"/>
        <w:ind w:left="0"/>
        <w:rPr>
          <w:rFonts w:ascii="Verdana" w:hAnsi="Verdana"/>
        </w:rPr>
      </w:pPr>
      <w:r w:rsidRPr="006A30C3">
        <w:rPr>
          <w:rFonts w:ascii="Verdana" w:hAnsi="Verdana"/>
        </w:rPr>
        <w:t>v posledních 3 uzavřených účetních obdobích dosáhl následujícího ročního obratu ve smyslu § 78 odst. 1 zákona č. 134/2016 Sb., o zadávání veřejných zakázek, ve znění pozdějších předpisů (dále jen „</w:t>
      </w:r>
      <w:r w:rsidRPr="006A30C3">
        <w:rPr>
          <w:rFonts w:ascii="Verdana" w:hAnsi="Verdana"/>
          <w:b/>
        </w:rPr>
        <w:t>Roční obrat</w:t>
      </w:r>
      <w:r w:rsidRPr="006A30C3">
        <w:rPr>
          <w:rFonts w:ascii="Verdana" w:hAnsi="Verdana"/>
        </w:rPr>
        <w:t>“):</w:t>
      </w:r>
    </w:p>
    <w:tbl>
      <w:tblPr>
        <w:tblStyle w:val="Mkatabulky"/>
        <w:tblW w:w="8874" w:type="dxa"/>
        <w:tblLayout w:type="fixed"/>
        <w:tblLook w:val="04E0" w:firstRow="1" w:lastRow="1" w:firstColumn="1" w:lastColumn="0" w:noHBand="0" w:noVBand="1"/>
      </w:tblPr>
      <w:tblGrid>
        <w:gridCol w:w="2689"/>
        <w:gridCol w:w="2126"/>
        <w:gridCol w:w="2055"/>
        <w:gridCol w:w="2004"/>
      </w:tblGrid>
      <w:tr w:rsidR="006A30C3" w:rsidRPr="006A30C3" w14:paraId="18458C9A" w14:textId="77777777" w:rsidTr="006A30C3">
        <w:tc>
          <w:tcPr>
            <w:tcW w:w="2689" w:type="dxa"/>
            <w:vMerge w:val="restart"/>
          </w:tcPr>
          <w:p w14:paraId="16841806" w14:textId="77777777" w:rsidR="006A30C3" w:rsidRPr="006A30C3" w:rsidRDefault="006A30C3" w:rsidP="006A30C3">
            <w:pPr>
              <w:spacing w:before="0" w:after="0"/>
              <w:ind w:left="22"/>
              <w:rPr>
                <w:b/>
                <w:sz w:val="16"/>
                <w:szCs w:val="16"/>
              </w:rPr>
            </w:pPr>
            <w:r w:rsidRPr="006A30C3">
              <w:rPr>
                <w:b/>
                <w:sz w:val="16"/>
                <w:szCs w:val="16"/>
              </w:rPr>
              <w:t>Roční obrat</w:t>
            </w:r>
          </w:p>
        </w:tc>
        <w:tc>
          <w:tcPr>
            <w:tcW w:w="2126" w:type="dxa"/>
            <w:tcBorders>
              <w:bottom w:val="single" w:sz="2" w:space="0" w:color="auto"/>
            </w:tcBorders>
          </w:tcPr>
          <w:p w14:paraId="649A54E0" w14:textId="77777777" w:rsidR="006A30C3" w:rsidRPr="006A30C3" w:rsidRDefault="006A30C3" w:rsidP="006A30C3">
            <w:pPr>
              <w:spacing w:before="0" w:after="0"/>
              <w:ind w:left="28"/>
              <w:jc w:val="center"/>
              <w:rPr>
                <w:b/>
                <w:sz w:val="16"/>
                <w:szCs w:val="16"/>
              </w:rPr>
            </w:pPr>
            <w:r w:rsidRPr="006A30C3">
              <w:rPr>
                <w:b/>
                <w:sz w:val="16"/>
                <w:szCs w:val="16"/>
              </w:rPr>
              <w:t xml:space="preserve">Účetní období </w:t>
            </w:r>
            <w:r w:rsidRPr="006A30C3">
              <w:rPr>
                <w:b/>
                <w:sz w:val="16"/>
                <w:szCs w:val="16"/>
              </w:rPr>
              <w:br/>
              <w:t>[od - do]</w:t>
            </w:r>
          </w:p>
        </w:tc>
        <w:tc>
          <w:tcPr>
            <w:tcW w:w="2055" w:type="dxa"/>
            <w:tcBorders>
              <w:bottom w:val="single" w:sz="2" w:space="0" w:color="auto"/>
            </w:tcBorders>
          </w:tcPr>
          <w:p w14:paraId="0FB70625" w14:textId="77777777" w:rsidR="006A30C3" w:rsidRPr="006A30C3" w:rsidRDefault="006A30C3" w:rsidP="006A30C3">
            <w:pPr>
              <w:spacing w:before="0" w:after="0"/>
              <w:ind w:left="0"/>
              <w:jc w:val="center"/>
              <w:rPr>
                <w:b/>
                <w:sz w:val="16"/>
                <w:szCs w:val="16"/>
              </w:rPr>
            </w:pPr>
            <w:r w:rsidRPr="006A30C3">
              <w:rPr>
                <w:b/>
                <w:sz w:val="16"/>
                <w:szCs w:val="16"/>
              </w:rPr>
              <w:t xml:space="preserve">Účetní období </w:t>
            </w:r>
            <w:r w:rsidRPr="006A30C3">
              <w:rPr>
                <w:b/>
                <w:sz w:val="16"/>
                <w:szCs w:val="16"/>
              </w:rPr>
              <w:br/>
              <w:t>[od - do]</w:t>
            </w:r>
          </w:p>
        </w:tc>
        <w:tc>
          <w:tcPr>
            <w:tcW w:w="2004" w:type="dxa"/>
            <w:tcBorders>
              <w:bottom w:val="single" w:sz="2" w:space="0" w:color="auto"/>
            </w:tcBorders>
            <w:vAlign w:val="center"/>
          </w:tcPr>
          <w:p w14:paraId="7B737B13" w14:textId="77777777" w:rsidR="006A30C3" w:rsidRPr="006A30C3" w:rsidRDefault="006A30C3" w:rsidP="006A30C3">
            <w:pPr>
              <w:pStyle w:val="Textbezslovn"/>
              <w:spacing w:after="0"/>
              <w:ind w:left="-43"/>
              <w:jc w:val="center"/>
              <w:rPr>
                <w:rFonts w:ascii="Verdana" w:hAnsi="Verdana"/>
                <w:b/>
                <w:sz w:val="16"/>
                <w:szCs w:val="16"/>
              </w:rPr>
            </w:pPr>
            <w:r w:rsidRPr="006A30C3">
              <w:rPr>
                <w:rFonts w:ascii="Verdana" w:hAnsi="Verdana"/>
                <w:b/>
                <w:sz w:val="16"/>
                <w:szCs w:val="16"/>
              </w:rPr>
              <w:t xml:space="preserve">Účetní období </w:t>
            </w:r>
            <w:r w:rsidRPr="006A30C3">
              <w:rPr>
                <w:rFonts w:ascii="Verdana" w:hAnsi="Verdana"/>
                <w:b/>
                <w:sz w:val="16"/>
                <w:szCs w:val="16"/>
              </w:rPr>
              <w:br/>
              <w:t>[od - do]</w:t>
            </w:r>
          </w:p>
        </w:tc>
      </w:tr>
      <w:tr w:rsidR="006A30C3" w:rsidRPr="006A30C3" w14:paraId="41A14FC2" w14:textId="77777777" w:rsidTr="006A30C3">
        <w:tc>
          <w:tcPr>
            <w:tcW w:w="2689" w:type="dxa"/>
            <w:vMerge/>
          </w:tcPr>
          <w:p w14:paraId="3F2FBDCC" w14:textId="77777777" w:rsidR="006A30C3" w:rsidRPr="006A30C3" w:rsidRDefault="006A30C3" w:rsidP="006A30C3">
            <w:pPr>
              <w:spacing w:before="0" w:after="0"/>
              <w:ind w:left="22"/>
              <w:rPr>
                <w:sz w:val="16"/>
                <w:szCs w:val="16"/>
                <w:highlight w:val="yellow"/>
              </w:rPr>
            </w:pPr>
          </w:p>
        </w:tc>
        <w:tc>
          <w:tcPr>
            <w:tcW w:w="2126" w:type="dxa"/>
            <w:tcBorders>
              <w:top w:val="single" w:sz="2" w:space="0" w:color="auto"/>
              <w:bottom w:val="single" w:sz="2" w:space="0" w:color="auto"/>
            </w:tcBorders>
            <w:shd w:val="clear" w:color="auto" w:fill="F2F2F2" w:themeFill="background1" w:themeFillShade="F2"/>
          </w:tcPr>
          <w:p w14:paraId="25910A63" w14:textId="77777777" w:rsidR="006A30C3" w:rsidRPr="006A30C3" w:rsidRDefault="006A30C3" w:rsidP="006A30C3">
            <w:pPr>
              <w:spacing w:before="0" w:after="0"/>
              <w:ind w:left="28"/>
              <w:jc w:val="center"/>
              <w:rPr>
                <w:b/>
                <w:sz w:val="16"/>
                <w:szCs w:val="16"/>
              </w:rPr>
            </w:pPr>
            <w:r w:rsidRPr="006A30C3">
              <w:rPr>
                <w:b/>
                <w:sz w:val="16"/>
                <w:szCs w:val="16"/>
              </w:rPr>
              <w:t>1.</w:t>
            </w:r>
          </w:p>
        </w:tc>
        <w:tc>
          <w:tcPr>
            <w:tcW w:w="2055" w:type="dxa"/>
            <w:tcBorders>
              <w:top w:val="single" w:sz="2" w:space="0" w:color="auto"/>
              <w:bottom w:val="single" w:sz="2" w:space="0" w:color="auto"/>
            </w:tcBorders>
            <w:shd w:val="clear" w:color="auto" w:fill="F2F2F2" w:themeFill="background1" w:themeFillShade="F2"/>
          </w:tcPr>
          <w:p w14:paraId="4848322F" w14:textId="77777777" w:rsidR="006A30C3" w:rsidRPr="006A30C3" w:rsidRDefault="006A30C3" w:rsidP="006A30C3">
            <w:pPr>
              <w:spacing w:before="0" w:after="0"/>
              <w:ind w:left="0"/>
              <w:jc w:val="center"/>
              <w:rPr>
                <w:b/>
                <w:sz w:val="16"/>
                <w:szCs w:val="16"/>
              </w:rPr>
            </w:pPr>
            <w:r w:rsidRPr="006A30C3">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4BA1416" w14:textId="77777777" w:rsidR="006A30C3" w:rsidRPr="006A30C3" w:rsidRDefault="006A30C3" w:rsidP="006A30C3">
            <w:pPr>
              <w:spacing w:before="0" w:after="0"/>
              <w:ind w:left="-43"/>
              <w:jc w:val="center"/>
              <w:rPr>
                <w:b/>
                <w:sz w:val="16"/>
                <w:szCs w:val="16"/>
              </w:rPr>
            </w:pPr>
            <w:r w:rsidRPr="006A30C3">
              <w:rPr>
                <w:b/>
                <w:sz w:val="16"/>
                <w:szCs w:val="16"/>
              </w:rPr>
              <w:t>3.</w:t>
            </w:r>
          </w:p>
        </w:tc>
      </w:tr>
      <w:tr w:rsidR="006A30C3" w:rsidRPr="006A30C3" w14:paraId="424667D4" w14:textId="77777777" w:rsidTr="006A30C3">
        <w:tc>
          <w:tcPr>
            <w:tcW w:w="2689" w:type="dxa"/>
          </w:tcPr>
          <w:p w14:paraId="647D8F0E" w14:textId="77777777" w:rsidR="006A30C3" w:rsidRPr="006A30C3" w:rsidRDefault="006A30C3" w:rsidP="006A30C3">
            <w:pPr>
              <w:spacing w:before="0" w:after="0"/>
              <w:ind w:left="22"/>
              <w:rPr>
                <w:b/>
                <w:sz w:val="16"/>
                <w:szCs w:val="16"/>
                <w:highlight w:val="yellow"/>
              </w:rPr>
            </w:pPr>
            <w:r w:rsidRPr="006A30C3">
              <w:rPr>
                <w:b/>
                <w:sz w:val="16"/>
                <w:szCs w:val="16"/>
              </w:rPr>
              <w:t>Roční obrat (v Kč)</w:t>
            </w:r>
          </w:p>
        </w:tc>
        <w:tc>
          <w:tcPr>
            <w:tcW w:w="2126" w:type="dxa"/>
            <w:tcBorders>
              <w:top w:val="single" w:sz="2" w:space="0" w:color="auto"/>
            </w:tcBorders>
          </w:tcPr>
          <w:p w14:paraId="3FE5F429"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top w:val="single" w:sz="2" w:space="0" w:color="auto"/>
            </w:tcBorders>
          </w:tcPr>
          <w:p w14:paraId="73D4AE32"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top w:val="single" w:sz="2" w:space="0" w:color="auto"/>
            </w:tcBorders>
          </w:tcPr>
          <w:p w14:paraId="412BA42F"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5E26F9" w14:textId="77777777" w:rsidTr="006A30C3">
        <w:tc>
          <w:tcPr>
            <w:tcW w:w="2689" w:type="dxa"/>
            <w:tcBorders>
              <w:bottom w:val="single" w:sz="2" w:space="0" w:color="auto"/>
            </w:tcBorders>
          </w:tcPr>
          <w:p w14:paraId="220A182B" w14:textId="77777777" w:rsidR="006A30C3" w:rsidRPr="006A30C3" w:rsidRDefault="006A30C3" w:rsidP="006A30C3">
            <w:pPr>
              <w:spacing w:before="0" w:after="0"/>
              <w:ind w:left="22"/>
              <w:rPr>
                <w:sz w:val="16"/>
                <w:szCs w:val="16"/>
                <w:highlight w:val="yellow"/>
              </w:rPr>
            </w:pPr>
            <w:r w:rsidRPr="006A30C3">
              <w:rPr>
                <w:sz w:val="16"/>
                <w:szCs w:val="16"/>
              </w:rPr>
              <w:t>Roční obrat (v EUR)*</w:t>
            </w:r>
            <w:r w:rsidRPr="006A30C3">
              <w:rPr>
                <w:sz w:val="16"/>
                <w:szCs w:val="16"/>
              </w:rPr>
              <w:tab/>
            </w:r>
          </w:p>
        </w:tc>
        <w:tc>
          <w:tcPr>
            <w:tcW w:w="2126" w:type="dxa"/>
            <w:tcBorders>
              <w:bottom w:val="single" w:sz="2" w:space="0" w:color="auto"/>
            </w:tcBorders>
          </w:tcPr>
          <w:p w14:paraId="784DEF87" w14:textId="77777777" w:rsidR="006A30C3" w:rsidRPr="006A30C3" w:rsidRDefault="006A30C3" w:rsidP="006A30C3">
            <w:pPr>
              <w:spacing w:before="0" w:after="0"/>
              <w:ind w:left="28"/>
              <w:jc w:val="center"/>
              <w:rPr>
                <w:sz w:val="16"/>
                <w:szCs w:val="16"/>
                <w:highlight w:val="yellow"/>
              </w:rPr>
            </w:pPr>
            <w:r w:rsidRPr="006A30C3">
              <w:rPr>
                <w:sz w:val="16"/>
                <w:szCs w:val="16"/>
                <w:highlight w:val="yellow"/>
              </w:rPr>
              <w:t>[DOPLNÍ DODAVATEL]</w:t>
            </w:r>
          </w:p>
        </w:tc>
        <w:tc>
          <w:tcPr>
            <w:tcW w:w="2055" w:type="dxa"/>
            <w:tcBorders>
              <w:bottom w:val="single" w:sz="2" w:space="0" w:color="auto"/>
            </w:tcBorders>
          </w:tcPr>
          <w:p w14:paraId="60EAF9F0" w14:textId="77777777" w:rsidR="006A30C3" w:rsidRPr="006A30C3" w:rsidRDefault="006A30C3" w:rsidP="006A30C3">
            <w:pPr>
              <w:spacing w:before="0" w:after="0"/>
              <w:ind w:left="0"/>
              <w:jc w:val="center"/>
              <w:rPr>
                <w:sz w:val="16"/>
                <w:szCs w:val="16"/>
                <w:highlight w:val="yellow"/>
              </w:rPr>
            </w:pPr>
            <w:r w:rsidRPr="006A30C3">
              <w:rPr>
                <w:sz w:val="16"/>
                <w:szCs w:val="16"/>
                <w:highlight w:val="yellow"/>
              </w:rPr>
              <w:t>[DOPLNÍ DODAVATEL]</w:t>
            </w:r>
          </w:p>
        </w:tc>
        <w:tc>
          <w:tcPr>
            <w:tcW w:w="2004" w:type="dxa"/>
            <w:tcBorders>
              <w:bottom w:val="single" w:sz="2" w:space="0" w:color="auto"/>
            </w:tcBorders>
          </w:tcPr>
          <w:p w14:paraId="31835B9B" w14:textId="77777777" w:rsidR="006A30C3" w:rsidRPr="006A30C3" w:rsidRDefault="006A30C3" w:rsidP="006A30C3">
            <w:pPr>
              <w:spacing w:before="0" w:after="0"/>
              <w:ind w:left="-43"/>
              <w:jc w:val="center"/>
              <w:rPr>
                <w:sz w:val="16"/>
                <w:szCs w:val="16"/>
                <w:highlight w:val="yellow"/>
              </w:rPr>
            </w:pPr>
            <w:r w:rsidRPr="006A30C3">
              <w:rPr>
                <w:sz w:val="16"/>
                <w:szCs w:val="16"/>
                <w:highlight w:val="yellow"/>
              </w:rPr>
              <w:t>[DOPLNÍ DODAVATEL]</w:t>
            </w:r>
          </w:p>
        </w:tc>
      </w:tr>
      <w:tr w:rsidR="006A30C3" w:rsidRPr="006A30C3" w14:paraId="1785BB6A" w14:textId="77777777" w:rsidTr="006A30C3">
        <w:tc>
          <w:tcPr>
            <w:tcW w:w="2689" w:type="dxa"/>
            <w:tcBorders>
              <w:top w:val="single" w:sz="2" w:space="0" w:color="auto"/>
            </w:tcBorders>
            <w:shd w:val="clear" w:color="auto" w:fill="auto"/>
          </w:tcPr>
          <w:p w14:paraId="1209D3E2" w14:textId="77777777" w:rsidR="006A30C3" w:rsidRPr="006A30C3" w:rsidRDefault="006A30C3" w:rsidP="006A30C3">
            <w:pPr>
              <w:spacing w:before="0" w:after="0"/>
              <w:ind w:left="22"/>
              <w:rPr>
                <w:b/>
                <w:sz w:val="16"/>
                <w:szCs w:val="16"/>
                <w:highlight w:val="yellow"/>
              </w:rPr>
            </w:pPr>
            <w:r w:rsidRPr="006A30C3">
              <w:rPr>
                <w:sz w:val="16"/>
                <w:szCs w:val="16"/>
              </w:rPr>
              <w:t>Použitý směnný kurz na EUR*</w:t>
            </w:r>
          </w:p>
        </w:tc>
        <w:tc>
          <w:tcPr>
            <w:tcW w:w="2126" w:type="dxa"/>
            <w:tcBorders>
              <w:top w:val="single" w:sz="2" w:space="0" w:color="auto"/>
            </w:tcBorders>
            <w:shd w:val="clear" w:color="auto" w:fill="auto"/>
          </w:tcPr>
          <w:p w14:paraId="1E124C23" w14:textId="77777777" w:rsidR="006A30C3" w:rsidRPr="006A30C3" w:rsidRDefault="006A30C3" w:rsidP="006A30C3">
            <w:pPr>
              <w:spacing w:before="0" w:after="0"/>
              <w:ind w:left="28"/>
              <w:jc w:val="center"/>
              <w:rPr>
                <w:b/>
                <w:sz w:val="16"/>
                <w:szCs w:val="16"/>
                <w:highlight w:val="yellow"/>
              </w:rPr>
            </w:pPr>
            <w:r w:rsidRPr="006A30C3">
              <w:rPr>
                <w:sz w:val="16"/>
                <w:szCs w:val="16"/>
                <w:highlight w:val="yellow"/>
              </w:rPr>
              <w:t>[DOPLNÍ DODAVATEL]</w:t>
            </w:r>
          </w:p>
        </w:tc>
        <w:tc>
          <w:tcPr>
            <w:tcW w:w="2055" w:type="dxa"/>
            <w:tcBorders>
              <w:top w:val="single" w:sz="2" w:space="0" w:color="auto"/>
            </w:tcBorders>
            <w:shd w:val="clear" w:color="auto" w:fill="auto"/>
          </w:tcPr>
          <w:p w14:paraId="3EFF95AF" w14:textId="77777777" w:rsidR="006A30C3" w:rsidRPr="006A30C3" w:rsidRDefault="006A30C3" w:rsidP="006A30C3">
            <w:pPr>
              <w:spacing w:before="0" w:after="0"/>
              <w:ind w:left="0"/>
              <w:jc w:val="center"/>
              <w:rPr>
                <w:b/>
                <w:sz w:val="16"/>
                <w:szCs w:val="16"/>
                <w:highlight w:val="yellow"/>
              </w:rPr>
            </w:pPr>
            <w:r w:rsidRPr="006A30C3">
              <w:rPr>
                <w:sz w:val="16"/>
                <w:szCs w:val="16"/>
                <w:highlight w:val="yellow"/>
              </w:rPr>
              <w:t>[DOPLNÍ DODAVATEL]</w:t>
            </w:r>
          </w:p>
        </w:tc>
        <w:tc>
          <w:tcPr>
            <w:tcW w:w="2004" w:type="dxa"/>
            <w:tcBorders>
              <w:top w:val="single" w:sz="2" w:space="0" w:color="auto"/>
            </w:tcBorders>
            <w:shd w:val="clear" w:color="auto" w:fill="auto"/>
          </w:tcPr>
          <w:p w14:paraId="6E1E328A" w14:textId="77777777" w:rsidR="006A30C3" w:rsidRPr="006A30C3" w:rsidRDefault="006A30C3" w:rsidP="006A30C3">
            <w:pPr>
              <w:spacing w:before="0" w:after="0"/>
              <w:ind w:left="-43"/>
              <w:jc w:val="center"/>
              <w:rPr>
                <w:b/>
                <w:sz w:val="16"/>
                <w:szCs w:val="16"/>
                <w:highlight w:val="yellow"/>
              </w:rPr>
            </w:pPr>
            <w:r w:rsidRPr="006A30C3">
              <w:rPr>
                <w:sz w:val="16"/>
                <w:szCs w:val="16"/>
                <w:highlight w:val="yellow"/>
              </w:rPr>
              <w:t>[DOPLNÍ DODAVATEL]</w:t>
            </w:r>
          </w:p>
        </w:tc>
      </w:tr>
    </w:tbl>
    <w:p w14:paraId="00739EEA" w14:textId="77777777" w:rsidR="006A30C3" w:rsidRPr="006A30C3" w:rsidRDefault="006A30C3" w:rsidP="006A30C3">
      <w:pPr>
        <w:pStyle w:val="Textbezslovn"/>
        <w:ind w:left="0"/>
        <w:rPr>
          <w:rFonts w:ascii="Verdana" w:hAnsi="Verdana"/>
        </w:rPr>
      </w:pPr>
    </w:p>
    <w:p w14:paraId="6EA41C78" w14:textId="77777777" w:rsidR="006A30C3" w:rsidRPr="006A30C3" w:rsidRDefault="006A30C3" w:rsidP="006A30C3">
      <w:pPr>
        <w:pStyle w:val="Textbezslovn"/>
        <w:ind w:left="0"/>
        <w:rPr>
          <w:rFonts w:ascii="Verdana" w:hAnsi="Verdana"/>
        </w:rPr>
      </w:pPr>
      <w:r w:rsidRPr="006A30C3">
        <w:rPr>
          <w:rFonts w:ascii="Verdana" w:hAnsi="Verdana"/>
        </w:rPr>
        <w:t>Roční obrat odpovídá [</w:t>
      </w:r>
      <w:r w:rsidRPr="006A30C3">
        <w:rPr>
          <w:rFonts w:ascii="Verdana" w:hAnsi="Verdana"/>
          <w:highlight w:val="yellow"/>
        </w:rPr>
        <w:t>DODAVATEL UPRAVÍ DLE POTŘEBY</w:t>
      </w:r>
      <w:r w:rsidRPr="006A30C3">
        <w:rPr>
          <w:rFonts w:ascii="Verdana" w:hAnsi="Verdana"/>
        </w:rPr>
        <w:t>]</w:t>
      </w:r>
    </w:p>
    <w:p w14:paraId="28E520E8"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obratu dosaženému za účetní období dle § 3 odst. 2 zákona č. 563/1991 Sb., o účetnictví, neboť účetním obdobím bylo 12 bezprostředně po sobě jdoucích měsíců;</w:t>
      </w:r>
    </w:p>
    <w:p w14:paraId="792C264A" w14:textId="77777777" w:rsidR="006A30C3" w:rsidRPr="006A30C3" w:rsidRDefault="006A30C3" w:rsidP="006A30C3">
      <w:pPr>
        <w:pStyle w:val="Odrka1-1"/>
        <w:rPr>
          <w:rFonts w:ascii="Verdana" w:hAnsi="Verdana"/>
        </w:rPr>
      </w:pPr>
      <w:r w:rsidRPr="006A30C3">
        <w:rPr>
          <w:rFonts w:ascii="Verdana" w:hAnsi="Verdana"/>
          <w:highlight w:val="yellow"/>
        </w:rPr>
        <w:t>v případě všech výše uvedených účetních období / účetního období označeného pořadovým číslem (1., 2., a/nebo 3.)</w:t>
      </w:r>
      <w:r w:rsidRPr="006A30C3">
        <w:rPr>
          <w:rFonts w:ascii="Verdana" w:hAnsi="Verdana"/>
        </w:rPr>
        <w:t xml:space="preserve"> úhrnu čistého obratu ve smyslu § 1d odst. 2 zákona č. 563/1991 Sb., o účetnictví, neboť účetní období bylo kratší nebo delší než 12 bezprostředně po sobě jdoucích měsíců.</w:t>
      </w:r>
    </w:p>
    <w:p w14:paraId="2DC5E610" w14:textId="77777777" w:rsidR="006A30C3" w:rsidRPr="006A30C3" w:rsidRDefault="006A30C3" w:rsidP="006A30C3">
      <w:pPr>
        <w:pStyle w:val="Textbezslovn"/>
        <w:ind w:left="0"/>
        <w:rPr>
          <w:rFonts w:ascii="Verdana" w:hAnsi="Verdana"/>
        </w:rPr>
      </w:pPr>
      <w:r w:rsidRPr="006A30C3">
        <w:rPr>
          <w:rFonts w:ascii="Verdana" w:hAnsi="Verdana"/>
        </w:rPr>
        <w:t>Výše uvedené hodnoty Ročního obratu jsou doloženy výkazy zisků a ztrát nebo obdobným dokladem podle právního řádu země sídla dodavatele v příloze k tomuto prohlášení.</w:t>
      </w:r>
    </w:p>
    <w:p w14:paraId="1C17ACFC" w14:textId="77777777" w:rsidR="006A30C3" w:rsidRPr="006A30C3" w:rsidRDefault="006A30C3" w:rsidP="006A30C3">
      <w:pPr>
        <w:pStyle w:val="Textbezslovn"/>
        <w:ind w:left="0"/>
        <w:rPr>
          <w:rFonts w:ascii="Verdana" w:hAnsi="Verdana"/>
        </w:rPr>
      </w:pPr>
      <w:r w:rsidRPr="006A30C3">
        <w:rPr>
          <w:rFonts w:ascii="Verdana" w:hAnsi="Verdana"/>
          <w:b/>
        </w:rPr>
        <w:t>Přílohy:</w:t>
      </w:r>
      <w:r w:rsidRPr="006A30C3">
        <w:rPr>
          <w:rFonts w:ascii="Verdana" w:hAnsi="Verdana"/>
        </w:rPr>
        <w:t xml:space="preserve"> výkazy zisků a ztrát nebo obdobný doklad podle právního řádu země sídla dodavatele</w:t>
      </w:r>
    </w:p>
    <w:p w14:paraId="535409BA" w14:textId="77777777" w:rsidR="006A30C3" w:rsidRPr="006A30C3" w:rsidRDefault="006A30C3" w:rsidP="006A30C3">
      <w:r w:rsidRPr="006A30C3">
        <w:br w:type="page"/>
      </w:r>
    </w:p>
    <w:p w14:paraId="2FCF1B89" w14:textId="77777777" w:rsidR="00EC65B0" w:rsidRPr="00EC65B0" w:rsidRDefault="00EC65B0" w:rsidP="00EC65B0">
      <w:pPr>
        <w:pStyle w:val="Nadpisbezsl1-1"/>
        <w:rPr>
          <w:ins w:id="119" w:author="Autor"/>
          <w:rFonts w:ascii="Verdana" w:hAnsi="Verdana"/>
          <w:szCs w:val="22"/>
        </w:rPr>
      </w:pPr>
      <w:ins w:id="120" w:author="Autor">
        <w:r w:rsidRPr="00EC65B0">
          <w:rPr>
            <w:rFonts w:ascii="Verdana" w:hAnsi="Verdana"/>
            <w:szCs w:val="22"/>
          </w:rPr>
          <w:lastRenderedPageBreak/>
          <w:t>Příloha č. 11</w:t>
        </w:r>
      </w:ins>
    </w:p>
    <w:p w14:paraId="376031E2" w14:textId="77777777" w:rsidR="00EC65B0" w:rsidRPr="00EC65B0" w:rsidRDefault="00EC65B0" w:rsidP="00EC65B0">
      <w:pPr>
        <w:pStyle w:val="Nadpisbezsl1-2"/>
        <w:rPr>
          <w:ins w:id="121" w:author="Autor"/>
          <w:rFonts w:ascii="Verdana" w:hAnsi="Verdana"/>
        </w:rPr>
      </w:pPr>
      <w:ins w:id="122" w:author="Autor">
        <w:r w:rsidRPr="00EC65B0">
          <w:rPr>
            <w:rFonts w:ascii="Verdana" w:hAnsi="Verdana"/>
            <w:lang w:eastAsia="cs-CZ"/>
          </w:rPr>
          <w:t>Čestné prohlášení o splnění podmínek v souvislosti se zákonem upravujícím provádění mezinárodních sankcí</w:t>
        </w:r>
      </w:ins>
    </w:p>
    <w:p w14:paraId="00668026" w14:textId="77777777" w:rsidR="00EC65B0" w:rsidRPr="00EC65B0" w:rsidRDefault="00EC65B0" w:rsidP="00EC65B0">
      <w:pPr>
        <w:pStyle w:val="Textbezslovn"/>
        <w:ind w:left="0"/>
        <w:rPr>
          <w:ins w:id="123" w:author="Autor"/>
          <w:rFonts w:ascii="Verdana" w:hAnsi="Verdana"/>
        </w:rPr>
      </w:pPr>
    </w:p>
    <w:p w14:paraId="774EEB7F" w14:textId="77777777" w:rsidR="00EC65B0" w:rsidRPr="00EC65B0" w:rsidRDefault="00EC65B0" w:rsidP="00EC65B0">
      <w:pPr>
        <w:pStyle w:val="Textbezslovn"/>
        <w:ind w:left="0"/>
        <w:rPr>
          <w:ins w:id="124" w:author="Autor"/>
          <w:rFonts w:ascii="Verdana" w:hAnsi="Verdana"/>
          <w:b/>
        </w:rPr>
      </w:pPr>
      <w:ins w:id="125" w:author="Autor">
        <w:r w:rsidRPr="00EC65B0">
          <w:rPr>
            <w:rFonts w:ascii="Verdana" w:hAnsi="Verdana"/>
            <w:b/>
          </w:rPr>
          <w:t>Čestné prohlášení</w:t>
        </w:r>
      </w:ins>
    </w:p>
    <w:p w14:paraId="29AD6219" w14:textId="77777777" w:rsidR="00EC65B0" w:rsidRPr="00EC65B0" w:rsidRDefault="00EC65B0" w:rsidP="00EC65B0">
      <w:pPr>
        <w:pStyle w:val="Textbezslovn"/>
        <w:ind w:left="0"/>
        <w:rPr>
          <w:ins w:id="126" w:author="Autor"/>
          <w:rFonts w:ascii="Verdana" w:hAnsi="Verdana"/>
        </w:rPr>
      </w:pPr>
      <w:ins w:id="127" w:author="Autor">
        <w:r w:rsidRPr="00EC65B0">
          <w:rPr>
            <w:rFonts w:ascii="Verdana" w:hAnsi="Verdana"/>
          </w:rPr>
          <w:t>Obchodní firma / jméno a příjmení</w:t>
        </w:r>
        <w:r w:rsidRPr="00EC65B0">
          <w:rPr>
            <w:rStyle w:val="Znakapoznpodarou"/>
            <w:rFonts w:ascii="Verdana" w:hAnsi="Verdana"/>
          </w:rPr>
          <w:footnoteReference w:id="11"/>
        </w:r>
        <w:r w:rsidRPr="00EC65B0">
          <w:rPr>
            <w:rFonts w:ascii="Verdana" w:hAnsi="Verdana"/>
          </w:rPr>
          <w:t xml:space="preserve">  [</w:t>
        </w:r>
        <w:r w:rsidRPr="00EC65B0">
          <w:rPr>
            <w:rFonts w:ascii="Verdana" w:hAnsi="Verdana"/>
            <w:b/>
            <w:highlight w:val="yellow"/>
          </w:rPr>
          <w:t>DOPLNÍ DODAVATEL</w:t>
        </w:r>
        <w:r w:rsidRPr="00EC65B0">
          <w:rPr>
            <w:rFonts w:ascii="Verdana" w:hAnsi="Verdana"/>
          </w:rPr>
          <w:t>]</w:t>
        </w:r>
      </w:ins>
    </w:p>
    <w:p w14:paraId="7B991DCA" w14:textId="77777777" w:rsidR="00EC65B0" w:rsidRPr="00EC65B0" w:rsidRDefault="00EC65B0" w:rsidP="00EC65B0">
      <w:pPr>
        <w:pStyle w:val="Textbezslovn"/>
        <w:ind w:left="0"/>
        <w:rPr>
          <w:ins w:id="130" w:author="Autor"/>
          <w:rFonts w:ascii="Verdana" w:hAnsi="Verdana"/>
        </w:rPr>
      </w:pPr>
      <w:ins w:id="131" w:author="Autor">
        <w:r w:rsidRPr="00EC65B0">
          <w:rPr>
            <w:rFonts w:ascii="Verdana" w:hAnsi="Verdana"/>
          </w:rPr>
          <w:t>se sídlem [</w:t>
        </w:r>
        <w:r w:rsidRPr="00EC65B0">
          <w:rPr>
            <w:rFonts w:ascii="Verdana" w:hAnsi="Verdana"/>
            <w:highlight w:val="yellow"/>
          </w:rPr>
          <w:t>DOPLNÍ DODAVATEL</w:t>
        </w:r>
        <w:r w:rsidRPr="00EC65B0">
          <w:rPr>
            <w:rFonts w:ascii="Verdana" w:hAnsi="Verdana"/>
          </w:rPr>
          <w:t>]</w:t>
        </w:r>
      </w:ins>
    </w:p>
    <w:p w14:paraId="3C18BDE0" w14:textId="77777777" w:rsidR="00EC65B0" w:rsidRPr="00EC65B0" w:rsidRDefault="00EC65B0" w:rsidP="00EC65B0">
      <w:pPr>
        <w:pStyle w:val="Textbezslovn"/>
        <w:ind w:left="0"/>
        <w:rPr>
          <w:ins w:id="132" w:author="Autor"/>
          <w:rFonts w:ascii="Verdana" w:hAnsi="Verdana"/>
        </w:rPr>
      </w:pPr>
      <w:ins w:id="133" w:author="Autor">
        <w:r w:rsidRPr="00EC65B0">
          <w:rPr>
            <w:rFonts w:ascii="Verdana" w:hAnsi="Verdana"/>
          </w:rPr>
          <w:t>IČO: [</w:t>
        </w:r>
        <w:r w:rsidRPr="00EC65B0">
          <w:rPr>
            <w:rFonts w:ascii="Verdana" w:hAnsi="Verdana"/>
            <w:highlight w:val="yellow"/>
          </w:rPr>
          <w:t>DOPLNÍ DODAVATEL</w:t>
        </w:r>
        <w:r w:rsidRPr="00EC65B0">
          <w:rPr>
            <w:rFonts w:ascii="Verdana" w:hAnsi="Verdana"/>
          </w:rPr>
          <w:t>]</w:t>
        </w:r>
      </w:ins>
    </w:p>
    <w:p w14:paraId="1C391F02" w14:textId="77777777" w:rsidR="00EC65B0" w:rsidRPr="00EC65B0" w:rsidRDefault="00EC65B0" w:rsidP="00EC65B0">
      <w:pPr>
        <w:pStyle w:val="Textbezslovn"/>
        <w:ind w:left="0"/>
        <w:rPr>
          <w:ins w:id="134" w:author="Autor"/>
          <w:rFonts w:ascii="Verdana" w:hAnsi="Verdana"/>
        </w:rPr>
      </w:pPr>
      <w:ins w:id="135" w:author="Autor">
        <w:r w:rsidRPr="00EC65B0">
          <w:rPr>
            <w:rFonts w:ascii="Verdana" w:hAnsi="Verdana"/>
          </w:rPr>
          <w:t>společnost zapsaná v obchodním rejstříku vedeném [</w:t>
        </w:r>
        <w:r w:rsidRPr="00EC65B0">
          <w:rPr>
            <w:rFonts w:ascii="Verdana" w:hAnsi="Verdana"/>
            <w:highlight w:val="yellow"/>
          </w:rPr>
          <w:t>DOPLNÍ DODAVATEL</w:t>
        </w:r>
        <w:r w:rsidRPr="00EC65B0">
          <w:rPr>
            <w:rFonts w:ascii="Verdana" w:hAnsi="Verdana"/>
          </w:rPr>
          <w:t>],</w:t>
        </w:r>
      </w:ins>
    </w:p>
    <w:p w14:paraId="56674107" w14:textId="77777777" w:rsidR="00EC65B0" w:rsidRPr="00EC65B0" w:rsidRDefault="00EC65B0" w:rsidP="00EC65B0">
      <w:pPr>
        <w:pStyle w:val="Textbezslovn"/>
        <w:ind w:left="0"/>
        <w:rPr>
          <w:ins w:id="136" w:author="Autor"/>
          <w:rFonts w:ascii="Verdana" w:hAnsi="Verdana"/>
        </w:rPr>
      </w:pPr>
      <w:ins w:id="137" w:author="Autor">
        <w:r w:rsidRPr="00EC65B0">
          <w:rPr>
            <w:rFonts w:ascii="Verdana" w:hAnsi="Verdana"/>
          </w:rPr>
          <w:t>spisová značka [</w:t>
        </w:r>
        <w:r w:rsidRPr="00EC65B0">
          <w:rPr>
            <w:rFonts w:ascii="Verdana" w:hAnsi="Verdana"/>
            <w:highlight w:val="yellow"/>
          </w:rPr>
          <w:t>DOPLNÍ DODAVATEL</w:t>
        </w:r>
        <w:r w:rsidRPr="00EC65B0">
          <w:rPr>
            <w:rFonts w:ascii="Verdana" w:hAnsi="Verdana"/>
          </w:rPr>
          <w:t>]</w:t>
        </w:r>
      </w:ins>
    </w:p>
    <w:p w14:paraId="52369750" w14:textId="77777777" w:rsidR="00EC65B0" w:rsidRPr="00EC65B0" w:rsidRDefault="00EC65B0" w:rsidP="00EC65B0">
      <w:pPr>
        <w:pStyle w:val="Textbezslovn"/>
        <w:ind w:left="0"/>
        <w:rPr>
          <w:ins w:id="138" w:author="Autor"/>
          <w:rFonts w:ascii="Verdana" w:hAnsi="Verdana"/>
        </w:rPr>
      </w:pPr>
      <w:ins w:id="139" w:author="Autor">
        <w:r w:rsidRPr="00EC65B0">
          <w:rPr>
            <w:rFonts w:ascii="Verdana" w:hAnsi="Verdana"/>
          </w:rPr>
          <w:t>zastoupená [</w:t>
        </w:r>
        <w:r w:rsidRPr="00EC65B0">
          <w:rPr>
            <w:rFonts w:ascii="Verdana" w:hAnsi="Verdana"/>
            <w:highlight w:val="yellow"/>
          </w:rPr>
          <w:t>DOPLNÍ DODAVATEL</w:t>
        </w:r>
        <w:r w:rsidRPr="00EC65B0">
          <w:rPr>
            <w:rFonts w:ascii="Verdana" w:hAnsi="Verdana"/>
          </w:rPr>
          <w:t>]</w:t>
        </w:r>
      </w:ins>
    </w:p>
    <w:p w14:paraId="1357B5E0" w14:textId="77777777" w:rsidR="00EC65B0" w:rsidRPr="00EC65B0" w:rsidRDefault="00EC65B0" w:rsidP="00EC65B0">
      <w:pPr>
        <w:spacing w:after="0" w:line="240" w:lineRule="auto"/>
        <w:jc w:val="both"/>
        <w:rPr>
          <w:ins w:id="140" w:author="Autor"/>
          <w:rFonts w:eastAsia="Times New Roman" w:cs="Times New Roman"/>
          <w:szCs w:val="18"/>
          <w:lang w:eastAsia="cs-CZ"/>
        </w:rPr>
      </w:pPr>
    </w:p>
    <w:p w14:paraId="26E915BD" w14:textId="59C8255B" w:rsidR="00EC65B0" w:rsidRPr="00EC65B0" w:rsidRDefault="00EC65B0" w:rsidP="00A15DF3">
      <w:pPr>
        <w:spacing w:before="0" w:line="240" w:lineRule="auto"/>
        <w:ind w:left="0"/>
        <w:jc w:val="both"/>
        <w:rPr>
          <w:ins w:id="141" w:author="Autor"/>
          <w:rFonts w:eastAsia="Times New Roman" w:cs="Times New Roman"/>
          <w:szCs w:val="18"/>
          <w:lang w:eastAsia="cs-CZ"/>
        </w:rPr>
      </w:pPr>
      <w:ins w:id="142" w:author="Autor">
        <w:r w:rsidRPr="00EC65B0">
          <w:rPr>
            <w:rFonts w:eastAsia="Times New Roman" w:cs="Times New Roman"/>
            <w:szCs w:val="18"/>
            <w:lang w:eastAsia="cs-CZ"/>
          </w:rPr>
          <w:t>který podává nabídku do nadlimitní veřejné zakázky s názvem „</w:t>
        </w:r>
        <w:r w:rsidR="00A418F7" w:rsidRPr="006A30C3">
          <w:rPr>
            <w:b/>
          </w:rPr>
          <w:t xml:space="preserve">ETCS státní hranice Německo – Dolní Žleb – Kralupy n. </w:t>
        </w:r>
        <w:proofErr w:type="spellStart"/>
        <w:r w:rsidR="00A418F7" w:rsidRPr="006A30C3">
          <w:rPr>
            <w:b/>
          </w:rPr>
          <w:t>Vlt</w:t>
        </w:r>
        <w:proofErr w:type="spellEnd"/>
        <w:r w:rsidR="00A418F7" w:rsidRPr="006A30C3">
          <w:rPr>
            <w:b/>
          </w:rPr>
          <w:t>.</w:t>
        </w:r>
        <w:r w:rsidRPr="00EC65B0">
          <w:rPr>
            <w:szCs w:val="18"/>
          </w:rPr>
          <w:t>“</w:t>
        </w:r>
        <w:r w:rsidRPr="00EC65B0">
          <w:rPr>
            <w:rFonts w:eastAsia="Times New Roman" w:cs="Times New Roman"/>
            <w:szCs w:val="18"/>
            <w:lang w:eastAsia="cs-CZ"/>
          </w:rPr>
          <w:t>, (dále jen „</w:t>
        </w:r>
        <w:r w:rsidRPr="00EC65B0">
          <w:rPr>
            <w:rFonts w:eastAsia="Times New Roman" w:cs="Times New Roman"/>
            <w:b/>
            <w:i/>
            <w:szCs w:val="18"/>
            <w:lang w:eastAsia="cs-CZ"/>
          </w:rPr>
          <w:t>Veřejná zakázka</w:t>
        </w:r>
        <w:r w:rsidRPr="00EC65B0">
          <w:rPr>
            <w:rFonts w:eastAsia="Times New Roman" w:cs="Times New Roman"/>
            <w:szCs w:val="18"/>
            <w:lang w:eastAsia="cs-CZ"/>
          </w:rPr>
          <w:t xml:space="preserve">“ a </w:t>
        </w:r>
        <w:r w:rsidRPr="00EC65B0">
          <w:rPr>
            <w:rFonts w:eastAsia="Times New Roman" w:cs="Times New Roman"/>
            <w:b/>
            <w:i/>
            <w:szCs w:val="18"/>
            <w:lang w:eastAsia="cs-CZ"/>
          </w:rPr>
          <w:t>„Zadávací řízení“</w:t>
        </w:r>
        <w:r w:rsidRPr="00EC65B0">
          <w:rPr>
            <w:rFonts w:eastAsia="Times New Roman" w:cs="Times New Roman"/>
            <w:szCs w:val="18"/>
            <w:lang w:eastAsia="cs-CZ"/>
          </w:rPr>
          <w:t>), tímto čestně prohlašuje, že:</w:t>
        </w:r>
      </w:ins>
    </w:p>
    <w:p w14:paraId="56F3B273" w14:textId="77777777" w:rsidR="00EC65B0" w:rsidRPr="00EC65B0" w:rsidRDefault="00EC65B0" w:rsidP="00EC65B0">
      <w:pPr>
        <w:pStyle w:val="Odstavecseseznamem"/>
        <w:numPr>
          <w:ilvl w:val="0"/>
          <w:numId w:val="33"/>
        </w:numPr>
        <w:spacing w:before="0" w:after="240" w:line="240" w:lineRule="auto"/>
        <w:jc w:val="both"/>
        <w:rPr>
          <w:ins w:id="143" w:author="Autor"/>
          <w:rFonts w:eastAsia="Calibri" w:cs="Times New Roman"/>
          <w:szCs w:val="18"/>
        </w:rPr>
      </w:pPr>
      <w:ins w:id="144" w:author="Autor">
        <w:r w:rsidRPr="00EC65B0">
          <w:rPr>
            <w:rFonts w:eastAsia="Calibri" w:cs="Times New Roman"/>
            <w:szCs w:val="18"/>
          </w:rPr>
          <w:t>on sám jakožto dodavatel, ani jeho poddodavatelé či jiné osoby, které se budou podílet na plnění veřejné zakázky, nejsou osobami, na něž se vztahuje zákaz zadání veřejné zakázky ve smyslu § 48a ZZVZ;</w:t>
        </w:r>
      </w:ins>
    </w:p>
    <w:p w14:paraId="5E11C7DB" w14:textId="77777777" w:rsidR="00EC65B0" w:rsidRPr="00EC65B0" w:rsidRDefault="00EC65B0" w:rsidP="00EC65B0">
      <w:pPr>
        <w:pStyle w:val="Odstavecseseznamem"/>
        <w:spacing w:line="240" w:lineRule="auto"/>
        <w:jc w:val="both"/>
        <w:rPr>
          <w:ins w:id="145" w:author="Autor"/>
          <w:rFonts w:eastAsia="Calibri" w:cs="Times New Roman"/>
          <w:szCs w:val="18"/>
        </w:rPr>
      </w:pPr>
    </w:p>
    <w:p w14:paraId="6B2D13D8" w14:textId="77777777" w:rsidR="00EC65B0" w:rsidRPr="00EC65B0" w:rsidRDefault="00EC65B0" w:rsidP="00EC65B0">
      <w:pPr>
        <w:pStyle w:val="Odstavecseseznamem"/>
        <w:numPr>
          <w:ilvl w:val="0"/>
          <w:numId w:val="33"/>
        </w:numPr>
        <w:spacing w:before="0" w:after="240" w:line="240" w:lineRule="auto"/>
        <w:jc w:val="both"/>
        <w:rPr>
          <w:ins w:id="146" w:author="Autor"/>
          <w:rFonts w:eastAsia="Calibri" w:cs="Times New Roman"/>
          <w:szCs w:val="18"/>
        </w:rPr>
      </w:pPr>
      <w:ins w:id="147" w:author="Autor">
        <w:r w:rsidRPr="00EC65B0">
          <w:rPr>
            <w:rFonts w:eastAsia="Times New Roman" w:cs="Times New Roman"/>
            <w:szCs w:val="18"/>
            <w:lang w:eastAsia="cs-CZ"/>
          </w:rPr>
          <w:t xml:space="preserve">on sám jakožto dodavatel, případně dodavatelé v jeho rámci sdružení za účelem účasti v Zadávacím řízení, ani </w:t>
        </w:r>
        <w:r w:rsidRPr="00EC65B0">
          <w:rPr>
            <w:szCs w:val="18"/>
          </w:rPr>
          <w:t>žádný z jeho poddodavatelů nebo jiných osob, jejichž způsobilost je využívána ve smyslu evropských směrnic o zadávání veřejných zakázek,</w:t>
        </w:r>
        <w:r w:rsidRPr="00EC65B0">
          <w:rPr>
            <w:rFonts w:eastAsia="Calibri" w:cs="Times New Roman"/>
            <w:szCs w:val="18"/>
          </w:rPr>
          <w:t xml:space="preserve"> </w:t>
        </w:r>
        <w:r w:rsidRPr="00EC65B0">
          <w:rPr>
            <w:rFonts w:eastAsia="Calibri" w:cs="Times New Roman"/>
            <w:b/>
            <w:szCs w:val="18"/>
          </w:rPr>
          <w:t>nejsou</w:t>
        </w:r>
        <w:r w:rsidRPr="00EC65B0">
          <w:rPr>
            <w:rFonts w:eastAsia="Calibri" w:cs="Times New Roman"/>
            <w:szCs w:val="18"/>
          </w:rPr>
          <w:t xml:space="preserve"> osobami </w:t>
        </w:r>
        <w:r w:rsidRPr="00EC65B0">
          <w:rPr>
            <w:szCs w:val="18"/>
          </w:rPr>
          <w:t>dle článku 5k nařízení Rady (EU) č. 833/2014 ze dne 31. července 2014 o omezujících opatřeních vzhledem k činnostem Ruska destabilizujícím situaci na Ukrajině, ve znění pozdějších předpisů</w:t>
        </w:r>
        <w:r w:rsidRPr="00EC65B0">
          <w:rPr>
            <w:rFonts w:eastAsia="Calibri" w:cs="Times New Roman"/>
            <w:szCs w:val="18"/>
          </w:rPr>
          <w:t>;</w:t>
        </w:r>
      </w:ins>
    </w:p>
    <w:p w14:paraId="3B5F25E7" w14:textId="77777777" w:rsidR="00EC65B0" w:rsidRPr="00EC65B0" w:rsidRDefault="00EC65B0" w:rsidP="00EC65B0">
      <w:pPr>
        <w:pStyle w:val="Odstavecseseznamem"/>
        <w:spacing w:line="240" w:lineRule="auto"/>
        <w:jc w:val="both"/>
        <w:rPr>
          <w:ins w:id="148" w:author="Autor"/>
          <w:rFonts w:eastAsia="Calibri" w:cs="Times New Roman"/>
          <w:szCs w:val="18"/>
        </w:rPr>
      </w:pPr>
    </w:p>
    <w:p w14:paraId="4C3DE011" w14:textId="77777777" w:rsidR="00EC65B0" w:rsidRPr="00EC65B0" w:rsidRDefault="00EC65B0" w:rsidP="00EC65B0">
      <w:pPr>
        <w:pStyle w:val="Odstavecseseznamem"/>
        <w:numPr>
          <w:ilvl w:val="0"/>
          <w:numId w:val="33"/>
        </w:numPr>
        <w:spacing w:before="0" w:after="240" w:line="240" w:lineRule="auto"/>
        <w:jc w:val="both"/>
        <w:rPr>
          <w:ins w:id="149" w:author="Autor"/>
          <w:rFonts w:eastAsia="Calibri" w:cs="Times New Roman"/>
          <w:szCs w:val="18"/>
        </w:rPr>
      </w:pPr>
      <w:ins w:id="150" w:author="Autor">
        <w:r w:rsidRPr="00EC65B0">
          <w:rPr>
            <w:rFonts w:eastAsia="Times New Roman" w:cs="Times New Roman"/>
            <w:szCs w:val="18"/>
            <w:lang w:eastAsia="cs-CZ"/>
          </w:rPr>
          <w:t xml:space="preserve">on sám jakožto dodavatel, případně dodavatelé v jeho rámci sdružení za účelem účasti v Zadávacím řízení, ani </w:t>
        </w:r>
        <w:r w:rsidRPr="00EC65B0">
          <w:rPr>
            <w:szCs w:val="18"/>
          </w:rPr>
          <w:t xml:space="preserve">žádný z jeho poddodavatelů nebo jiných osob, jejichž způsobilost je využívána ve smyslu evropských směrnic o zadávání veřejných zakázek, </w:t>
        </w:r>
        <w:r w:rsidRPr="00EC65B0">
          <w:rPr>
            <w:b/>
            <w:szCs w:val="18"/>
          </w:rPr>
          <w:t>nejsou</w:t>
        </w:r>
        <w:r w:rsidRPr="00EC65B0">
          <w:rPr>
            <w:szCs w:val="18"/>
          </w:rPr>
          <w:t xml:space="preserve"> osobami dle článku 2</w:t>
        </w:r>
        <w:r w:rsidRPr="00EC65B0">
          <w:rPr>
            <w:rStyle w:val="Znakapoznpodarou"/>
            <w:szCs w:val="18"/>
          </w:rPr>
          <w:footnoteReference w:id="12"/>
        </w:r>
        <w:r w:rsidRPr="00EC65B0">
          <w:rPr>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EC65B0">
          <w:rPr>
            <w:b/>
            <w:szCs w:val="18"/>
          </w:rPr>
          <w:t xml:space="preserve"> </w:t>
        </w:r>
        <w:r w:rsidRPr="00EC65B0">
          <w:rPr>
            <w:szCs w:val="18"/>
          </w:rPr>
          <w:t>dalších prováděcích předpisů k tomuto nařízení Rady (EU) č. 269/2014 (</w:t>
        </w:r>
        <w:r w:rsidRPr="00EC65B0">
          <w:rPr>
            <w:b/>
            <w:szCs w:val="18"/>
          </w:rPr>
          <w:t>tzv. sankční seznamy</w:t>
        </w:r>
        <w:r w:rsidRPr="00EC65B0">
          <w:rPr>
            <w:szCs w:val="18"/>
          </w:rPr>
          <w:t>)</w:t>
        </w:r>
        <w:r w:rsidRPr="00EC65B0">
          <w:rPr>
            <w:rStyle w:val="Znakapoznpodarou"/>
            <w:szCs w:val="18"/>
          </w:rPr>
          <w:footnoteReference w:id="13"/>
        </w:r>
        <w:r w:rsidRPr="00EC65B0">
          <w:rPr>
            <w:rFonts w:eastAsia="Calibri" w:cs="Times New Roman"/>
            <w:szCs w:val="18"/>
          </w:rPr>
          <w:t>.</w:t>
        </w:r>
      </w:ins>
    </w:p>
    <w:p w14:paraId="7CC9BB26" w14:textId="77777777" w:rsidR="00EC65B0" w:rsidRPr="00EC65B0" w:rsidRDefault="00EC65B0" w:rsidP="00EC65B0">
      <w:pPr>
        <w:spacing w:line="240" w:lineRule="auto"/>
        <w:ind w:left="0"/>
        <w:jc w:val="both"/>
        <w:rPr>
          <w:ins w:id="155" w:author="Autor"/>
          <w:rFonts w:eastAsia="Calibri" w:cs="Times New Roman"/>
          <w:szCs w:val="18"/>
        </w:rPr>
      </w:pPr>
      <w:ins w:id="156" w:author="Autor">
        <w:r w:rsidRPr="00EC65B0">
          <w:rPr>
            <w:rFonts w:eastAsia="Calibri" w:cs="Times New Roman"/>
            <w:szCs w:val="18"/>
          </w:rPr>
          <w:t xml:space="preserve">Účastník dále čestně prohlašuje, že přestane-li on </w:t>
        </w:r>
        <w:r w:rsidRPr="00EC65B0">
          <w:rPr>
            <w:rFonts w:eastAsia="Times New Roman" w:cs="Times New Roman"/>
            <w:szCs w:val="18"/>
            <w:lang w:eastAsia="cs-CZ"/>
          </w:rPr>
          <w:t>sám jakožto dodavatel, případně dodavatelé v jeho rámci sdružení za účelem účasti v Zadávacím řízení, nebo některý</w:t>
        </w:r>
        <w:r w:rsidRPr="00EC65B0">
          <w:rPr>
            <w:szCs w:val="18"/>
          </w:rPr>
          <w:t xml:space="preserve"> z jeho poddodavatelů nebo jiných osob, jejichž způsobilost je využívána ve smyslu evropských směrnic o zadávání veřejných zakázek</w:t>
        </w:r>
        <w:r w:rsidRPr="00EC65B0">
          <w:rPr>
            <w:rFonts w:eastAsia="Calibri" w:cs="Times New Roman"/>
            <w:szCs w:val="18"/>
          </w:rPr>
          <w:t>, splňovat výše uvedené podmínky, k nimž se toto četné prohlášení vztahuje, a to kdykoliv až do okamžiku ukončení Zadávacího řízení, oznámí tuto skutečnost bez zbytečného odkladu</w:t>
        </w:r>
        <w:r w:rsidRPr="00EC65B0">
          <w:rPr>
            <w:szCs w:val="18"/>
          </w:rPr>
          <w:t xml:space="preserve"> </w:t>
        </w:r>
        <w:r w:rsidRPr="00EC65B0">
          <w:rPr>
            <w:rFonts w:eastAsia="Calibri" w:cs="Times New Roman"/>
            <w:szCs w:val="18"/>
          </w:rPr>
          <w:t xml:space="preserve">zadavateli Veřejné zakázky, nejpozději však </w:t>
        </w:r>
        <w:r w:rsidRPr="00EC65B0">
          <w:rPr>
            <w:rFonts w:eastAsia="Calibri" w:cs="Times New Roman"/>
            <w:b/>
            <w:szCs w:val="18"/>
          </w:rPr>
          <w:t xml:space="preserve">do 3 pracovních dnů </w:t>
        </w:r>
        <w:r w:rsidRPr="00EC65B0">
          <w:rPr>
            <w:rFonts w:eastAsia="Calibri" w:cs="Times New Roman"/>
            <w:szCs w:val="18"/>
          </w:rPr>
          <w:t>ode dne, kdy přestal splňovat výše uvedené podmínky, k nimž se toto četné prohlášení vztahuje.</w:t>
        </w:r>
      </w:ins>
    </w:p>
    <w:p w14:paraId="621D8BE0" w14:textId="77777777" w:rsidR="00EC65B0" w:rsidRPr="00EC65B0" w:rsidRDefault="00EC65B0" w:rsidP="002C3D48">
      <w:pPr>
        <w:pStyle w:val="Textbezslovn"/>
        <w:spacing w:after="0"/>
        <w:ind w:left="0"/>
        <w:rPr>
          <w:ins w:id="157" w:author="Autor"/>
          <w:rFonts w:ascii="Verdana" w:hAnsi="Verdana"/>
        </w:rPr>
      </w:pPr>
      <w:ins w:id="158" w:author="Autor">
        <w:r w:rsidRPr="00EC65B0">
          <w:rPr>
            <w:rFonts w:ascii="Verdana" w:eastAsia="Times New Roman" w:hAnsi="Verdana" w:cs="Times New Roman"/>
            <w:lang w:eastAsia="cs-CZ"/>
          </w:rPr>
          <w:t>Účastník si je vědom všech právních důsledků, které pro něj mohou vyplývat z nepravdivosti zde uvedených údajů a skutečností.</w:t>
        </w:r>
        <w:r w:rsidRPr="00EC65B0">
          <w:rPr>
            <w:rFonts w:ascii="Verdana" w:hAnsi="Verdana"/>
          </w:rPr>
          <w:br w:type="page"/>
        </w:r>
      </w:ins>
    </w:p>
    <w:p w14:paraId="5A05F7AA" w14:textId="75227A2E" w:rsidR="006A30C3" w:rsidRPr="006A30C3" w:rsidDel="00EC65B0" w:rsidRDefault="006A30C3" w:rsidP="006A30C3">
      <w:pPr>
        <w:pStyle w:val="Nadpisbezsl1-1"/>
        <w:rPr>
          <w:del w:id="159" w:author="Autor"/>
          <w:rFonts w:ascii="Verdana" w:hAnsi="Verdana"/>
        </w:rPr>
      </w:pPr>
      <w:del w:id="160" w:author="Autor">
        <w:r w:rsidRPr="006A30C3" w:rsidDel="00EC65B0">
          <w:rPr>
            <w:rFonts w:ascii="Verdana" w:hAnsi="Verdana"/>
          </w:rPr>
          <w:lastRenderedPageBreak/>
          <w:delText>Příloha č. 11</w:delText>
        </w:r>
      </w:del>
    </w:p>
    <w:p w14:paraId="31FB1F75" w14:textId="57516195" w:rsidR="006A30C3" w:rsidRPr="006A30C3" w:rsidDel="00EC65B0" w:rsidRDefault="006A30C3" w:rsidP="006A30C3">
      <w:pPr>
        <w:pStyle w:val="Nadpisbezsl1-2"/>
        <w:rPr>
          <w:del w:id="161" w:author="Autor"/>
          <w:rFonts w:ascii="Verdana" w:hAnsi="Verdana"/>
        </w:rPr>
      </w:pPr>
      <w:del w:id="162" w:author="Autor">
        <w:r w:rsidRPr="006A30C3" w:rsidDel="00EC65B0">
          <w:rPr>
            <w:rFonts w:ascii="Verdana" w:hAnsi="Verdana"/>
            <w:lang w:eastAsia="cs-CZ"/>
          </w:rPr>
          <w:delText>Čestné prohlášení o splnění podmínek v souvislosti se situací na Ukrajině</w:delText>
        </w:r>
      </w:del>
    </w:p>
    <w:p w14:paraId="09F29829" w14:textId="6819875D" w:rsidR="006A30C3" w:rsidRPr="006A30C3" w:rsidDel="00EC65B0" w:rsidRDefault="006A30C3" w:rsidP="006A30C3">
      <w:pPr>
        <w:pStyle w:val="Textbezslovn"/>
        <w:ind w:left="0"/>
        <w:rPr>
          <w:del w:id="163" w:author="Autor"/>
          <w:rFonts w:ascii="Verdana" w:hAnsi="Verdana"/>
        </w:rPr>
      </w:pPr>
    </w:p>
    <w:p w14:paraId="3AC40967" w14:textId="3F096627" w:rsidR="006A30C3" w:rsidRPr="006A30C3" w:rsidDel="00EC65B0" w:rsidRDefault="006A30C3" w:rsidP="006A30C3">
      <w:pPr>
        <w:pStyle w:val="Textbezslovn"/>
        <w:ind w:left="0"/>
        <w:rPr>
          <w:del w:id="164" w:author="Autor"/>
          <w:rFonts w:ascii="Verdana" w:hAnsi="Verdana"/>
          <w:b/>
        </w:rPr>
      </w:pPr>
      <w:del w:id="165" w:author="Autor">
        <w:r w:rsidRPr="006A30C3" w:rsidDel="00EC65B0">
          <w:rPr>
            <w:rFonts w:ascii="Verdana" w:hAnsi="Verdana"/>
            <w:b/>
          </w:rPr>
          <w:delText>Čestné prohlášení</w:delText>
        </w:r>
      </w:del>
    </w:p>
    <w:p w14:paraId="0DA98A37" w14:textId="22087FC6" w:rsidR="006A30C3" w:rsidRPr="006A30C3" w:rsidDel="00EC65B0" w:rsidRDefault="006A30C3" w:rsidP="006A30C3">
      <w:pPr>
        <w:pStyle w:val="Textbezslovn"/>
        <w:ind w:left="0"/>
        <w:rPr>
          <w:del w:id="166" w:author="Autor"/>
          <w:rFonts w:ascii="Verdana" w:hAnsi="Verdana"/>
        </w:rPr>
      </w:pPr>
      <w:del w:id="167" w:author="Autor">
        <w:r w:rsidRPr="006A30C3" w:rsidDel="00EC65B0">
          <w:rPr>
            <w:rFonts w:ascii="Verdana" w:hAnsi="Verdana"/>
          </w:rPr>
          <w:delText>Obchodní firma / jméno a příjmení</w:delText>
        </w:r>
        <w:r w:rsidRPr="006A30C3" w:rsidDel="00EC65B0">
          <w:rPr>
            <w:rStyle w:val="Znakapoznpodarou"/>
            <w:rFonts w:ascii="Verdana" w:hAnsi="Verdana"/>
          </w:rPr>
          <w:footnoteReference w:id="14"/>
        </w:r>
        <w:r w:rsidRPr="006A30C3" w:rsidDel="00EC65B0">
          <w:rPr>
            <w:rFonts w:ascii="Verdana" w:hAnsi="Verdana"/>
          </w:rPr>
          <w:delText xml:space="preserve">  [</w:delText>
        </w:r>
        <w:r w:rsidRPr="006A30C3" w:rsidDel="00EC65B0">
          <w:rPr>
            <w:rFonts w:ascii="Verdana" w:hAnsi="Verdana"/>
            <w:b/>
            <w:highlight w:val="yellow"/>
          </w:rPr>
          <w:delText>DOPLNÍ DODAVATEL</w:delText>
        </w:r>
        <w:r w:rsidRPr="006A30C3" w:rsidDel="00EC65B0">
          <w:rPr>
            <w:rFonts w:ascii="Verdana" w:hAnsi="Verdana"/>
          </w:rPr>
          <w:delText>]</w:delText>
        </w:r>
      </w:del>
    </w:p>
    <w:p w14:paraId="3C2812A2" w14:textId="36EEDEE9" w:rsidR="006A30C3" w:rsidRPr="006A30C3" w:rsidDel="00EC65B0" w:rsidRDefault="006A30C3" w:rsidP="006A30C3">
      <w:pPr>
        <w:pStyle w:val="Textbezslovn"/>
        <w:ind w:left="0"/>
        <w:rPr>
          <w:del w:id="170" w:author="Autor"/>
          <w:rFonts w:ascii="Verdana" w:hAnsi="Verdana"/>
        </w:rPr>
      </w:pPr>
      <w:del w:id="171" w:author="Autor">
        <w:r w:rsidRPr="006A30C3" w:rsidDel="00EC65B0">
          <w:rPr>
            <w:rFonts w:ascii="Verdana" w:hAnsi="Verdana"/>
          </w:rPr>
          <w:delText>se sídlem [</w:delText>
        </w:r>
        <w:r w:rsidRPr="006A30C3" w:rsidDel="00EC65B0">
          <w:rPr>
            <w:rFonts w:ascii="Verdana" w:hAnsi="Verdana"/>
            <w:highlight w:val="yellow"/>
          </w:rPr>
          <w:delText>DOPLNÍ DODAVATEL</w:delText>
        </w:r>
        <w:r w:rsidRPr="006A30C3" w:rsidDel="00EC65B0">
          <w:rPr>
            <w:rFonts w:ascii="Verdana" w:hAnsi="Verdana"/>
          </w:rPr>
          <w:delText>]</w:delText>
        </w:r>
      </w:del>
    </w:p>
    <w:p w14:paraId="685FA299" w14:textId="70C0F4DE" w:rsidR="006A30C3" w:rsidRPr="006A30C3" w:rsidDel="00EC65B0" w:rsidRDefault="006A30C3" w:rsidP="006A30C3">
      <w:pPr>
        <w:pStyle w:val="Textbezslovn"/>
        <w:ind w:left="0"/>
        <w:rPr>
          <w:del w:id="172" w:author="Autor"/>
          <w:rFonts w:ascii="Verdana" w:hAnsi="Verdana"/>
        </w:rPr>
      </w:pPr>
      <w:del w:id="173" w:author="Autor">
        <w:r w:rsidRPr="006A30C3" w:rsidDel="00EC65B0">
          <w:rPr>
            <w:rFonts w:ascii="Verdana" w:hAnsi="Verdana"/>
          </w:rPr>
          <w:delText>IČO: [</w:delText>
        </w:r>
        <w:r w:rsidRPr="006A30C3" w:rsidDel="00EC65B0">
          <w:rPr>
            <w:rFonts w:ascii="Verdana" w:hAnsi="Verdana"/>
            <w:highlight w:val="yellow"/>
          </w:rPr>
          <w:delText>DOPLNÍ DODAVATEL</w:delText>
        </w:r>
        <w:r w:rsidRPr="006A30C3" w:rsidDel="00EC65B0">
          <w:rPr>
            <w:rFonts w:ascii="Verdana" w:hAnsi="Verdana"/>
          </w:rPr>
          <w:delText>]</w:delText>
        </w:r>
      </w:del>
    </w:p>
    <w:p w14:paraId="37EDA7F1" w14:textId="033BC0E8" w:rsidR="006A30C3" w:rsidRPr="006A30C3" w:rsidDel="00EC65B0" w:rsidRDefault="006A30C3" w:rsidP="006A30C3">
      <w:pPr>
        <w:pStyle w:val="Textbezslovn"/>
        <w:ind w:left="0"/>
        <w:rPr>
          <w:del w:id="174" w:author="Autor"/>
          <w:rFonts w:ascii="Verdana" w:hAnsi="Verdana"/>
        </w:rPr>
      </w:pPr>
      <w:del w:id="175" w:author="Autor">
        <w:r w:rsidRPr="006A30C3" w:rsidDel="00EC65B0">
          <w:rPr>
            <w:rFonts w:ascii="Verdana" w:hAnsi="Verdana"/>
          </w:rPr>
          <w:delText>společnost zapsaná v obchodním rejstříku vedeném [</w:delText>
        </w:r>
        <w:r w:rsidRPr="006A30C3" w:rsidDel="00EC65B0">
          <w:rPr>
            <w:rFonts w:ascii="Verdana" w:hAnsi="Verdana"/>
            <w:highlight w:val="yellow"/>
          </w:rPr>
          <w:delText>DOPLNÍ DODAVATEL</w:delText>
        </w:r>
        <w:r w:rsidRPr="006A30C3" w:rsidDel="00EC65B0">
          <w:rPr>
            <w:rFonts w:ascii="Verdana" w:hAnsi="Verdana"/>
          </w:rPr>
          <w:delText>],</w:delText>
        </w:r>
      </w:del>
    </w:p>
    <w:p w14:paraId="335092A8" w14:textId="3CD05846" w:rsidR="006A30C3" w:rsidRPr="006A30C3" w:rsidDel="00EC65B0" w:rsidRDefault="006A30C3" w:rsidP="006A30C3">
      <w:pPr>
        <w:pStyle w:val="Textbezslovn"/>
        <w:ind w:left="0"/>
        <w:rPr>
          <w:del w:id="176" w:author="Autor"/>
          <w:rFonts w:ascii="Verdana" w:hAnsi="Verdana"/>
        </w:rPr>
      </w:pPr>
      <w:del w:id="177" w:author="Autor">
        <w:r w:rsidRPr="006A30C3" w:rsidDel="00EC65B0">
          <w:rPr>
            <w:rFonts w:ascii="Verdana" w:hAnsi="Verdana"/>
          </w:rPr>
          <w:delText>spisová značka [</w:delText>
        </w:r>
        <w:r w:rsidRPr="006A30C3" w:rsidDel="00EC65B0">
          <w:rPr>
            <w:rFonts w:ascii="Verdana" w:hAnsi="Verdana"/>
            <w:highlight w:val="yellow"/>
          </w:rPr>
          <w:delText>DOPLNÍ DODAVATEL</w:delText>
        </w:r>
        <w:r w:rsidRPr="006A30C3" w:rsidDel="00EC65B0">
          <w:rPr>
            <w:rFonts w:ascii="Verdana" w:hAnsi="Verdana"/>
          </w:rPr>
          <w:delText>]</w:delText>
        </w:r>
      </w:del>
    </w:p>
    <w:p w14:paraId="35170329" w14:textId="3761801D" w:rsidR="006A30C3" w:rsidRPr="006A30C3" w:rsidDel="00EC65B0" w:rsidRDefault="006A30C3" w:rsidP="006A30C3">
      <w:pPr>
        <w:pStyle w:val="Textbezslovn"/>
        <w:ind w:left="0"/>
        <w:rPr>
          <w:del w:id="178" w:author="Autor"/>
          <w:rFonts w:ascii="Verdana" w:hAnsi="Verdana"/>
        </w:rPr>
      </w:pPr>
      <w:del w:id="179" w:author="Autor">
        <w:r w:rsidRPr="006A30C3" w:rsidDel="00EC65B0">
          <w:rPr>
            <w:rFonts w:ascii="Verdana" w:hAnsi="Verdana"/>
          </w:rPr>
          <w:delText>zastoupená [</w:delText>
        </w:r>
        <w:r w:rsidRPr="006A30C3" w:rsidDel="00EC65B0">
          <w:rPr>
            <w:rFonts w:ascii="Verdana" w:hAnsi="Verdana"/>
            <w:highlight w:val="yellow"/>
          </w:rPr>
          <w:delText>DOPLNÍ DODAVATEL</w:delText>
        </w:r>
        <w:r w:rsidRPr="006A30C3" w:rsidDel="00EC65B0">
          <w:rPr>
            <w:rFonts w:ascii="Verdana" w:hAnsi="Verdana"/>
          </w:rPr>
          <w:delText>]</w:delText>
        </w:r>
      </w:del>
    </w:p>
    <w:p w14:paraId="4EE10459" w14:textId="327CB419" w:rsidR="006A30C3" w:rsidRPr="006A30C3" w:rsidDel="00EC65B0" w:rsidRDefault="006A30C3" w:rsidP="006A30C3">
      <w:pPr>
        <w:spacing w:after="0" w:line="240" w:lineRule="auto"/>
        <w:jc w:val="both"/>
        <w:rPr>
          <w:del w:id="180" w:author="Autor"/>
          <w:rFonts w:eastAsia="Times New Roman" w:cs="Times New Roman"/>
          <w:lang w:eastAsia="cs-CZ"/>
        </w:rPr>
      </w:pPr>
    </w:p>
    <w:p w14:paraId="2970BCF9" w14:textId="0A22EDD4" w:rsidR="006A30C3" w:rsidRPr="006A30C3" w:rsidDel="00EC65B0" w:rsidRDefault="006A30C3" w:rsidP="006A30C3">
      <w:pPr>
        <w:spacing w:line="240" w:lineRule="auto"/>
        <w:ind w:left="0"/>
        <w:jc w:val="both"/>
        <w:rPr>
          <w:del w:id="181" w:author="Autor"/>
          <w:rFonts w:eastAsia="Times New Roman" w:cs="Times New Roman"/>
          <w:lang w:eastAsia="cs-CZ"/>
        </w:rPr>
      </w:pPr>
      <w:del w:id="182" w:author="Autor">
        <w:r w:rsidRPr="006A30C3" w:rsidDel="00EC65B0">
          <w:rPr>
            <w:rFonts w:eastAsia="Times New Roman" w:cs="Times New Roman"/>
            <w:lang w:eastAsia="cs-CZ"/>
          </w:rPr>
          <w:delText xml:space="preserve">který podává </w:delText>
        </w:r>
        <w:r w:rsidR="00DC43CB" w:rsidDel="00EC65B0">
          <w:rPr>
            <w:rFonts w:eastAsia="Times New Roman" w:cs="Times New Roman"/>
            <w:lang w:eastAsia="cs-CZ"/>
          </w:rPr>
          <w:delText>žádost o účast</w:delText>
        </w:r>
        <w:r w:rsidRPr="006A30C3" w:rsidDel="00EC65B0">
          <w:rPr>
            <w:rFonts w:eastAsia="Times New Roman" w:cs="Times New Roman"/>
            <w:lang w:eastAsia="cs-CZ"/>
          </w:rPr>
          <w:delText xml:space="preserve"> do nadlimitní veřejné zakázky s názvem </w:delText>
        </w:r>
        <w:r w:rsidRPr="006A30C3" w:rsidDel="00EC65B0">
          <w:delText>„</w:delText>
        </w:r>
        <w:r w:rsidRPr="006A30C3" w:rsidDel="00EC65B0">
          <w:rPr>
            <w:b/>
          </w:rPr>
          <w:delText>ETCS státní hranice Německo – Dolní Žleb – Kralupy n. Vlt.</w:delText>
        </w:r>
        <w:r w:rsidRPr="006A30C3" w:rsidDel="00EC65B0">
          <w:delText>“</w:delText>
        </w:r>
        <w:r w:rsidRPr="006A30C3" w:rsidDel="00EC65B0">
          <w:rPr>
            <w:rFonts w:eastAsia="Times New Roman" w:cs="Times New Roman"/>
            <w:lang w:eastAsia="cs-CZ"/>
          </w:rPr>
          <w:delText>, (dále jen „</w:delText>
        </w:r>
        <w:r w:rsidRPr="006A30C3" w:rsidDel="00EC65B0">
          <w:rPr>
            <w:rFonts w:eastAsia="Times New Roman" w:cs="Times New Roman"/>
            <w:b/>
            <w:i/>
            <w:lang w:eastAsia="cs-CZ"/>
          </w:rPr>
          <w:delText>Veřejná zakázka</w:delText>
        </w:r>
        <w:r w:rsidRPr="006A30C3" w:rsidDel="00EC65B0">
          <w:rPr>
            <w:rFonts w:eastAsia="Times New Roman" w:cs="Times New Roman"/>
            <w:lang w:eastAsia="cs-CZ"/>
          </w:rPr>
          <w:delText xml:space="preserve">“ a </w:delText>
        </w:r>
        <w:r w:rsidRPr="006A30C3" w:rsidDel="00EC65B0">
          <w:rPr>
            <w:rFonts w:eastAsia="Times New Roman" w:cs="Times New Roman"/>
            <w:b/>
            <w:i/>
            <w:lang w:eastAsia="cs-CZ"/>
          </w:rPr>
          <w:delText>„Zadávací řízení“</w:delText>
        </w:r>
        <w:r w:rsidRPr="006A30C3" w:rsidDel="00EC65B0">
          <w:rPr>
            <w:rFonts w:eastAsia="Times New Roman" w:cs="Times New Roman"/>
            <w:lang w:eastAsia="cs-CZ"/>
          </w:rPr>
          <w:delText>), tímto čestně prohlašuje, že:</w:delText>
        </w:r>
      </w:del>
    </w:p>
    <w:p w14:paraId="650E72D9" w14:textId="03B47638" w:rsidR="006A30C3" w:rsidRPr="006A30C3" w:rsidDel="00EC65B0" w:rsidRDefault="006A30C3">
      <w:pPr>
        <w:pStyle w:val="Odstavecseseznamem"/>
        <w:numPr>
          <w:ilvl w:val="0"/>
          <w:numId w:val="33"/>
        </w:numPr>
        <w:spacing w:before="0" w:after="240" w:line="240" w:lineRule="auto"/>
        <w:ind w:left="567"/>
        <w:jc w:val="both"/>
        <w:rPr>
          <w:del w:id="183" w:author="Autor"/>
          <w:rFonts w:eastAsia="Calibri" w:cs="Times New Roman"/>
        </w:rPr>
      </w:pPr>
      <w:del w:id="184" w:author="Autor">
        <w:r w:rsidRPr="006A30C3" w:rsidDel="00EC65B0">
          <w:rPr>
            <w:rFonts w:eastAsia="Times New Roman" w:cs="Times New Roman"/>
            <w:lang w:eastAsia="cs-CZ"/>
          </w:rPr>
          <w:delText xml:space="preserve">on sám jakožto dodavatel, případně dodavatelé v jeho rámci sdružení za účelem účasti v Zadávacím řízení, ani </w:delText>
        </w:r>
        <w:r w:rsidRPr="006A30C3" w:rsidDel="00EC65B0">
          <w:delText>žádný z jeho poddodavatelů nebo jiných osob, jejichž způsobilost je využívána ve smyslu evropských směrnic o zadávání veřejných zakázek,</w:delText>
        </w:r>
        <w:r w:rsidRPr="006A30C3" w:rsidDel="00EC65B0">
          <w:rPr>
            <w:rFonts w:eastAsia="Calibri" w:cs="Times New Roman"/>
          </w:rPr>
          <w:delText xml:space="preserve"> </w:delText>
        </w:r>
        <w:r w:rsidRPr="006A30C3" w:rsidDel="00EC65B0">
          <w:rPr>
            <w:rFonts w:eastAsia="Calibri" w:cs="Times New Roman"/>
            <w:b/>
          </w:rPr>
          <w:delText>nejsou</w:delText>
        </w:r>
        <w:r w:rsidRPr="006A30C3" w:rsidDel="00EC65B0">
          <w:rPr>
            <w:rFonts w:eastAsia="Calibri" w:cs="Times New Roman"/>
          </w:rPr>
          <w:delText xml:space="preserve"> osobami </w:delText>
        </w:r>
        <w:r w:rsidRPr="006A30C3" w:rsidDel="00EC65B0">
          <w:delText>dle článku 5k nařízení Rady (EU) č. 833/2014 ze dne 31. července 2014 o</w:delText>
        </w:r>
        <w:r w:rsidDel="00EC65B0">
          <w:delText> </w:delText>
        </w:r>
        <w:r w:rsidRPr="006A30C3" w:rsidDel="00EC65B0">
          <w:delText>omezujících opatřeních vzhledem k činnostem Ruska destabilizujícím situaci na</w:delText>
        </w:r>
        <w:r w:rsidDel="00EC65B0">
          <w:delText> </w:delText>
        </w:r>
        <w:r w:rsidRPr="006A30C3" w:rsidDel="00EC65B0">
          <w:delText>Ukrajině, ve znění pozdějších předpisů</w:delText>
        </w:r>
        <w:r w:rsidRPr="006A30C3" w:rsidDel="00EC65B0">
          <w:rPr>
            <w:rFonts w:eastAsia="Calibri" w:cs="Times New Roman"/>
          </w:rPr>
          <w:delText>;</w:delText>
        </w:r>
      </w:del>
    </w:p>
    <w:p w14:paraId="7658D93A" w14:textId="3D27E5B6" w:rsidR="006A30C3" w:rsidRPr="006A30C3" w:rsidDel="00EC65B0" w:rsidRDefault="006A30C3" w:rsidP="006A30C3">
      <w:pPr>
        <w:pStyle w:val="Odstavecseseznamem"/>
        <w:spacing w:line="240" w:lineRule="auto"/>
        <w:ind w:left="567"/>
        <w:jc w:val="both"/>
        <w:rPr>
          <w:del w:id="185" w:author="Autor"/>
          <w:rFonts w:eastAsia="Calibri" w:cs="Times New Roman"/>
        </w:rPr>
      </w:pPr>
    </w:p>
    <w:p w14:paraId="49928393" w14:textId="78604BD5" w:rsidR="006A30C3" w:rsidRPr="006A30C3" w:rsidDel="00EC65B0" w:rsidRDefault="006A30C3">
      <w:pPr>
        <w:pStyle w:val="Odstavecseseznamem"/>
        <w:numPr>
          <w:ilvl w:val="0"/>
          <w:numId w:val="33"/>
        </w:numPr>
        <w:spacing w:before="0" w:after="240" w:line="240" w:lineRule="auto"/>
        <w:ind w:left="567"/>
        <w:jc w:val="both"/>
        <w:rPr>
          <w:del w:id="186" w:author="Autor"/>
          <w:rFonts w:eastAsia="Calibri" w:cs="Times New Roman"/>
        </w:rPr>
      </w:pPr>
      <w:del w:id="187" w:author="Autor">
        <w:r w:rsidRPr="006A30C3" w:rsidDel="00EC65B0">
          <w:rPr>
            <w:rFonts w:eastAsia="Times New Roman" w:cs="Times New Roman"/>
            <w:lang w:eastAsia="cs-CZ"/>
          </w:rPr>
          <w:delText xml:space="preserve">on sám jakožto dodavatel, případně dodavatelé v jeho rámci sdružení za účelem účasti v Zadávacím řízení, ani </w:delText>
        </w:r>
        <w:r w:rsidRPr="006A30C3" w:rsidDel="00EC65B0">
          <w:delText xml:space="preserve">žádný z jeho poddodavatelů nebo jiných osob, jejichž způsobilost je využívána ve smyslu evropských směrnic o zadávání veřejných zakázek, </w:delText>
        </w:r>
        <w:r w:rsidRPr="006A30C3" w:rsidDel="00EC65B0">
          <w:rPr>
            <w:b/>
          </w:rPr>
          <w:delText>nejsou</w:delText>
        </w:r>
        <w:r w:rsidRPr="006A30C3" w:rsidDel="00EC65B0">
          <w:delText xml:space="preserve"> osobami dle článku 2</w:delText>
        </w:r>
        <w:r w:rsidRPr="006A30C3" w:rsidDel="00EC65B0">
          <w:rPr>
            <w:rStyle w:val="Znakapoznpodarou"/>
          </w:rPr>
          <w:footnoteReference w:id="15"/>
        </w:r>
        <w:r w:rsidRPr="006A30C3" w:rsidDel="00EC65B0">
          <w:delText xml:space="preserve"> nařízení Rady (EU) č. 269/2014 ze dne 17. března 2014, o</w:delText>
        </w:r>
        <w:r w:rsidDel="00EC65B0">
          <w:delText> </w:delText>
        </w:r>
        <w:r w:rsidRPr="006A30C3" w:rsidDel="00EC65B0">
          <w:delText>omezujících opatřeních vzhledem k činnostem narušujícím nebo ohrožujícím územní celistvost, svrchovanost a nezávislost Ukrajiny, ve znění pozdějších předpisů, a</w:delText>
        </w:r>
        <w:r w:rsidRPr="006A30C3" w:rsidDel="00EC65B0">
          <w:rPr>
            <w:b/>
          </w:rPr>
          <w:delText xml:space="preserve"> </w:delText>
        </w:r>
        <w:r w:rsidRPr="006A30C3" w:rsidDel="00EC65B0">
          <w:delText>dalších prováděcích předpisů k tomuto nařízení Rady (EU) č. 269/2014 (</w:delText>
        </w:r>
        <w:r w:rsidRPr="006A30C3" w:rsidDel="00EC65B0">
          <w:rPr>
            <w:b/>
          </w:rPr>
          <w:delText>tzv. sankční seznamy</w:delText>
        </w:r>
        <w:r w:rsidRPr="006A30C3" w:rsidDel="00EC65B0">
          <w:delText>)</w:delText>
        </w:r>
        <w:r w:rsidRPr="006A30C3" w:rsidDel="00EC65B0">
          <w:rPr>
            <w:rStyle w:val="Znakapoznpodarou"/>
          </w:rPr>
          <w:footnoteReference w:id="16"/>
        </w:r>
        <w:r w:rsidRPr="006A30C3" w:rsidDel="00EC65B0">
          <w:rPr>
            <w:rFonts w:eastAsia="Calibri" w:cs="Times New Roman"/>
          </w:rPr>
          <w:delText>.</w:delText>
        </w:r>
      </w:del>
    </w:p>
    <w:p w14:paraId="14CE81D6" w14:textId="4A9AAF05" w:rsidR="006A30C3" w:rsidRPr="006A30C3" w:rsidDel="00EC65B0" w:rsidRDefault="006A30C3" w:rsidP="006A30C3">
      <w:pPr>
        <w:spacing w:line="240" w:lineRule="auto"/>
        <w:ind w:left="0"/>
        <w:jc w:val="both"/>
        <w:rPr>
          <w:del w:id="192" w:author="Autor"/>
          <w:rFonts w:eastAsia="Calibri" w:cs="Times New Roman"/>
        </w:rPr>
      </w:pPr>
      <w:del w:id="193" w:author="Autor">
        <w:r w:rsidRPr="006A30C3" w:rsidDel="00EC65B0">
          <w:rPr>
            <w:rFonts w:eastAsia="Calibri" w:cs="Times New Roman"/>
          </w:rPr>
          <w:delText xml:space="preserve">Účastník dále čestně prohlašuje, že přestane-li on </w:delText>
        </w:r>
        <w:r w:rsidRPr="006A30C3" w:rsidDel="00EC65B0">
          <w:rPr>
            <w:rFonts w:eastAsia="Times New Roman" w:cs="Times New Roman"/>
            <w:lang w:eastAsia="cs-CZ"/>
          </w:rPr>
          <w:delText>sám jakožto dodavatel, případně dodavatelé v jeho rámci sdružení za účelem účasti v Zadávacím řízení, nebo některý</w:delText>
        </w:r>
        <w:r w:rsidRPr="006A30C3" w:rsidDel="00EC65B0">
          <w:delText xml:space="preserve"> z jeho poddodavatelů nebo jiných osob, jejichž způsobilost je využívána ve smyslu evropských směrnic o zadávání veřejných zakázek</w:delText>
        </w:r>
        <w:r w:rsidRPr="006A30C3" w:rsidDel="00EC65B0">
          <w:rPr>
            <w:rFonts w:eastAsia="Calibri" w:cs="Times New Roman"/>
          </w:rPr>
          <w:delText>, splňovat výše uvedené podmínky, k nimž se toto četné prohlášení vztahuje, a to kdykoliv až do okamžiku ukončení Zadávacího řízení, oznámí tuto skutečnost bez zbytečného odkladu</w:delText>
        </w:r>
        <w:r w:rsidRPr="006A30C3" w:rsidDel="00EC65B0">
          <w:delText xml:space="preserve"> </w:delText>
        </w:r>
        <w:r w:rsidR="00DB171D" w:rsidDel="00EC65B0">
          <w:rPr>
            <w:rFonts w:eastAsia="Calibri" w:cs="Times New Roman"/>
          </w:rPr>
          <w:delText>Z</w:delText>
        </w:r>
        <w:r w:rsidR="00DB171D" w:rsidRPr="006A30C3" w:rsidDel="00EC65B0">
          <w:rPr>
            <w:rFonts w:eastAsia="Calibri" w:cs="Times New Roman"/>
          </w:rPr>
          <w:delText xml:space="preserve">adavateli </w:delText>
        </w:r>
        <w:r w:rsidRPr="006A30C3" w:rsidDel="00EC65B0">
          <w:rPr>
            <w:rFonts w:eastAsia="Calibri" w:cs="Times New Roman"/>
          </w:rPr>
          <w:delText xml:space="preserve">Veřejné zakázky, nejpozději však </w:delText>
        </w:r>
        <w:r w:rsidRPr="006A30C3" w:rsidDel="00EC65B0">
          <w:rPr>
            <w:rFonts w:eastAsia="Calibri" w:cs="Times New Roman"/>
            <w:b/>
          </w:rPr>
          <w:delText xml:space="preserve">do 3 pracovních dnů </w:delText>
        </w:r>
        <w:r w:rsidRPr="006A30C3" w:rsidDel="00EC65B0">
          <w:rPr>
            <w:rFonts w:eastAsia="Calibri" w:cs="Times New Roman"/>
          </w:rPr>
          <w:delText>ode dne, kdy přestal splňovat výše uvedené podmínky, k nimž se toto četné prohlášení vztahuje.</w:delText>
        </w:r>
      </w:del>
    </w:p>
    <w:p w14:paraId="5157A3A4" w14:textId="4D72A3AF" w:rsidR="00DC43CB" w:rsidDel="00EC65B0" w:rsidRDefault="006A30C3" w:rsidP="006A30C3">
      <w:pPr>
        <w:pStyle w:val="Textbezslovn"/>
        <w:ind w:left="0"/>
        <w:rPr>
          <w:del w:id="194" w:author="Autor"/>
          <w:rFonts w:ascii="Verdana" w:eastAsia="Times New Roman" w:hAnsi="Verdana" w:cs="Times New Roman"/>
          <w:lang w:eastAsia="cs-CZ"/>
        </w:rPr>
      </w:pPr>
      <w:del w:id="195" w:author="Autor">
        <w:r w:rsidRPr="006A30C3" w:rsidDel="00EC65B0">
          <w:rPr>
            <w:rFonts w:ascii="Verdana" w:eastAsia="Times New Roman" w:hAnsi="Verdana" w:cs="Times New Roman"/>
            <w:lang w:eastAsia="cs-CZ"/>
          </w:rPr>
          <w:delText>Účastník si je vědom všech právních důsledků, které pro něj mohou vyplývat z nepravdivosti zde uvedených údajů a skutečností.</w:delText>
        </w:r>
      </w:del>
    </w:p>
    <w:p w14:paraId="1C341404" w14:textId="52B61EF9" w:rsidR="00DC43CB" w:rsidDel="00EC65B0" w:rsidRDefault="00DC43CB">
      <w:pPr>
        <w:spacing w:before="0" w:after="200"/>
        <w:ind w:left="0"/>
        <w:rPr>
          <w:del w:id="196" w:author="Autor"/>
          <w:rFonts w:eastAsia="Times New Roman" w:cs="Times New Roman"/>
          <w:szCs w:val="18"/>
          <w:lang w:eastAsia="cs-CZ"/>
        </w:rPr>
      </w:pPr>
      <w:del w:id="197" w:author="Autor">
        <w:r w:rsidDel="00EC65B0">
          <w:rPr>
            <w:rFonts w:eastAsia="Times New Roman" w:cs="Times New Roman"/>
            <w:lang w:eastAsia="cs-CZ"/>
          </w:rPr>
          <w:br w:type="page"/>
        </w:r>
      </w:del>
    </w:p>
    <w:p w14:paraId="1F657267" w14:textId="3FCD7570"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4</w:t>
      </w:r>
    </w:p>
    <w:p w14:paraId="11E2A878" w14:textId="728F58BD"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w:t>
      </w:r>
      <w:r w:rsidRPr="00DC43CB">
        <w:rPr>
          <w:rFonts w:ascii="Verdana" w:hAnsi="Verdana"/>
          <w:lang w:eastAsia="cs-CZ"/>
        </w:rPr>
        <w:t>ve vztahu k zakázaným dohodám</w:t>
      </w:r>
    </w:p>
    <w:p w14:paraId="27BCE149" w14:textId="77777777" w:rsidR="00DC43CB" w:rsidRDefault="00DC43CB" w:rsidP="00DC43CB">
      <w:pPr>
        <w:pStyle w:val="Textbezslovn"/>
        <w:ind w:left="0"/>
        <w:rPr>
          <w:rFonts w:ascii="Verdana" w:hAnsi="Verdana"/>
          <w:b/>
        </w:rPr>
      </w:pPr>
    </w:p>
    <w:p w14:paraId="2E2ED43D" w14:textId="09BCB6C9"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5590F08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7"/>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3468C9CE"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3312BE5A"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711D465A"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B20EBBA"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08FFE9F5"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5CBF15FF" w14:textId="77777777" w:rsidR="00DC43CB" w:rsidRPr="006A30C3" w:rsidRDefault="00DC43CB" w:rsidP="00DC43CB">
      <w:pPr>
        <w:spacing w:after="0" w:line="240" w:lineRule="auto"/>
        <w:jc w:val="both"/>
        <w:rPr>
          <w:rFonts w:eastAsia="Times New Roman" w:cs="Times New Roman"/>
          <w:lang w:eastAsia="cs-CZ"/>
        </w:rPr>
      </w:pPr>
    </w:p>
    <w:p w14:paraId="2E23B33C" w14:textId="332DA4D2" w:rsidR="00DC43CB" w:rsidRPr="00A035EA" w:rsidRDefault="00DC43CB" w:rsidP="00DC43CB">
      <w:pPr>
        <w:spacing w:line="240" w:lineRule="auto"/>
        <w:ind w:left="0"/>
        <w:jc w:val="both"/>
        <w:rPr>
          <w:rFonts w:eastAsia="Times New Roman" w:cs="Times New Roman"/>
          <w:lang w:eastAsia="cs-CZ"/>
        </w:rPr>
      </w:pPr>
      <w:r w:rsidRPr="006A30C3">
        <w:rPr>
          <w:rFonts w:eastAsia="Times New Roman" w:cs="Times New Roman"/>
          <w:lang w:eastAsia="cs-CZ"/>
        </w:rPr>
        <w:t xml:space="preserve">který podává </w:t>
      </w:r>
      <w:r>
        <w:rPr>
          <w:rFonts w:eastAsia="Times New Roman" w:cs="Times New Roman"/>
          <w:lang w:eastAsia="cs-CZ"/>
        </w:rPr>
        <w:t>žádost o účast</w:t>
      </w:r>
      <w:r w:rsidRPr="006A30C3">
        <w:rPr>
          <w:rFonts w:eastAsia="Times New Roman" w:cs="Times New Roman"/>
          <w:lang w:eastAsia="cs-CZ"/>
        </w:rPr>
        <w:t xml:space="preserve"> do nadlimitní veřejné zakázky s názvem </w:t>
      </w:r>
      <w:r w:rsidRPr="006A30C3">
        <w:t>„</w:t>
      </w:r>
      <w:r w:rsidRPr="006A30C3">
        <w:rPr>
          <w:b/>
        </w:rPr>
        <w:t xml:space="preserve">ETCS státní hranice Německo – Dolní Žleb – Kralupy n. </w:t>
      </w:r>
      <w:proofErr w:type="spellStart"/>
      <w:r w:rsidRPr="006A30C3">
        <w:rPr>
          <w:b/>
        </w:rPr>
        <w:t>Vlt</w:t>
      </w:r>
      <w:proofErr w:type="spellEnd"/>
      <w:r w:rsidRPr="006A30C3">
        <w:rPr>
          <w:b/>
        </w:rPr>
        <w:t>.</w:t>
      </w:r>
      <w:r w:rsidRPr="006A30C3">
        <w:t>“</w:t>
      </w:r>
      <w:r w:rsidRPr="006A30C3">
        <w:rPr>
          <w:rFonts w:eastAsia="Times New Roman" w:cs="Times New Roman"/>
          <w:lang w:eastAsia="cs-CZ"/>
        </w:rPr>
        <w:t>, (dále jen „</w:t>
      </w:r>
      <w:r w:rsidRPr="006A30C3">
        <w:rPr>
          <w:rFonts w:eastAsia="Times New Roman" w:cs="Times New Roman"/>
          <w:b/>
          <w:i/>
          <w:lang w:eastAsia="cs-CZ"/>
        </w:rPr>
        <w:t>Veřejná zakázka</w:t>
      </w:r>
      <w:r w:rsidRPr="006A30C3">
        <w:rPr>
          <w:rFonts w:eastAsia="Times New Roman" w:cs="Times New Roman"/>
          <w:lang w:eastAsia="cs-CZ"/>
        </w:rPr>
        <w:t xml:space="preserve">“ a </w:t>
      </w:r>
      <w:r w:rsidRPr="006A30C3">
        <w:rPr>
          <w:rFonts w:eastAsia="Times New Roman" w:cs="Times New Roman"/>
          <w:b/>
          <w:i/>
          <w:lang w:eastAsia="cs-CZ"/>
        </w:rPr>
        <w:t>„Zadávací řízení“</w:t>
      </w:r>
      <w:r w:rsidRPr="006A30C3">
        <w:rPr>
          <w:rFonts w:eastAsia="Times New Roman" w:cs="Times New Roman"/>
          <w:lang w:eastAsia="cs-CZ"/>
        </w:rPr>
        <w:t>), tímto čestně prohlašuje, že</w:t>
      </w:r>
      <w:r>
        <w:rPr>
          <w:rFonts w:eastAsia="Times New Roman" w:cs="Times New Roman"/>
          <w:lang w:eastAsia="cs-CZ"/>
        </w:rPr>
        <w:t xml:space="preserve"> </w:t>
      </w:r>
      <w:r w:rsidRPr="00A035EA">
        <w:rPr>
          <w:rFonts w:eastAsia="Times New Roman" w:cs="Times New Roman"/>
          <w:lang w:eastAsia="cs-CZ"/>
        </w:rPr>
        <w:t>v souvislosti se zadávanou veřejnou zakázkou neuzavřel a</w:t>
      </w:r>
      <w:r>
        <w:rPr>
          <w:rFonts w:eastAsia="Times New Roman" w:cs="Times New Roman"/>
          <w:lang w:eastAsia="cs-CZ"/>
        </w:rPr>
        <w:t> </w:t>
      </w:r>
      <w:r w:rsidRPr="00A035EA">
        <w:rPr>
          <w:rFonts w:eastAsia="Times New Roman" w:cs="Times New Roman"/>
          <w:lang w:eastAsia="cs-CZ"/>
        </w:rPr>
        <w:t>neuzavře s jinými osobami zakázanou dohodu</w:t>
      </w:r>
      <w:r>
        <w:rPr>
          <w:rFonts w:eastAsia="Times New Roman" w:cs="Times New Roman"/>
          <w:lang w:eastAsia="cs-CZ"/>
        </w:rPr>
        <w:t xml:space="preserve"> ve smyslu zákona </w:t>
      </w:r>
      <w:r w:rsidRPr="00A035EA">
        <w:rPr>
          <w:rFonts w:eastAsia="Times New Roman" w:cs="Times New Roman"/>
          <w:lang w:eastAsia="cs-CZ"/>
        </w:rPr>
        <w:t>č. 143/2001 Sb., o ochraně hospodářské soutěže a o změně některých zákonů (zákon o ochraně hospodářské soutěže), ve</w:t>
      </w:r>
      <w:r>
        <w:rPr>
          <w:rFonts w:eastAsia="Times New Roman" w:cs="Times New Roman"/>
          <w:lang w:eastAsia="cs-CZ"/>
        </w:rPr>
        <w:t> </w:t>
      </w:r>
      <w:r w:rsidRPr="00A035EA">
        <w:rPr>
          <w:rFonts w:eastAsia="Times New Roman" w:cs="Times New Roman"/>
          <w:lang w:eastAsia="cs-CZ"/>
        </w:rPr>
        <w:t xml:space="preserve">znění pozdějších předpisů.  </w:t>
      </w:r>
    </w:p>
    <w:p w14:paraId="2A9FC3AA" w14:textId="77777777" w:rsidR="00DC43CB" w:rsidRPr="00A035EA" w:rsidRDefault="00DC43CB" w:rsidP="00DC43CB">
      <w:pPr>
        <w:spacing w:line="240" w:lineRule="auto"/>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638C968" w14:textId="77777777" w:rsidR="00DC43CB" w:rsidRDefault="00DC43CB" w:rsidP="00DC43CB">
      <w:pPr>
        <w:tabs>
          <w:tab w:val="right" w:pos="9063"/>
        </w:tabs>
        <w:spacing w:after="0" w:line="280" w:lineRule="atLeast"/>
        <w:ind w:right="7"/>
        <w:outlineLvl w:val="0"/>
        <w:rPr>
          <w:rFonts w:eastAsia="Times New Roman" w:cs="Times New Roman"/>
          <w:lang w:eastAsia="cs-CZ"/>
        </w:rPr>
      </w:pPr>
    </w:p>
    <w:p w14:paraId="4E221372" w14:textId="231ACD0A" w:rsidR="00DC43CB" w:rsidRDefault="00DC43CB" w:rsidP="00D92484">
      <w:pPr>
        <w:ind w:left="0"/>
        <w:rPr>
          <w:lang w:eastAsia="cs-CZ"/>
        </w:rPr>
      </w:pPr>
      <w:r>
        <w:rPr>
          <w:lang w:eastAsia="cs-CZ"/>
        </w:rPr>
        <w:t>V …………………… dne ………………………</w:t>
      </w:r>
    </w:p>
    <w:p w14:paraId="79287034" w14:textId="77777777" w:rsidR="00DC43CB" w:rsidRDefault="00DC43CB">
      <w:pPr>
        <w:spacing w:before="0" w:after="200"/>
        <w:ind w:left="0"/>
        <w:rPr>
          <w:b/>
          <w:caps/>
          <w:sz w:val="22"/>
          <w:szCs w:val="18"/>
        </w:rPr>
      </w:pPr>
      <w:r>
        <w:br w:type="page"/>
      </w:r>
    </w:p>
    <w:p w14:paraId="6E4F6BD5" w14:textId="0DAE776E"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5</w:t>
      </w:r>
    </w:p>
    <w:p w14:paraId="77E8B8F8" w14:textId="3C921026" w:rsidR="00DC43CB" w:rsidRPr="006A30C3" w:rsidRDefault="00DC43CB" w:rsidP="00DC43CB">
      <w:pPr>
        <w:pStyle w:val="Nadpisbezsl1-2"/>
        <w:rPr>
          <w:rFonts w:ascii="Verdana" w:hAnsi="Verdana"/>
        </w:rPr>
      </w:pPr>
      <w:r w:rsidRPr="006A30C3">
        <w:rPr>
          <w:rFonts w:ascii="Verdana" w:hAnsi="Verdana"/>
          <w:lang w:eastAsia="cs-CZ"/>
        </w:rPr>
        <w:t xml:space="preserve">Čestné prohlášení o </w:t>
      </w:r>
      <w:r>
        <w:rPr>
          <w:rFonts w:ascii="Verdana" w:hAnsi="Verdana"/>
          <w:lang w:eastAsia="cs-CZ"/>
        </w:rPr>
        <w:t>střetu zájmů</w:t>
      </w:r>
    </w:p>
    <w:p w14:paraId="547F98C6" w14:textId="77777777" w:rsidR="00DC43CB" w:rsidRDefault="00DC43CB" w:rsidP="00DC43CB">
      <w:pPr>
        <w:pStyle w:val="Textbezslovn"/>
        <w:ind w:left="0"/>
        <w:rPr>
          <w:rFonts w:ascii="Verdana" w:hAnsi="Verdana"/>
          <w:b/>
        </w:rPr>
      </w:pPr>
    </w:p>
    <w:p w14:paraId="5C3285A0" w14:textId="7DD7A270"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193D34DA"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8"/>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C214DFC"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4B99EA2"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6007576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14B13795"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DADF9D6"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4BE316D9" w14:textId="77777777" w:rsidR="00DC43CB" w:rsidRDefault="00DC43CB" w:rsidP="00DC43CB">
      <w:pPr>
        <w:spacing w:after="0" w:line="240" w:lineRule="auto"/>
        <w:jc w:val="both"/>
        <w:rPr>
          <w:rFonts w:eastAsia="Times New Roman" w:cs="Times New Roman"/>
          <w:lang w:eastAsia="cs-CZ"/>
        </w:rPr>
      </w:pPr>
    </w:p>
    <w:p w14:paraId="61F07266" w14:textId="49BB4012" w:rsid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 xml:space="preserve">ETCS státní hranice Německo – Dolní Žleb – Kralupy n. </w:t>
      </w:r>
      <w:proofErr w:type="spellStart"/>
      <w:r w:rsidRPr="00DC43CB">
        <w:rPr>
          <w:rFonts w:eastAsia="Times New Roman" w:cs="Times New Roman"/>
          <w:b/>
          <w:lang w:eastAsia="cs-CZ"/>
        </w:rPr>
        <w:t>Vlt</w:t>
      </w:r>
      <w:proofErr w:type="spellEnd"/>
      <w:r w:rsidRPr="00DC43CB">
        <w:rPr>
          <w:rFonts w:eastAsia="Times New Roman" w:cs="Times New Roman"/>
          <w:b/>
          <w:lang w:eastAsia="cs-CZ"/>
        </w:rPr>
        <w: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0619EA6" w14:textId="77777777" w:rsidR="00DC43CB" w:rsidRDefault="00DC43CB">
      <w:pPr>
        <w:pStyle w:val="Odstavecseseznamem"/>
        <w:numPr>
          <w:ilvl w:val="0"/>
          <w:numId w:val="34"/>
        </w:numPr>
        <w:spacing w:before="0" w:after="240"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proofErr w:type="spellStart"/>
      <w:r w:rsidRPr="007F769F">
        <w:rPr>
          <w:rFonts w:eastAsia="Calibri" w:cs="Times New Roman"/>
        </w:rPr>
        <w:t>ust</w:t>
      </w:r>
      <w:proofErr w:type="spell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1C104037" w14:textId="77777777" w:rsidR="00DC43CB" w:rsidRPr="007F769F" w:rsidRDefault="00DC43CB" w:rsidP="00DC43CB">
      <w:pPr>
        <w:pStyle w:val="Odstavecseseznamem"/>
        <w:spacing w:line="240" w:lineRule="auto"/>
        <w:jc w:val="both"/>
        <w:rPr>
          <w:rFonts w:eastAsia="Calibri" w:cs="Times New Roman"/>
        </w:rPr>
      </w:pPr>
    </w:p>
    <w:p w14:paraId="367C45C3" w14:textId="21DCAAC1" w:rsidR="00DC43CB" w:rsidRPr="007F769F" w:rsidRDefault="00DC43CB">
      <w:pPr>
        <w:pStyle w:val="Odstavecseseznamem"/>
        <w:numPr>
          <w:ilvl w:val="0"/>
          <w:numId w:val="34"/>
        </w:numPr>
        <w:spacing w:before="0" w:after="240"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w:t>
      </w:r>
      <w:r>
        <w:rPr>
          <w:rFonts w:eastAsia="Calibri" w:cs="Times New Roman"/>
        </w:rPr>
        <w:t> </w:t>
      </w:r>
      <w:r w:rsidRPr="007F769F">
        <w:rPr>
          <w:rFonts w:eastAsia="Calibri" w:cs="Times New Roman"/>
        </w:rPr>
        <w:t>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588D2421" w14:textId="223F08BA" w:rsidR="00DC43CB" w:rsidRPr="007F769F" w:rsidRDefault="00DC43CB" w:rsidP="00DC43CB">
      <w:pPr>
        <w:spacing w:line="240" w:lineRule="auto"/>
        <w:ind w:left="0"/>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w:t>
      </w:r>
      <w:r w:rsidR="00DB171D">
        <w:rPr>
          <w:rFonts w:eastAsia="Calibri" w:cs="Times New Roman"/>
        </w:rPr>
        <w:t>Z</w:t>
      </w:r>
      <w:r w:rsidR="00DB171D" w:rsidRPr="007F769F">
        <w:rPr>
          <w:rFonts w:eastAsia="Calibri" w:cs="Times New Roman"/>
        </w:rPr>
        <w:t xml:space="preserve">adavateli </w:t>
      </w:r>
      <w:r w:rsidRPr="007F769F">
        <w:rPr>
          <w:rFonts w:eastAsia="Calibri" w:cs="Times New Roman"/>
        </w:rPr>
        <w:t>Veřejné zakázky.</w:t>
      </w:r>
    </w:p>
    <w:p w14:paraId="39AFDB1C" w14:textId="77777777" w:rsidR="00DC43CB" w:rsidRPr="00A035EA" w:rsidRDefault="00DC43CB" w:rsidP="00DC43CB">
      <w:pPr>
        <w:spacing w:line="240" w:lineRule="auto"/>
        <w:ind w:left="0"/>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2A7581D6" w14:textId="77777777" w:rsidR="00DC43CB" w:rsidRDefault="00DC43CB" w:rsidP="00DC43CB">
      <w:pPr>
        <w:spacing w:line="240" w:lineRule="auto"/>
        <w:jc w:val="both"/>
        <w:rPr>
          <w:rFonts w:eastAsia="Calibri" w:cs="Times New Roman"/>
        </w:rPr>
      </w:pPr>
    </w:p>
    <w:p w14:paraId="7902BF36" w14:textId="77777777" w:rsidR="00DC43CB" w:rsidRDefault="00DC43CB" w:rsidP="00DC43CB">
      <w:pPr>
        <w:tabs>
          <w:tab w:val="num" w:pos="360"/>
        </w:tabs>
        <w:spacing w:after="0" w:line="240" w:lineRule="auto"/>
        <w:ind w:left="360"/>
        <w:jc w:val="both"/>
        <w:rPr>
          <w:rFonts w:eastAsia="Times New Roman" w:cs="Times New Roman"/>
          <w:lang w:eastAsia="cs-CZ"/>
        </w:rPr>
      </w:pPr>
    </w:p>
    <w:p w14:paraId="796E7DF7" w14:textId="6E837647" w:rsidR="00DC43CB" w:rsidRDefault="00DC43CB" w:rsidP="00D92484">
      <w:pPr>
        <w:ind w:left="0"/>
        <w:rPr>
          <w:lang w:eastAsia="cs-CZ"/>
        </w:rPr>
      </w:pPr>
      <w:r>
        <w:rPr>
          <w:lang w:eastAsia="cs-CZ"/>
        </w:rPr>
        <w:t>V …………………… dne ………………………</w:t>
      </w:r>
    </w:p>
    <w:p w14:paraId="1EE3569B" w14:textId="77777777" w:rsidR="00DC43CB" w:rsidRDefault="00DC43CB" w:rsidP="00DC43CB">
      <w:pPr>
        <w:tabs>
          <w:tab w:val="right" w:pos="9063"/>
        </w:tabs>
        <w:spacing w:after="0" w:line="280" w:lineRule="atLeast"/>
        <w:ind w:right="7"/>
        <w:rPr>
          <w:rFonts w:eastAsia="Times New Roman" w:cs="Times New Roman"/>
          <w:lang w:eastAsia="cs-CZ"/>
        </w:rPr>
      </w:pPr>
    </w:p>
    <w:p w14:paraId="127E451D" w14:textId="77777777" w:rsidR="00DC43CB" w:rsidRDefault="00DC43CB" w:rsidP="00DC43CB">
      <w:pPr>
        <w:tabs>
          <w:tab w:val="right" w:pos="9063"/>
        </w:tabs>
        <w:spacing w:after="0" w:line="280" w:lineRule="atLeast"/>
        <w:ind w:right="7"/>
        <w:rPr>
          <w:rFonts w:eastAsia="Times New Roman" w:cs="Times New Roman"/>
          <w:lang w:eastAsia="cs-CZ"/>
        </w:rPr>
      </w:pPr>
    </w:p>
    <w:p w14:paraId="112E23FB" w14:textId="77777777" w:rsidR="00DC43CB" w:rsidRDefault="00DC43CB" w:rsidP="00DC43CB">
      <w:pPr>
        <w:tabs>
          <w:tab w:val="right" w:pos="9063"/>
        </w:tabs>
        <w:spacing w:after="0" w:line="280" w:lineRule="atLeast"/>
        <w:ind w:right="7"/>
        <w:rPr>
          <w:rFonts w:eastAsia="Times New Roman" w:cs="Times New Roman"/>
          <w:lang w:eastAsia="cs-CZ"/>
        </w:rPr>
      </w:pPr>
    </w:p>
    <w:p w14:paraId="322721BC" w14:textId="77777777" w:rsidR="00DC43CB" w:rsidRDefault="00DC43CB" w:rsidP="00DC43CB">
      <w:pPr>
        <w:tabs>
          <w:tab w:val="right" w:pos="9063"/>
        </w:tabs>
        <w:spacing w:after="0" w:line="280" w:lineRule="atLeast"/>
        <w:ind w:right="7"/>
        <w:rPr>
          <w:rFonts w:eastAsia="Times New Roman" w:cs="Times New Roman"/>
          <w:lang w:eastAsia="cs-CZ"/>
        </w:rPr>
      </w:pPr>
    </w:p>
    <w:p w14:paraId="1F9DC264" w14:textId="77777777" w:rsidR="006A30C3" w:rsidRPr="006A30C3" w:rsidRDefault="006A30C3" w:rsidP="006A30C3">
      <w:pPr>
        <w:pStyle w:val="Textbezslovn"/>
        <w:ind w:left="0"/>
        <w:rPr>
          <w:rFonts w:ascii="Verdana" w:hAnsi="Verdana"/>
        </w:rPr>
      </w:pPr>
    </w:p>
    <w:p w14:paraId="2A2DAD8F" w14:textId="77777777" w:rsidR="006A30C3" w:rsidRPr="006A30C3" w:rsidRDefault="006A30C3" w:rsidP="006A30C3">
      <w:pPr>
        <w:pStyle w:val="Textbezslovn"/>
        <w:ind w:left="0"/>
        <w:rPr>
          <w:rFonts w:ascii="Verdana" w:hAnsi="Verdana"/>
        </w:rPr>
      </w:pPr>
    </w:p>
    <w:p w14:paraId="4ED1EA9F" w14:textId="4B77A94E" w:rsidR="00DC43CB" w:rsidRDefault="00DC43CB">
      <w:pPr>
        <w:spacing w:before="0" w:after="200"/>
        <w:ind w:left="0"/>
      </w:pPr>
      <w:r>
        <w:br w:type="page"/>
      </w:r>
    </w:p>
    <w:p w14:paraId="1B9CBD40" w14:textId="2565E71A" w:rsidR="00DC43CB" w:rsidRPr="006A30C3" w:rsidRDefault="00DC43CB" w:rsidP="00DC43CB">
      <w:pPr>
        <w:pStyle w:val="Nadpisbezsl1-1"/>
        <w:rPr>
          <w:rFonts w:ascii="Verdana" w:hAnsi="Verdana"/>
        </w:rPr>
      </w:pPr>
      <w:r w:rsidRPr="006A30C3">
        <w:rPr>
          <w:rFonts w:ascii="Verdana" w:hAnsi="Verdana"/>
        </w:rPr>
        <w:lastRenderedPageBreak/>
        <w:t>Příloha č. 1</w:t>
      </w:r>
      <w:r>
        <w:rPr>
          <w:rFonts w:ascii="Verdana" w:hAnsi="Verdana"/>
        </w:rPr>
        <w:t>6</w:t>
      </w:r>
    </w:p>
    <w:p w14:paraId="3E8B1AC0" w14:textId="3C27D58C" w:rsidR="00DC43CB" w:rsidRPr="00DC43CB" w:rsidRDefault="00DC43CB" w:rsidP="00DC43CB">
      <w:pPr>
        <w:pStyle w:val="Nadpisbezsl1-2"/>
        <w:rPr>
          <w:rFonts w:ascii="Verdana" w:hAnsi="Verdana"/>
        </w:rPr>
      </w:pPr>
      <w:r w:rsidRPr="00DC43CB">
        <w:rPr>
          <w:rFonts w:ascii="Verdana" w:hAnsi="Verdana"/>
          <w:lang w:eastAsia="cs-CZ"/>
        </w:rPr>
        <w:t xml:space="preserve">Čestné prohlášení </w:t>
      </w:r>
      <w:r w:rsidRPr="00DC43CB">
        <w:rPr>
          <w:rFonts w:ascii="Verdana" w:eastAsia="Times New Roman" w:hAnsi="Verdana" w:cs="Times New Roman"/>
          <w:bCs/>
          <w:kern w:val="28"/>
          <w:lang w:eastAsia="x-none"/>
        </w:rPr>
        <w:t>v souvislosti s ustanovením 3 odst. 1 zákona č. 340/2015 Sb., o zvláštních podmínkách účinnosti některých smluv, uveřejňování těchto smluv a o registru smluv (zákon o registru smluv), ve znění pozdějších předpisů, (dále jen „ZRS“)</w:t>
      </w:r>
    </w:p>
    <w:p w14:paraId="29FF366F" w14:textId="77777777" w:rsidR="00DC43CB" w:rsidRDefault="00DC43CB" w:rsidP="00DC43CB">
      <w:pPr>
        <w:pStyle w:val="Textbezslovn"/>
        <w:ind w:left="0"/>
        <w:rPr>
          <w:rFonts w:ascii="Verdana" w:hAnsi="Verdana"/>
          <w:b/>
        </w:rPr>
      </w:pPr>
    </w:p>
    <w:p w14:paraId="3ED80662" w14:textId="77777777" w:rsidR="00DC43CB" w:rsidRPr="006A30C3" w:rsidRDefault="00DC43CB" w:rsidP="00DC43CB">
      <w:pPr>
        <w:pStyle w:val="Textbezslovn"/>
        <w:ind w:left="0"/>
        <w:rPr>
          <w:rFonts w:ascii="Verdana" w:hAnsi="Verdana"/>
          <w:b/>
        </w:rPr>
      </w:pPr>
      <w:r w:rsidRPr="006A30C3">
        <w:rPr>
          <w:rFonts w:ascii="Verdana" w:hAnsi="Verdana"/>
          <w:b/>
        </w:rPr>
        <w:t>Čestné prohlášení</w:t>
      </w:r>
    </w:p>
    <w:p w14:paraId="0079B113" w14:textId="77777777" w:rsidR="00DC43CB" w:rsidRPr="006A30C3" w:rsidRDefault="00DC43CB" w:rsidP="00DC43CB">
      <w:pPr>
        <w:pStyle w:val="Textbezslovn"/>
        <w:ind w:left="0"/>
        <w:rPr>
          <w:rFonts w:ascii="Verdana" w:hAnsi="Verdana"/>
        </w:rPr>
      </w:pPr>
      <w:r w:rsidRPr="006A30C3">
        <w:rPr>
          <w:rFonts w:ascii="Verdana" w:hAnsi="Verdana"/>
        </w:rPr>
        <w:t>Obchodní firma / jméno a příjmení</w:t>
      </w:r>
      <w:r w:rsidRPr="006A30C3">
        <w:rPr>
          <w:rStyle w:val="Znakapoznpodarou"/>
          <w:rFonts w:ascii="Verdana" w:hAnsi="Verdana"/>
        </w:rPr>
        <w:footnoteReference w:id="19"/>
      </w:r>
      <w:r w:rsidRPr="006A30C3">
        <w:rPr>
          <w:rFonts w:ascii="Verdana" w:hAnsi="Verdana"/>
        </w:rPr>
        <w:t xml:space="preserve">  [</w:t>
      </w:r>
      <w:r w:rsidRPr="006A30C3">
        <w:rPr>
          <w:rFonts w:ascii="Verdana" w:hAnsi="Verdana"/>
          <w:b/>
          <w:highlight w:val="yellow"/>
        </w:rPr>
        <w:t>DOPLNÍ DODAVATEL</w:t>
      </w:r>
      <w:r w:rsidRPr="006A30C3">
        <w:rPr>
          <w:rFonts w:ascii="Verdana" w:hAnsi="Verdana"/>
        </w:rPr>
        <w:t>]</w:t>
      </w:r>
    </w:p>
    <w:p w14:paraId="578AE6B7" w14:textId="77777777" w:rsidR="00DC43CB" w:rsidRPr="006A30C3" w:rsidRDefault="00DC43CB" w:rsidP="00DC43CB">
      <w:pPr>
        <w:pStyle w:val="Textbezslovn"/>
        <w:ind w:left="0"/>
        <w:rPr>
          <w:rFonts w:ascii="Verdana" w:hAnsi="Verdana"/>
        </w:rPr>
      </w:pPr>
      <w:r w:rsidRPr="006A30C3">
        <w:rPr>
          <w:rFonts w:ascii="Verdana" w:hAnsi="Verdana"/>
        </w:rPr>
        <w:t>se sídlem [</w:t>
      </w:r>
      <w:r w:rsidRPr="006A30C3">
        <w:rPr>
          <w:rFonts w:ascii="Verdana" w:hAnsi="Verdana"/>
          <w:highlight w:val="yellow"/>
        </w:rPr>
        <w:t>DOPLNÍ DODAVATEL</w:t>
      </w:r>
      <w:r w:rsidRPr="006A30C3">
        <w:rPr>
          <w:rFonts w:ascii="Verdana" w:hAnsi="Verdana"/>
        </w:rPr>
        <w:t>]</w:t>
      </w:r>
    </w:p>
    <w:p w14:paraId="06C1D8E5" w14:textId="77777777" w:rsidR="00DC43CB" w:rsidRPr="006A30C3" w:rsidRDefault="00DC43CB" w:rsidP="00DC43CB">
      <w:pPr>
        <w:pStyle w:val="Textbezslovn"/>
        <w:ind w:left="0"/>
        <w:rPr>
          <w:rFonts w:ascii="Verdana" w:hAnsi="Verdana"/>
        </w:rPr>
      </w:pPr>
      <w:r w:rsidRPr="006A30C3">
        <w:rPr>
          <w:rFonts w:ascii="Verdana" w:hAnsi="Verdana"/>
        </w:rPr>
        <w:t>IČO: [</w:t>
      </w:r>
      <w:r w:rsidRPr="006A30C3">
        <w:rPr>
          <w:rFonts w:ascii="Verdana" w:hAnsi="Verdana"/>
          <w:highlight w:val="yellow"/>
        </w:rPr>
        <w:t>DOPLNÍ DODAVATEL</w:t>
      </w:r>
      <w:r w:rsidRPr="006A30C3">
        <w:rPr>
          <w:rFonts w:ascii="Verdana" w:hAnsi="Verdana"/>
        </w:rPr>
        <w:t>]</w:t>
      </w:r>
    </w:p>
    <w:p w14:paraId="55AA8309" w14:textId="77777777" w:rsidR="00DC43CB" w:rsidRPr="006A30C3" w:rsidRDefault="00DC43CB" w:rsidP="00DC43CB">
      <w:pPr>
        <w:pStyle w:val="Textbezslovn"/>
        <w:ind w:left="0"/>
        <w:rPr>
          <w:rFonts w:ascii="Verdana" w:hAnsi="Verdana"/>
        </w:rPr>
      </w:pPr>
      <w:r w:rsidRPr="006A30C3">
        <w:rPr>
          <w:rFonts w:ascii="Verdana" w:hAnsi="Verdana"/>
        </w:rPr>
        <w:t>společnost zapsaná v obchodním rejstříku vedeném [</w:t>
      </w:r>
      <w:r w:rsidRPr="006A30C3">
        <w:rPr>
          <w:rFonts w:ascii="Verdana" w:hAnsi="Verdana"/>
          <w:highlight w:val="yellow"/>
        </w:rPr>
        <w:t>DOPLNÍ DODAVATEL</w:t>
      </w:r>
      <w:r w:rsidRPr="006A30C3">
        <w:rPr>
          <w:rFonts w:ascii="Verdana" w:hAnsi="Verdana"/>
        </w:rPr>
        <w:t>],</w:t>
      </w:r>
    </w:p>
    <w:p w14:paraId="0971D2CE" w14:textId="77777777" w:rsidR="00DC43CB" w:rsidRPr="006A30C3" w:rsidRDefault="00DC43CB" w:rsidP="00DC43CB">
      <w:pPr>
        <w:pStyle w:val="Textbezslovn"/>
        <w:ind w:left="0"/>
        <w:rPr>
          <w:rFonts w:ascii="Verdana" w:hAnsi="Verdana"/>
        </w:rPr>
      </w:pPr>
      <w:r w:rsidRPr="006A30C3">
        <w:rPr>
          <w:rFonts w:ascii="Verdana" w:hAnsi="Verdana"/>
        </w:rPr>
        <w:t>spisová značka [</w:t>
      </w:r>
      <w:r w:rsidRPr="006A30C3">
        <w:rPr>
          <w:rFonts w:ascii="Verdana" w:hAnsi="Verdana"/>
          <w:highlight w:val="yellow"/>
        </w:rPr>
        <w:t>DOPLNÍ DODAVATEL</w:t>
      </w:r>
      <w:r w:rsidRPr="006A30C3">
        <w:rPr>
          <w:rFonts w:ascii="Verdana" w:hAnsi="Verdana"/>
        </w:rPr>
        <w:t>]</w:t>
      </w:r>
    </w:p>
    <w:p w14:paraId="6EB0D6D7" w14:textId="77777777" w:rsidR="00DC43CB" w:rsidRPr="006A30C3" w:rsidRDefault="00DC43CB" w:rsidP="00DC43CB">
      <w:pPr>
        <w:pStyle w:val="Textbezslovn"/>
        <w:ind w:left="0"/>
        <w:rPr>
          <w:rFonts w:ascii="Verdana" w:hAnsi="Verdana"/>
        </w:rPr>
      </w:pPr>
      <w:r w:rsidRPr="006A30C3">
        <w:rPr>
          <w:rFonts w:ascii="Verdana" w:hAnsi="Verdana"/>
        </w:rPr>
        <w:t>zastoupená [</w:t>
      </w:r>
      <w:r w:rsidRPr="006A30C3">
        <w:rPr>
          <w:rFonts w:ascii="Verdana" w:hAnsi="Verdana"/>
          <w:highlight w:val="yellow"/>
        </w:rPr>
        <w:t>DOPLNÍ DODAVATEL</w:t>
      </w:r>
      <w:r w:rsidRPr="006A30C3">
        <w:rPr>
          <w:rFonts w:ascii="Verdana" w:hAnsi="Verdana"/>
        </w:rPr>
        <w:t>]</w:t>
      </w:r>
    </w:p>
    <w:p w14:paraId="112EE42E" w14:textId="77777777" w:rsidR="00DC43CB" w:rsidRDefault="00DC43CB" w:rsidP="00DC43CB">
      <w:pPr>
        <w:spacing w:after="0" w:line="240" w:lineRule="auto"/>
        <w:jc w:val="both"/>
        <w:rPr>
          <w:rFonts w:eastAsia="Times New Roman" w:cs="Times New Roman"/>
          <w:lang w:eastAsia="cs-CZ"/>
        </w:rPr>
      </w:pPr>
    </w:p>
    <w:p w14:paraId="02ADF876" w14:textId="2EB534A5" w:rsidR="00DC43CB" w:rsidRPr="00DC43CB" w:rsidRDefault="00DC43CB" w:rsidP="00DC43CB">
      <w:pPr>
        <w:spacing w:line="240" w:lineRule="auto"/>
        <w:ind w:left="0"/>
        <w:jc w:val="both"/>
        <w:rPr>
          <w:rFonts w:eastAsia="Times New Roman" w:cs="Times New Roman"/>
          <w:lang w:eastAsia="cs-CZ"/>
        </w:rPr>
      </w:pPr>
      <w:r>
        <w:rPr>
          <w:rFonts w:eastAsia="Times New Roman" w:cs="Times New Roman"/>
          <w:lang w:eastAsia="cs-CZ"/>
        </w:rPr>
        <w:t xml:space="preserve">který podává </w:t>
      </w:r>
      <w:r w:rsidRPr="00DC43CB">
        <w:rPr>
          <w:rFonts w:eastAsia="Times New Roman" w:cs="Times New Roman"/>
          <w:lang w:eastAsia="cs-CZ"/>
        </w:rPr>
        <w:t>žádost o účast v řízení na zadání nadlimitní sektorové veřejné zakázky s názvem „</w:t>
      </w:r>
      <w:r w:rsidRPr="00DC43CB">
        <w:rPr>
          <w:rFonts w:eastAsia="Times New Roman" w:cs="Times New Roman"/>
          <w:b/>
          <w:lang w:eastAsia="cs-CZ"/>
        </w:rPr>
        <w:t xml:space="preserve">ETCS státní hranice Německo – Dolní Žleb – Kralupy n. </w:t>
      </w:r>
      <w:proofErr w:type="spellStart"/>
      <w:r w:rsidRPr="00DC43CB">
        <w:rPr>
          <w:rFonts w:eastAsia="Times New Roman" w:cs="Times New Roman"/>
          <w:b/>
          <w:lang w:eastAsia="cs-CZ"/>
        </w:rPr>
        <w:t>Vlt</w:t>
      </w:r>
      <w:proofErr w:type="spellEnd"/>
      <w:r w:rsidRPr="00DC43CB">
        <w:rPr>
          <w:rFonts w:eastAsia="Times New Roman" w:cs="Times New Roman"/>
          <w:b/>
          <w:lang w:eastAsia="cs-CZ"/>
        </w:rPr>
        <w:t>.“</w:t>
      </w:r>
      <w:r w:rsidRPr="00DC43CB">
        <w:rPr>
          <w:rFonts w:eastAsia="Times New Roman" w:cs="Times New Roman"/>
          <w:lang w:eastAsia="cs-CZ"/>
        </w:rPr>
        <w:t>,</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xml:space="preserve">, tímto čestně prohlašuje, že </w:t>
      </w:r>
      <w:r w:rsidRPr="00DC43CB">
        <w:rPr>
          <w:rFonts w:eastAsia="Calibri" w:cs="Times New Roman"/>
        </w:rPr>
        <w:t xml:space="preserve">dále uvedené údaje a další skutečnosti uvedené či jinak řádné označené ve smlouvě na plnění předmětu veřejné zakázky/rámcové dohodě, jež je součástí jeho nabídky (dále jen </w:t>
      </w:r>
      <w:r w:rsidRPr="00DC43CB">
        <w:rPr>
          <w:rFonts w:eastAsia="Calibri" w:cs="Times New Roman"/>
          <w:b/>
          <w:i/>
        </w:rPr>
        <w:t>„smlouva“</w:t>
      </w:r>
      <w:r w:rsidRPr="00DC43CB">
        <w:rPr>
          <w:rFonts w:eastAsia="Calibri" w:cs="Times New Roman"/>
        </w:rPr>
        <w:t>), považuje účastník za obchodní tajemství ve smyslu ustanovení § 504 zákona č. 89/2012 Sb., občanský zákoník, ve</w:t>
      </w:r>
      <w:r>
        <w:rPr>
          <w:rFonts w:eastAsia="Calibri" w:cs="Times New Roman"/>
        </w:rPr>
        <w:t> </w:t>
      </w:r>
      <w:r w:rsidRPr="00DC43CB">
        <w:rPr>
          <w:rFonts w:eastAsia="Calibri" w:cs="Times New Roman"/>
        </w:rPr>
        <w:t xml:space="preserve">znění pozdějších předpisů (dále jen </w:t>
      </w:r>
      <w:r w:rsidRPr="00DC43CB">
        <w:rPr>
          <w:rFonts w:eastAsia="Calibri" w:cs="Times New Roman"/>
          <w:b/>
          <w:i/>
        </w:rPr>
        <w:t>„obchodní tajemství“</w:t>
      </w:r>
      <w:r w:rsidRPr="00DC43CB">
        <w:rPr>
          <w:rFonts w:eastAsia="Calibri" w:cs="Times New Roman"/>
        </w:rPr>
        <w:t xml:space="preserve"> a </w:t>
      </w:r>
      <w:r w:rsidRPr="00DC43CB">
        <w:rPr>
          <w:rFonts w:eastAsia="Calibri" w:cs="Times New Roman"/>
          <w:b/>
          <w:i/>
        </w:rPr>
        <w:t>„občanský zákoník“</w:t>
      </w:r>
      <w:r w:rsidRPr="00DC43CB">
        <w:rPr>
          <w:rFonts w:eastAsia="Calibri" w:cs="Times New Roman"/>
        </w:rPr>
        <w:t xml:space="preserve">), nebo se jedná o jiné informace, které nemohou být v registru smluv uveřejněny na základě ustanovení § 3 odst. 1 ZRS: </w:t>
      </w:r>
    </w:p>
    <w:tbl>
      <w:tblPr>
        <w:tblW w:w="5000" w:type="pct"/>
        <w:tblLayout w:type="fixed"/>
        <w:tblLook w:val="0000" w:firstRow="0" w:lastRow="0" w:firstColumn="0" w:lastColumn="0" w:noHBand="0" w:noVBand="0"/>
      </w:tblPr>
      <w:tblGrid>
        <w:gridCol w:w="2780"/>
        <w:gridCol w:w="5906"/>
      </w:tblGrid>
      <w:tr w:rsidR="00DC43CB" w:rsidRPr="00DC43CB" w14:paraId="371A4DDA" w14:textId="77777777" w:rsidTr="0048515F">
        <w:trPr>
          <w:cantSplit/>
        </w:trPr>
        <w:tc>
          <w:tcPr>
            <w:tcW w:w="1600" w:type="pct"/>
            <w:tcBorders>
              <w:top w:val="single" w:sz="6" w:space="0" w:color="auto"/>
              <w:left w:val="single" w:sz="6" w:space="0" w:color="auto"/>
              <w:bottom w:val="single" w:sz="12" w:space="0" w:color="auto"/>
              <w:right w:val="single" w:sz="6" w:space="0" w:color="auto"/>
            </w:tcBorders>
          </w:tcPr>
          <w:p w14:paraId="67218355" w14:textId="77777777" w:rsidR="00DC43CB" w:rsidRPr="00DC43CB" w:rsidRDefault="00DC43CB" w:rsidP="0048515F">
            <w:pPr>
              <w:pStyle w:val="tabulka"/>
              <w:jc w:val="both"/>
              <w:rPr>
                <w:rFonts w:ascii="Verdana" w:hAnsi="Verdana" w:cs="Calibri"/>
                <w:b/>
                <w:bCs/>
                <w:sz w:val="18"/>
                <w:szCs w:val="18"/>
              </w:rPr>
            </w:pPr>
            <w:r w:rsidRPr="00DC43CB">
              <w:rPr>
                <w:rFonts w:ascii="Verdana" w:hAnsi="Verdana" w:cs="Calibri"/>
                <w:b/>
                <w:bCs/>
                <w:sz w:val="18"/>
                <w:szCs w:val="18"/>
              </w:rPr>
              <w:t xml:space="preserve">Obchodní tajemství či jiné informace dle § 3 </w:t>
            </w:r>
            <w:proofErr w:type="spellStart"/>
            <w:r w:rsidRPr="00DC43CB">
              <w:rPr>
                <w:rFonts w:ascii="Verdana" w:hAnsi="Verdana" w:cs="Calibri"/>
                <w:b/>
                <w:bCs/>
                <w:sz w:val="18"/>
                <w:szCs w:val="18"/>
              </w:rPr>
              <w:t>odst</w:t>
            </w:r>
            <w:proofErr w:type="spellEnd"/>
            <w:r w:rsidRPr="00DC43CB">
              <w:rPr>
                <w:rFonts w:ascii="Verdana" w:hAnsi="Verdana" w:cs="Calibri"/>
                <w:b/>
                <w:bCs/>
                <w:sz w:val="18"/>
                <w:szCs w:val="18"/>
              </w:rPr>
              <w:t>, 1 ZRS</w:t>
            </w:r>
          </w:p>
        </w:tc>
        <w:tc>
          <w:tcPr>
            <w:tcW w:w="3400" w:type="pct"/>
            <w:tcBorders>
              <w:top w:val="single" w:sz="6" w:space="0" w:color="auto"/>
              <w:bottom w:val="single" w:sz="12" w:space="0" w:color="auto"/>
              <w:right w:val="single" w:sz="6" w:space="0" w:color="auto"/>
            </w:tcBorders>
          </w:tcPr>
          <w:p w14:paraId="0BB84421" w14:textId="77777777" w:rsidR="00DC43CB" w:rsidRPr="00DC43CB" w:rsidRDefault="00DC43CB" w:rsidP="0048515F">
            <w:pPr>
              <w:pStyle w:val="tabulka"/>
              <w:jc w:val="both"/>
              <w:rPr>
                <w:rFonts w:ascii="Verdana" w:hAnsi="Verdana" w:cs="Calibri"/>
                <w:sz w:val="18"/>
                <w:szCs w:val="18"/>
              </w:rPr>
            </w:pPr>
            <w:r w:rsidRPr="00DC43CB">
              <w:rPr>
                <w:rFonts w:ascii="Verdana" w:hAnsi="Verdana" w:cs="Calibri"/>
                <w:b/>
                <w:bCs/>
                <w:sz w:val="18"/>
                <w:szCs w:val="18"/>
              </w:rPr>
              <w:t>Umístění ve smlouvě či jejích přílohách</w:t>
            </w:r>
          </w:p>
        </w:tc>
      </w:tr>
      <w:tr w:rsidR="00DC43CB" w:rsidRPr="00DC43CB" w14:paraId="5176637F" w14:textId="77777777" w:rsidTr="0048515F">
        <w:trPr>
          <w:cantSplit/>
        </w:trPr>
        <w:tc>
          <w:tcPr>
            <w:tcW w:w="1600" w:type="pct"/>
            <w:tcBorders>
              <w:left w:val="single" w:sz="6" w:space="0" w:color="auto"/>
              <w:bottom w:val="single" w:sz="6" w:space="0" w:color="auto"/>
              <w:right w:val="single" w:sz="6" w:space="0" w:color="auto"/>
            </w:tcBorders>
          </w:tcPr>
          <w:p w14:paraId="07296FF4" w14:textId="77777777" w:rsidR="00DC43CB" w:rsidRPr="00DC43CB" w:rsidRDefault="00DC43CB" w:rsidP="0048515F">
            <w:pPr>
              <w:jc w:val="both"/>
              <w:rPr>
                <w:rFonts w:cs="Calibri"/>
              </w:rPr>
            </w:pPr>
            <w:r w:rsidRPr="00DC43CB">
              <w:rPr>
                <w:rFonts w:cs="Calibri"/>
              </w:rPr>
              <w:t xml:space="preserve"> </w:t>
            </w:r>
            <w:sdt>
              <w:sdtPr>
                <w:rPr>
                  <w:rFonts w:cs="Calibri"/>
                </w:rPr>
                <w:alias w:val="Vyberte jednu z variant"/>
                <w:tag w:val="Vyberte jednu z variant"/>
                <w:id w:val="2062977900"/>
                <w:placeholder>
                  <w:docPart w:val="8393767D5212435895E5FACAD1101773"/>
                </w:placeholder>
                <w:showingPlcHdr/>
                <w:dropDownList>
                  <w:listItem w:value="Zvolte položku."/>
                  <w:listItem w:displayText="Obchodní tajemství" w:value="Obchodní tajemství"/>
                  <w:listItem w:displayText="Jiné informace dle § 3 odst. 1 ZRS" w:value="Jiné informace dle § 3 odst. 1 ZRS"/>
                </w:dropDownList>
              </w:sdtPr>
              <w:sdtContent>
                <w:r w:rsidRPr="00DC43CB">
                  <w:rPr>
                    <w:rStyle w:val="Zstupntext"/>
                  </w:rPr>
                  <w:t>Zvolte položku.</w:t>
                </w:r>
              </w:sdtContent>
            </w:sdt>
          </w:p>
        </w:tc>
        <w:sdt>
          <w:sdtPr>
            <w:id w:val="-1776780806"/>
            <w:placeholder>
              <w:docPart w:val="AD088C1520E1492497F935CF1CB2D8D4"/>
            </w:placeholder>
            <w:showingPlcHdr/>
          </w:sdtPr>
          <w:sdtContent>
            <w:tc>
              <w:tcPr>
                <w:tcW w:w="3400" w:type="pct"/>
                <w:tcBorders>
                  <w:bottom w:val="single" w:sz="6" w:space="0" w:color="auto"/>
                  <w:right w:val="single" w:sz="6" w:space="0" w:color="auto"/>
                </w:tcBorders>
              </w:tcPr>
              <w:p w14:paraId="5BB88941" w14:textId="77777777" w:rsidR="00DC43CB" w:rsidRPr="00DC43CB" w:rsidRDefault="00DC43CB" w:rsidP="0048515F">
                <w:pPr>
                  <w:jc w:val="both"/>
                  <w:rPr>
                    <w:rFonts w:cs="Calibri"/>
                  </w:rPr>
                </w:pPr>
                <w:r w:rsidRPr="00DC43CB">
                  <w:rPr>
                    <w:rStyle w:val="Zstupntext"/>
                  </w:rPr>
                  <w:t>Klikněte sem a zadejte text, např. „</w:t>
                </w:r>
                <w:r w:rsidRPr="00DC43CB">
                  <w:rPr>
                    <w:rStyle w:val="Zstupntext"/>
                    <w:b/>
                  </w:rPr>
                  <w:t>Čl. 6 odst. 6.1  smlouvy.“</w:t>
                </w:r>
              </w:p>
            </w:tc>
          </w:sdtContent>
        </w:sdt>
      </w:tr>
      <w:tr w:rsidR="00DC43CB" w:rsidRPr="00DC43CB" w14:paraId="3F591CED"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45D3D3A8" w14:textId="77777777" w:rsidR="00DC43CB" w:rsidRPr="00DC43CB" w:rsidRDefault="00DC43CB" w:rsidP="0048515F">
            <w:pPr>
              <w:jc w:val="both"/>
              <w:rPr>
                <w:rFonts w:cs="Calibri"/>
              </w:rPr>
            </w:pPr>
          </w:p>
        </w:tc>
        <w:sdt>
          <w:sdtPr>
            <w:id w:val="1310978252"/>
            <w:placeholder>
              <w:docPart w:val="A02CED5D2AD344BCA2D228FE7B9DE17F"/>
            </w:placeholder>
            <w:showingPlcHdr/>
          </w:sdtPr>
          <w:sdtContent>
            <w:tc>
              <w:tcPr>
                <w:tcW w:w="3400" w:type="pct"/>
                <w:tcBorders>
                  <w:top w:val="single" w:sz="6" w:space="0" w:color="auto"/>
                  <w:bottom w:val="single" w:sz="6" w:space="0" w:color="auto"/>
                  <w:right w:val="single" w:sz="6" w:space="0" w:color="auto"/>
                </w:tcBorders>
              </w:tcPr>
              <w:p w14:paraId="6A6BA9AC" w14:textId="77777777" w:rsidR="00DC43CB" w:rsidRPr="00DC43CB" w:rsidRDefault="00DC43CB" w:rsidP="0048515F">
                <w:pPr>
                  <w:jc w:val="both"/>
                  <w:rPr>
                    <w:rFonts w:cs="Calibri"/>
                  </w:rPr>
                </w:pPr>
                <w:r w:rsidRPr="00DC43CB">
                  <w:rPr>
                    <w:rStyle w:val="Zstupntext"/>
                  </w:rPr>
                  <w:t>Klikněte sem a zadejte text.</w:t>
                </w:r>
              </w:p>
            </w:tc>
          </w:sdtContent>
        </w:sdt>
      </w:tr>
      <w:tr w:rsidR="00DC43CB" w:rsidRPr="00DC43CB" w14:paraId="7562DE17" w14:textId="77777777" w:rsidTr="0048515F">
        <w:trPr>
          <w:cantSplit/>
        </w:trPr>
        <w:tc>
          <w:tcPr>
            <w:tcW w:w="1600" w:type="pct"/>
            <w:tcBorders>
              <w:top w:val="single" w:sz="6" w:space="0" w:color="auto"/>
              <w:left w:val="single" w:sz="6" w:space="0" w:color="auto"/>
              <w:bottom w:val="single" w:sz="6" w:space="0" w:color="auto"/>
              <w:right w:val="single" w:sz="6" w:space="0" w:color="auto"/>
            </w:tcBorders>
          </w:tcPr>
          <w:p w14:paraId="58B78A16" w14:textId="77777777" w:rsidR="00DC43CB" w:rsidRPr="00DC43CB" w:rsidRDefault="00DC43CB" w:rsidP="0048515F">
            <w:pPr>
              <w:jc w:val="both"/>
              <w:rPr>
                <w:rFonts w:cs="Calibri"/>
              </w:rPr>
            </w:pPr>
          </w:p>
        </w:tc>
        <w:sdt>
          <w:sdtPr>
            <w:id w:val="87273182"/>
            <w:placeholder>
              <w:docPart w:val="D304D6EB8E3C420A9B20B6D52544FB05"/>
            </w:placeholder>
            <w:showingPlcHdr/>
          </w:sdtPr>
          <w:sdtContent>
            <w:tc>
              <w:tcPr>
                <w:tcW w:w="3400" w:type="pct"/>
                <w:tcBorders>
                  <w:top w:val="single" w:sz="6" w:space="0" w:color="auto"/>
                  <w:bottom w:val="single" w:sz="6" w:space="0" w:color="auto"/>
                  <w:right w:val="single" w:sz="6" w:space="0" w:color="auto"/>
                </w:tcBorders>
              </w:tcPr>
              <w:p w14:paraId="14394D9B" w14:textId="77777777" w:rsidR="00DC43CB" w:rsidRPr="00DC43CB" w:rsidRDefault="00DC43CB" w:rsidP="0048515F">
                <w:pPr>
                  <w:jc w:val="both"/>
                  <w:rPr>
                    <w:rFonts w:cs="Calibri"/>
                  </w:rPr>
                </w:pPr>
                <w:r w:rsidRPr="00DC43CB">
                  <w:rPr>
                    <w:rStyle w:val="Zstupntext"/>
                  </w:rPr>
                  <w:t>Klikněte sem a zadejte text.</w:t>
                </w:r>
              </w:p>
            </w:tc>
          </w:sdtContent>
        </w:sdt>
      </w:tr>
    </w:tbl>
    <w:p w14:paraId="6CEF0DB1" w14:textId="77777777" w:rsidR="00DC43CB" w:rsidRPr="00DC43CB" w:rsidRDefault="00DC43CB" w:rsidP="00DC43CB">
      <w:pPr>
        <w:spacing w:line="240" w:lineRule="auto"/>
        <w:jc w:val="both"/>
        <w:rPr>
          <w:rFonts w:eastAsia="Calibri" w:cs="Times New Roman"/>
        </w:rPr>
      </w:pPr>
      <w:r w:rsidRPr="00DC43CB">
        <w:rPr>
          <w:rFonts w:eastAsia="Calibri" w:cs="Times New Roman"/>
        </w:rPr>
        <w:t xml:space="preserve"> </w:t>
      </w:r>
    </w:p>
    <w:p w14:paraId="29ED2A86" w14:textId="24E41776" w:rsidR="00DC43CB" w:rsidRPr="00DC43CB" w:rsidRDefault="00DC43CB" w:rsidP="00DC43CB">
      <w:pPr>
        <w:spacing w:line="240" w:lineRule="auto"/>
        <w:ind w:left="0"/>
        <w:jc w:val="both"/>
        <w:rPr>
          <w:rFonts w:eastAsia="Calibri" w:cs="Times New Roman"/>
        </w:rPr>
      </w:pPr>
      <w:r w:rsidRPr="00DC43CB">
        <w:rPr>
          <w:rFonts w:eastAsia="Calibri" w:cs="Times New Roman"/>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 xml:space="preserve">nebo účastníka. </w:t>
      </w:r>
    </w:p>
    <w:p w14:paraId="0A852DD3" w14:textId="2FB48A3C" w:rsidR="00DC43CB" w:rsidRPr="00DC43CB" w:rsidRDefault="00DC43CB" w:rsidP="00DC43CB">
      <w:pPr>
        <w:spacing w:line="240" w:lineRule="auto"/>
        <w:ind w:left="0"/>
        <w:jc w:val="both"/>
        <w:rPr>
          <w:rFonts w:eastAsia="Times New Roman" w:cs="Times New Roman"/>
          <w:lang w:eastAsia="cs-CZ"/>
        </w:rPr>
      </w:pPr>
      <w:r w:rsidRPr="00DC43CB">
        <w:rPr>
          <w:rFonts w:eastAsia="Calibri" w:cs="Times New Roman"/>
        </w:rPr>
        <w:lastRenderedPageBreak/>
        <w:t xml:space="preserve">Účastník tímto čestně prohlašuje, že neprodleně písemně sdělí </w:t>
      </w:r>
      <w:r w:rsidR="00DB171D">
        <w:rPr>
          <w:rFonts w:eastAsia="Calibri" w:cs="Times New Roman"/>
        </w:rPr>
        <w:t>Z</w:t>
      </w:r>
      <w:r w:rsidR="00DB171D" w:rsidRPr="00DC43CB">
        <w:rPr>
          <w:rFonts w:eastAsia="Calibri" w:cs="Times New Roman"/>
        </w:rPr>
        <w:t xml:space="preserve">adavateli </w:t>
      </w:r>
      <w:r w:rsidRPr="00DC43CB">
        <w:rPr>
          <w:rFonts w:eastAsia="Calibri" w:cs="Times New Roman"/>
        </w:rPr>
        <w:t>skutečnost, že takto označené informace přestaly naplňovat znaky obchodního tajemství.</w:t>
      </w:r>
    </w:p>
    <w:p w14:paraId="323BB4A5" w14:textId="3937C428" w:rsidR="00DC43CB" w:rsidRPr="00DC43CB" w:rsidRDefault="00DC43CB" w:rsidP="00DC43CB">
      <w:pPr>
        <w:spacing w:line="240" w:lineRule="auto"/>
        <w:ind w:left="0"/>
        <w:jc w:val="both"/>
        <w:rPr>
          <w:rFonts w:eastAsia="Calibri" w:cs="Times New Roman"/>
        </w:rPr>
      </w:pPr>
      <w:r w:rsidRPr="00DC43CB">
        <w:rPr>
          <w:rFonts w:eastAsia="Calibri" w:cs="Times New Roman"/>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 Účastník dále čestně prohlašuje, že nese veškerou odpovědnost v případě, že část obsahu smlouvy, která obsahuje informace označené účastníkem jako informace ve smyslu § 3 odst. 1 ZRS a která v důsledku toho bude pro účely uveřejnění smlouvy v registru smluv znečitelněna, pokud by smlouva v důsledku takového označení byla uveřejněna způsobem odporujícím ZRS, a</w:t>
      </w:r>
      <w:r>
        <w:rPr>
          <w:rFonts w:eastAsia="Calibri" w:cs="Times New Roman"/>
        </w:rPr>
        <w:t> </w:t>
      </w:r>
      <w:r w:rsidRPr="00DC43CB">
        <w:rPr>
          <w:rFonts w:eastAsia="Calibri" w:cs="Times New Roman"/>
        </w:rPr>
        <w:t xml:space="preserve">to bez ohledu na to, zda byla smlouva uveřejněna prostřednictvím registru smluv ze strany </w:t>
      </w:r>
      <w:r w:rsidR="00DB171D">
        <w:rPr>
          <w:rFonts w:eastAsia="Calibri" w:cs="Times New Roman"/>
        </w:rPr>
        <w:t>Z</w:t>
      </w:r>
      <w:r w:rsidR="00DB171D" w:rsidRPr="00DC43CB">
        <w:rPr>
          <w:rFonts w:eastAsia="Calibri" w:cs="Times New Roman"/>
        </w:rPr>
        <w:t xml:space="preserve">adavatele </w:t>
      </w:r>
      <w:r w:rsidRPr="00DC43CB">
        <w:rPr>
          <w:rFonts w:eastAsia="Calibri" w:cs="Times New Roman"/>
        </w:rPr>
        <w:t>nebo účastníka.</w:t>
      </w:r>
    </w:p>
    <w:p w14:paraId="378DF23D" w14:textId="77777777" w:rsidR="00DC43CB" w:rsidRPr="00DC43CB" w:rsidRDefault="00DC43CB" w:rsidP="00DC43CB">
      <w:pPr>
        <w:tabs>
          <w:tab w:val="num" w:pos="360"/>
        </w:tabs>
        <w:spacing w:after="0" w:line="240" w:lineRule="auto"/>
        <w:ind w:left="0"/>
        <w:rPr>
          <w:rFonts w:eastAsia="Times New Roman" w:cs="Times New Roman"/>
          <w:lang w:eastAsia="cs-CZ"/>
        </w:rPr>
      </w:pPr>
    </w:p>
    <w:p w14:paraId="5B92CEE6" w14:textId="4FA1B78D" w:rsidR="00DC43CB" w:rsidRPr="00DC43CB" w:rsidRDefault="00DC43CB" w:rsidP="00D92484">
      <w:pPr>
        <w:ind w:left="0"/>
        <w:rPr>
          <w:lang w:eastAsia="cs-CZ"/>
        </w:rPr>
      </w:pPr>
      <w:r w:rsidRPr="00DC43CB">
        <w:rPr>
          <w:lang w:eastAsia="cs-CZ"/>
        </w:rPr>
        <w:t>V …………………… dne ………………………</w:t>
      </w:r>
    </w:p>
    <w:p w14:paraId="2A1824FF" w14:textId="6C59640E" w:rsidR="000E0515" w:rsidRDefault="000E0515">
      <w:pPr>
        <w:spacing w:before="0" w:after="200"/>
        <w:ind w:left="0"/>
        <w:rPr>
          <w:rFonts w:eastAsia="Times New Roman" w:cs="Times New Roman"/>
          <w:lang w:eastAsia="cs-CZ"/>
        </w:rPr>
      </w:pPr>
      <w:r>
        <w:rPr>
          <w:rFonts w:eastAsia="Times New Roman" w:cs="Times New Roman"/>
          <w:lang w:eastAsia="cs-CZ"/>
        </w:rPr>
        <w:br w:type="page"/>
      </w:r>
    </w:p>
    <w:p w14:paraId="5A841F3F" w14:textId="00A5F5AF" w:rsidR="000E0515" w:rsidRPr="006A30C3" w:rsidRDefault="000E0515" w:rsidP="000E0515">
      <w:pPr>
        <w:pStyle w:val="Nadpisbezsl1-1"/>
        <w:spacing w:before="0" w:after="0" w:line="240" w:lineRule="auto"/>
        <w:rPr>
          <w:rFonts w:ascii="Verdana" w:hAnsi="Verdana"/>
        </w:rPr>
      </w:pPr>
      <w:r w:rsidRPr="006A30C3">
        <w:rPr>
          <w:rFonts w:ascii="Verdana" w:hAnsi="Verdana"/>
        </w:rPr>
        <w:lastRenderedPageBreak/>
        <w:t>Příloha č. 1</w:t>
      </w:r>
      <w:r>
        <w:rPr>
          <w:rFonts w:ascii="Verdana" w:hAnsi="Verdana"/>
        </w:rPr>
        <w:t>9</w:t>
      </w:r>
    </w:p>
    <w:p w14:paraId="3C606EB6" w14:textId="4F48C38F" w:rsidR="00DC43CB" w:rsidRPr="000E0515" w:rsidRDefault="000E0515" w:rsidP="000E0515">
      <w:pPr>
        <w:tabs>
          <w:tab w:val="right" w:pos="9063"/>
        </w:tabs>
        <w:spacing w:before="0" w:after="0" w:line="240" w:lineRule="auto"/>
        <w:ind w:left="0" w:right="7"/>
        <w:rPr>
          <w:rFonts w:eastAsia="Times New Roman" w:cs="Times New Roman"/>
          <w:b/>
          <w:bCs/>
          <w:sz w:val="20"/>
          <w:szCs w:val="24"/>
          <w:lang w:eastAsia="cs-CZ"/>
        </w:rPr>
      </w:pPr>
      <w:r w:rsidRPr="000E0515">
        <w:rPr>
          <w:b/>
          <w:bCs/>
          <w:sz w:val="20"/>
          <w:szCs w:val="24"/>
          <w:lang w:eastAsia="cs-CZ"/>
        </w:rPr>
        <w:t>Minimální technické podmínky</w:t>
      </w:r>
    </w:p>
    <w:p w14:paraId="7B502380" w14:textId="18C5C666" w:rsidR="00DC43CB" w:rsidRDefault="00DC43CB" w:rsidP="000E0515">
      <w:pPr>
        <w:tabs>
          <w:tab w:val="right" w:pos="9063"/>
        </w:tabs>
        <w:spacing w:before="0" w:after="0" w:line="240" w:lineRule="auto"/>
        <w:ind w:left="0" w:right="7"/>
        <w:rPr>
          <w:rFonts w:eastAsia="Times New Roman" w:cs="Times New Roman"/>
          <w:szCs w:val="18"/>
          <w:lang w:eastAsia="cs-CZ"/>
        </w:rPr>
      </w:pPr>
    </w:p>
    <w:p w14:paraId="76590401"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p w14:paraId="4FDEE2B4"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Staniční, traťové a přejezdové zabezpečovací zařízení</w:t>
      </w:r>
    </w:p>
    <w:p w14:paraId="34ABF65F" w14:textId="77777777" w:rsidR="000E0515" w:rsidRPr="000E0515" w:rsidRDefault="000E0515" w:rsidP="000E0515">
      <w:pPr>
        <w:pStyle w:val="Odstavecseseznamem"/>
        <w:spacing w:before="0" w:after="0" w:line="240" w:lineRule="auto"/>
        <w:rPr>
          <w:b/>
          <w:szCs w:val="18"/>
        </w:rPr>
      </w:pPr>
    </w:p>
    <w:p w14:paraId="44177254"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Požaduje se dodávka kompletního systému zabezpečení konvenční železniční tratě pro aktuální nejvyšší traťovou rychlost až 160 km/h s možností výhledového zavedení traťové rychlostí až 200 km/h.</w:t>
      </w:r>
    </w:p>
    <w:p w14:paraId="5289D5DC" w14:textId="7AE6CC19"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dodávaného systému zabezpečení musí být také zřízení nezbytných vazeb na</w:t>
      </w:r>
      <w:r>
        <w:rPr>
          <w:rFonts w:eastAsia="Verdana" w:cs="Verdana"/>
          <w:sz w:val="18"/>
          <w:szCs w:val="18"/>
        </w:rPr>
        <w:t> </w:t>
      </w:r>
      <w:r w:rsidRPr="000E0515">
        <w:rPr>
          <w:rFonts w:eastAsia="Verdana" w:cs="Verdana"/>
          <w:sz w:val="18"/>
          <w:szCs w:val="18"/>
        </w:rPr>
        <w:t>zabezpečovací zařízení navazujících úseků.</w:t>
      </w:r>
    </w:p>
    <w:p w14:paraId="0CDE2E7E" w14:textId="77777777"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Součástí dodávky musí být systém dálkového ovládání zabezpečovacího zařízení včetně vybavení příslušného sálu na CDP Praha.</w:t>
      </w:r>
    </w:p>
    <w:p w14:paraId="1C93CB37" w14:textId="21426A78" w:rsidR="000E0515" w:rsidRPr="000E0515" w:rsidRDefault="000E0515" w:rsidP="000E0515">
      <w:pPr>
        <w:pStyle w:val="Bezmezer"/>
        <w:numPr>
          <w:ilvl w:val="0"/>
          <w:numId w:val="44"/>
        </w:numPr>
        <w:ind w:left="1134" w:hanging="425"/>
        <w:jc w:val="both"/>
        <w:rPr>
          <w:rFonts w:eastAsia="Verdana" w:cs="Verdana"/>
          <w:sz w:val="18"/>
          <w:szCs w:val="18"/>
        </w:rPr>
      </w:pPr>
      <w:r w:rsidRPr="000E0515">
        <w:rPr>
          <w:rFonts w:eastAsia="Verdana" w:cs="Verdana"/>
          <w:sz w:val="18"/>
          <w:szCs w:val="18"/>
        </w:rPr>
        <w:t>Dodaný systém zabezpečení 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p>
    <w:p w14:paraId="6CE7B5D9" w14:textId="4FFB891B" w:rsidR="000E0515" w:rsidRDefault="000E0515" w:rsidP="000E0515">
      <w:pPr>
        <w:spacing w:before="0" w:after="0" w:line="240" w:lineRule="auto"/>
        <w:rPr>
          <w:b/>
          <w:bCs/>
          <w:szCs w:val="18"/>
        </w:rPr>
      </w:pPr>
    </w:p>
    <w:p w14:paraId="7FC7BCA0" w14:textId="77777777" w:rsidR="000E0515" w:rsidRPr="000E0515" w:rsidRDefault="000E0515" w:rsidP="000E0515">
      <w:pPr>
        <w:spacing w:before="0" w:after="0" w:line="240" w:lineRule="auto"/>
        <w:rPr>
          <w:b/>
          <w:bCs/>
          <w:szCs w:val="18"/>
        </w:rPr>
      </w:pPr>
    </w:p>
    <w:p w14:paraId="103840DE"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Sdělovací zařízení</w:t>
      </w:r>
    </w:p>
    <w:p w14:paraId="591D4203" w14:textId="77777777" w:rsidR="000E0515" w:rsidRPr="000E0515" w:rsidRDefault="000E0515" w:rsidP="000E0515">
      <w:pPr>
        <w:pStyle w:val="Odstavecseseznamem"/>
        <w:spacing w:before="0" w:after="0" w:line="240" w:lineRule="auto"/>
        <w:rPr>
          <w:b/>
          <w:bCs/>
          <w:szCs w:val="18"/>
        </w:rPr>
      </w:pPr>
    </w:p>
    <w:p w14:paraId="3C63D791" w14:textId="70159F10"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Výstavba optické kabelizace dle principů TS 1/2022-SZ.</w:t>
      </w:r>
    </w:p>
    <w:p w14:paraId="5D51AEFD" w14:textId="644C9841"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Součástí dodávky musí být dodání komunikačních prostředků pro řízení </w:t>
      </w:r>
      <w:r>
        <w:rPr>
          <w:rFonts w:eastAsia="Verdana" w:cs="Verdana"/>
          <w:sz w:val="18"/>
          <w:szCs w:val="18"/>
        </w:rPr>
        <w:t>železniční dopravní cesty</w:t>
      </w:r>
      <w:r w:rsidRPr="000E0515">
        <w:rPr>
          <w:rFonts w:eastAsia="Verdana" w:cs="Verdana"/>
          <w:sz w:val="18"/>
          <w:szCs w:val="18"/>
        </w:rPr>
        <w:t>.</w:t>
      </w:r>
    </w:p>
    <w:p w14:paraId="21B30D88" w14:textId="029C755C"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Dodávané routery a switche musí být připojitelné na současné dohledové a</w:t>
      </w:r>
      <w:r>
        <w:rPr>
          <w:rFonts w:eastAsia="Verdana" w:cs="Verdana"/>
          <w:sz w:val="18"/>
          <w:szCs w:val="18"/>
        </w:rPr>
        <w:t> </w:t>
      </w:r>
      <w:r w:rsidRPr="000E0515">
        <w:rPr>
          <w:rFonts w:eastAsia="Verdana" w:cs="Verdana"/>
          <w:sz w:val="18"/>
          <w:szCs w:val="18"/>
        </w:rPr>
        <w:t>konfigurační pracoviště.</w:t>
      </w:r>
    </w:p>
    <w:p w14:paraId="6D1AEA47" w14:textId="093242A9"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 xml:space="preserve">Veškeré dodávané technologie musí být připojitelné do dálkové diagnostiky technologických systémů </w:t>
      </w:r>
      <w:r>
        <w:rPr>
          <w:rFonts w:eastAsia="Verdana" w:cs="Verdana"/>
          <w:sz w:val="18"/>
          <w:szCs w:val="18"/>
        </w:rPr>
        <w:t>železniční dopravní cesty</w:t>
      </w:r>
      <w:r w:rsidRPr="000E0515">
        <w:rPr>
          <w:rFonts w:eastAsia="Verdana" w:cs="Verdana"/>
          <w:sz w:val="18"/>
          <w:szCs w:val="18"/>
        </w:rPr>
        <w:t>.</w:t>
      </w:r>
    </w:p>
    <w:p w14:paraId="3C9A97C2" w14:textId="20147084" w:rsidR="000E0515" w:rsidRPr="000E0515" w:rsidRDefault="000E0515" w:rsidP="000E0515">
      <w:pPr>
        <w:pStyle w:val="Bezmezer"/>
        <w:numPr>
          <w:ilvl w:val="0"/>
          <w:numId w:val="46"/>
        </w:numPr>
        <w:ind w:left="1134" w:hanging="425"/>
        <w:jc w:val="both"/>
        <w:rPr>
          <w:rFonts w:eastAsia="Verdana" w:cs="Verdana"/>
          <w:sz w:val="18"/>
          <w:szCs w:val="18"/>
        </w:rPr>
      </w:pPr>
      <w:r w:rsidRPr="000E0515">
        <w:rPr>
          <w:rFonts w:eastAsia="Verdana" w:cs="Verdana"/>
          <w:sz w:val="18"/>
          <w:szCs w:val="18"/>
        </w:rPr>
        <w:t>Dodané systémy musí respektovat požadavky českých právních předpisů</w:t>
      </w:r>
      <w:r>
        <w:rPr>
          <w:rFonts w:eastAsia="Verdana" w:cs="Verdana"/>
          <w:sz w:val="18"/>
          <w:szCs w:val="18"/>
        </w:rPr>
        <w:t xml:space="preserve"> a</w:t>
      </w:r>
      <w:r w:rsidRPr="000E0515">
        <w:rPr>
          <w:rFonts w:eastAsia="Verdana" w:cs="Verdana"/>
          <w:sz w:val="18"/>
          <w:szCs w:val="18"/>
        </w:rPr>
        <w:t xml:space="preserve"> 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w:t>
      </w:r>
      <w:r>
        <w:rPr>
          <w:rFonts w:eastAsia="Verdana" w:cs="Verdana"/>
          <w:sz w:val="18"/>
          <w:szCs w:val="18"/>
        </w:rPr>
        <w:t xml:space="preserve">a dále požadavky </w:t>
      </w:r>
      <w:r w:rsidRPr="000E0515">
        <w:rPr>
          <w:rFonts w:eastAsia="Verdana" w:cs="Verdana"/>
          <w:sz w:val="18"/>
          <w:szCs w:val="18"/>
        </w:rPr>
        <w:t>závazných norem a technických dokumentů, jejichž plnění je</w:t>
      </w:r>
      <w:r>
        <w:rPr>
          <w:rFonts w:eastAsia="Verdana" w:cs="Verdana"/>
          <w:sz w:val="18"/>
          <w:szCs w:val="18"/>
        </w:rPr>
        <w:t> </w:t>
      </w:r>
      <w:r w:rsidRPr="000E0515">
        <w:rPr>
          <w:rFonts w:eastAsia="Verdana" w:cs="Verdana"/>
          <w:sz w:val="18"/>
          <w:szCs w:val="18"/>
        </w:rPr>
        <w:t>vyžadováno právními předpisy.</w:t>
      </w:r>
    </w:p>
    <w:p w14:paraId="11BCD1F5" w14:textId="77777777" w:rsidR="000E0515" w:rsidRPr="000E0515" w:rsidRDefault="000E0515" w:rsidP="000E0515">
      <w:pPr>
        <w:pStyle w:val="Bezmezer"/>
        <w:rPr>
          <w:sz w:val="18"/>
          <w:szCs w:val="18"/>
        </w:rPr>
      </w:pPr>
    </w:p>
    <w:p w14:paraId="13CF6DBD" w14:textId="77777777" w:rsidR="000E0515" w:rsidRPr="000E0515" w:rsidRDefault="000E0515" w:rsidP="000E0515">
      <w:pPr>
        <w:spacing w:before="0" w:after="0" w:line="240" w:lineRule="auto"/>
        <w:rPr>
          <w:b/>
          <w:szCs w:val="18"/>
        </w:rPr>
      </w:pPr>
    </w:p>
    <w:p w14:paraId="17B194F3" w14:textId="77777777" w:rsidR="000E0515" w:rsidRPr="000E0515" w:rsidRDefault="000E0515" w:rsidP="000E0515">
      <w:pPr>
        <w:pStyle w:val="Odstavecseseznamem"/>
        <w:numPr>
          <w:ilvl w:val="0"/>
          <w:numId w:val="45"/>
        </w:numPr>
        <w:spacing w:before="0" w:after="0" w:line="240" w:lineRule="auto"/>
        <w:ind w:left="426" w:hanging="426"/>
        <w:rPr>
          <w:b/>
          <w:szCs w:val="18"/>
        </w:rPr>
      </w:pPr>
      <w:r w:rsidRPr="000E0515">
        <w:rPr>
          <w:b/>
          <w:bCs/>
          <w:szCs w:val="18"/>
        </w:rPr>
        <w:t>ETCS</w:t>
      </w:r>
    </w:p>
    <w:p w14:paraId="12ABE4FA" w14:textId="77777777" w:rsidR="000E0515" w:rsidRPr="000E0515" w:rsidRDefault="000E0515" w:rsidP="000E0515">
      <w:pPr>
        <w:pStyle w:val="Odstavecseseznamem"/>
        <w:spacing w:before="0" w:after="0" w:line="240" w:lineRule="auto"/>
        <w:rPr>
          <w:b/>
          <w:szCs w:val="18"/>
        </w:rPr>
      </w:pPr>
    </w:p>
    <w:p w14:paraId="677C1539" w14:textId="698A2A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N</w:t>
      </w:r>
      <w:r w:rsidRPr="000E0515">
        <w:rPr>
          <w:sz w:val="18"/>
          <w:szCs w:val="18"/>
        </w:rPr>
        <w:t xml:space="preserve">ávrh traťové části ETCS </w:t>
      </w:r>
      <w:r w:rsidRPr="000E0515">
        <w:rPr>
          <w:rFonts w:eastAsia="Verdana" w:cs="Verdana"/>
          <w:sz w:val="18"/>
          <w:szCs w:val="18"/>
        </w:rPr>
        <w:t>musí respektovat požadavky českých právních předpisů a</w:t>
      </w:r>
      <w:r>
        <w:rPr>
          <w:rFonts w:eastAsia="Verdana" w:cs="Verdana"/>
          <w:sz w:val="18"/>
          <w:szCs w:val="18"/>
        </w:rPr>
        <w:t> </w:t>
      </w:r>
      <w:r w:rsidRPr="000E0515">
        <w:rPr>
          <w:rFonts w:eastAsia="Verdana" w:cs="Verdana"/>
          <w:sz w:val="18"/>
          <w:szCs w:val="18"/>
        </w:rPr>
        <w:t>právní</w:t>
      </w:r>
      <w:r>
        <w:rPr>
          <w:rFonts w:eastAsia="Verdana" w:cs="Verdana"/>
          <w:sz w:val="18"/>
          <w:szCs w:val="18"/>
        </w:rPr>
        <w:t>ch</w:t>
      </w:r>
      <w:r w:rsidRPr="000E0515">
        <w:rPr>
          <w:rFonts w:eastAsia="Verdana" w:cs="Verdana"/>
          <w:sz w:val="18"/>
          <w:szCs w:val="18"/>
        </w:rPr>
        <w:t xml:space="preserve"> předpisů EU</w:t>
      </w:r>
      <w:r>
        <w:rPr>
          <w:rFonts w:eastAsia="Verdana" w:cs="Verdana"/>
          <w:sz w:val="18"/>
          <w:szCs w:val="18"/>
        </w:rPr>
        <w:t>,</w:t>
      </w:r>
      <w:r w:rsidRPr="000E0515">
        <w:rPr>
          <w:rFonts w:eastAsia="Verdana" w:cs="Verdana"/>
          <w:sz w:val="18"/>
          <w:szCs w:val="18"/>
        </w:rPr>
        <w:t xml:space="preserve"> a </w:t>
      </w:r>
      <w:r>
        <w:rPr>
          <w:rFonts w:eastAsia="Verdana" w:cs="Verdana"/>
          <w:sz w:val="18"/>
          <w:szCs w:val="18"/>
        </w:rPr>
        <w:t xml:space="preserve">dále požadavky </w:t>
      </w:r>
      <w:r w:rsidRPr="000E0515">
        <w:rPr>
          <w:rFonts w:eastAsia="Verdana" w:cs="Verdana"/>
          <w:sz w:val="18"/>
          <w:szCs w:val="18"/>
        </w:rPr>
        <w:t>závazných norem a technických dokumentů, jejichž plnění je vyžadováno právními předpisy</w:t>
      </w:r>
      <w:r>
        <w:rPr>
          <w:sz w:val="18"/>
          <w:szCs w:val="18"/>
        </w:rPr>
        <w:t>.</w:t>
      </w:r>
    </w:p>
    <w:p w14:paraId="1E4713B6" w14:textId="1BC36177"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oboustranné komunikace RBC se staničním zabezpečovacím zařízením</w:t>
      </w:r>
      <w:r>
        <w:rPr>
          <w:sz w:val="18"/>
          <w:szCs w:val="18"/>
        </w:rPr>
        <w:t>.</w:t>
      </w:r>
    </w:p>
    <w:p w14:paraId="27CBE517" w14:textId="394245E9"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řízení funkce generální a adresný stop zadávaný z ovládacího pracoviště zabezpečovacího zařízení, a to prostřednictvím pracoviště obsluhujícího i udržujícího zaměstnance</w:t>
      </w:r>
      <w:r>
        <w:rPr>
          <w:sz w:val="18"/>
          <w:szCs w:val="18"/>
        </w:rPr>
        <w:t>.</w:t>
      </w:r>
    </w:p>
    <w:p w14:paraId="54207121" w14:textId="506E6C5E"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pomalých jízd do RBC pro stanovený rozsah kolejiště</w:t>
      </w:r>
      <w:r>
        <w:rPr>
          <w:sz w:val="18"/>
          <w:szCs w:val="18"/>
        </w:rPr>
        <w:t>.</w:t>
      </w:r>
    </w:p>
    <w:p w14:paraId="7BA0EDA7" w14:textId="7FE7AC26"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Z</w:t>
      </w:r>
      <w:r w:rsidRPr="000E0515">
        <w:rPr>
          <w:sz w:val="18"/>
          <w:szCs w:val="18"/>
        </w:rPr>
        <w:t>adávání výluk ETCS pro stanovený rozsah kolejiště</w:t>
      </w:r>
      <w:r>
        <w:rPr>
          <w:sz w:val="18"/>
          <w:szCs w:val="18"/>
        </w:rPr>
        <w:t>.</w:t>
      </w:r>
    </w:p>
    <w:p w14:paraId="67CA2ABC" w14:textId="2308C115" w:rsidR="000E0515" w:rsidRPr="000E0515" w:rsidRDefault="000E0515" w:rsidP="000E0515">
      <w:pPr>
        <w:pStyle w:val="Bezmezer"/>
        <w:ind w:left="1134" w:hanging="425"/>
        <w:jc w:val="both"/>
        <w:rPr>
          <w:sz w:val="18"/>
          <w:szCs w:val="18"/>
        </w:rPr>
      </w:pPr>
      <w:r w:rsidRPr="000E0515">
        <w:rPr>
          <w:sz w:val="18"/>
          <w:szCs w:val="18"/>
        </w:rPr>
        <w:t>•</w:t>
      </w:r>
      <w:r w:rsidRPr="000E0515">
        <w:rPr>
          <w:sz w:val="18"/>
          <w:szCs w:val="18"/>
        </w:rPr>
        <w:tab/>
      </w:r>
      <w:r>
        <w:rPr>
          <w:sz w:val="18"/>
          <w:szCs w:val="18"/>
        </w:rPr>
        <w:t>A</w:t>
      </w:r>
      <w:r w:rsidRPr="000E0515">
        <w:rPr>
          <w:sz w:val="18"/>
          <w:szCs w:val="18"/>
        </w:rPr>
        <w:t>utomatické zavedení pomalé jízdy při poruše přejezdového zabezpečovacího zařízení.</w:t>
      </w:r>
    </w:p>
    <w:p w14:paraId="51D64CEE" w14:textId="77777777" w:rsidR="000E0515" w:rsidRPr="000E0515" w:rsidRDefault="000E0515" w:rsidP="000E0515">
      <w:pPr>
        <w:pStyle w:val="Bezmezer"/>
        <w:ind w:left="709" w:hanging="709"/>
        <w:rPr>
          <w:sz w:val="18"/>
          <w:szCs w:val="18"/>
        </w:rPr>
      </w:pPr>
    </w:p>
    <w:p w14:paraId="2552301D" w14:textId="77777777" w:rsidR="000E0515" w:rsidRPr="000E0515" w:rsidRDefault="000E0515" w:rsidP="000E0515">
      <w:pPr>
        <w:pStyle w:val="Bezmezer"/>
        <w:ind w:left="709" w:hanging="709"/>
        <w:rPr>
          <w:sz w:val="18"/>
          <w:szCs w:val="18"/>
        </w:rPr>
      </w:pPr>
    </w:p>
    <w:p w14:paraId="5D0C805B"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Provozní aplikace s vazbou na zabezpečovací zařízení</w:t>
      </w:r>
    </w:p>
    <w:p w14:paraId="43A50943" w14:textId="77777777" w:rsidR="000E0515" w:rsidRPr="000E0515" w:rsidRDefault="000E0515" w:rsidP="000E0515">
      <w:pPr>
        <w:pStyle w:val="Odstavecseseznamem"/>
        <w:spacing w:before="0" w:after="0" w:line="240" w:lineRule="auto"/>
        <w:rPr>
          <w:szCs w:val="18"/>
        </w:rPr>
      </w:pPr>
    </w:p>
    <w:p w14:paraId="2D611FE4" w14:textId="398FF382"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Vedení automatické dopravní dokumentace</w:t>
      </w:r>
      <w:r>
        <w:rPr>
          <w:szCs w:val="18"/>
        </w:rPr>
        <w:t>.</w:t>
      </w:r>
    </w:p>
    <w:p w14:paraId="02112B6C" w14:textId="337715A1"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Implementac</w:t>
      </w:r>
      <w:r>
        <w:rPr>
          <w:szCs w:val="18"/>
        </w:rPr>
        <w:t xml:space="preserve">e </w:t>
      </w:r>
      <w:r w:rsidRPr="000E0515">
        <w:rPr>
          <w:szCs w:val="18"/>
        </w:rPr>
        <w:t>automatického stavění jízdních cest na základě plánů vlakové dopravy</w:t>
      </w:r>
      <w:r>
        <w:rPr>
          <w:szCs w:val="18"/>
        </w:rPr>
        <w:t>.</w:t>
      </w:r>
    </w:p>
    <w:p w14:paraId="67BB8D8C" w14:textId="14F6E378" w:rsidR="000E0515" w:rsidRPr="000E0515" w:rsidRDefault="000E0515" w:rsidP="000E0515">
      <w:pPr>
        <w:pStyle w:val="Odstavecseseznamem"/>
        <w:numPr>
          <w:ilvl w:val="0"/>
          <w:numId w:val="43"/>
        </w:numPr>
        <w:spacing w:before="0" w:after="0" w:line="240" w:lineRule="auto"/>
        <w:ind w:left="1134" w:hanging="425"/>
        <w:jc w:val="both"/>
        <w:rPr>
          <w:szCs w:val="18"/>
        </w:rPr>
      </w:pPr>
      <w:r w:rsidRPr="000E0515">
        <w:rPr>
          <w:szCs w:val="18"/>
        </w:rPr>
        <w:t xml:space="preserve">Komunikace se zdrojovými a nadstavbovými systémy </w:t>
      </w:r>
      <w:r w:rsidR="00DB171D">
        <w:rPr>
          <w:szCs w:val="18"/>
        </w:rPr>
        <w:t>Zadavatele</w:t>
      </w:r>
      <w:r w:rsidR="00DB171D" w:rsidRPr="000E0515">
        <w:rPr>
          <w:szCs w:val="18"/>
        </w:rPr>
        <w:t xml:space="preserve"> </w:t>
      </w:r>
      <w:r w:rsidRPr="000E0515">
        <w:rPr>
          <w:szCs w:val="18"/>
        </w:rPr>
        <w:t>(načítání plánů dopravy, jízdních řádů, omezení infrastruktury)</w:t>
      </w:r>
      <w:r>
        <w:rPr>
          <w:szCs w:val="18"/>
        </w:rPr>
        <w:t>.</w:t>
      </w:r>
    </w:p>
    <w:p w14:paraId="2132205C" w14:textId="4CECAC3E" w:rsidR="000E0515" w:rsidRDefault="000E0515" w:rsidP="000E0515">
      <w:pPr>
        <w:spacing w:before="0" w:after="0" w:line="240" w:lineRule="auto"/>
        <w:rPr>
          <w:b/>
          <w:bCs/>
          <w:szCs w:val="18"/>
        </w:rPr>
      </w:pPr>
    </w:p>
    <w:p w14:paraId="2E98B3B2" w14:textId="77777777" w:rsidR="000E0515" w:rsidRPr="000E0515" w:rsidRDefault="000E0515" w:rsidP="000E0515">
      <w:pPr>
        <w:spacing w:before="0" w:after="0" w:line="240" w:lineRule="auto"/>
        <w:rPr>
          <w:b/>
          <w:bCs/>
          <w:szCs w:val="18"/>
        </w:rPr>
      </w:pPr>
    </w:p>
    <w:p w14:paraId="1B103481" w14:textId="77777777" w:rsidR="000E0515" w:rsidRPr="000E0515" w:rsidRDefault="000E0515" w:rsidP="000E0515">
      <w:pPr>
        <w:pStyle w:val="Odstavecseseznamem"/>
        <w:numPr>
          <w:ilvl w:val="0"/>
          <w:numId w:val="45"/>
        </w:numPr>
        <w:spacing w:before="0" w:after="0" w:line="240" w:lineRule="auto"/>
        <w:ind w:left="426" w:hanging="426"/>
        <w:rPr>
          <w:b/>
          <w:bCs/>
          <w:szCs w:val="18"/>
        </w:rPr>
      </w:pPr>
      <w:r w:rsidRPr="000E0515">
        <w:rPr>
          <w:b/>
          <w:bCs/>
          <w:szCs w:val="18"/>
        </w:rPr>
        <w:t>Informační systém pro cestující</w:t>
      </w:r>
    </w:p>
    <w:p w14:paraId="57BAEC7D" w14:textId="77777777" w:rsidR="000E0515" w:rsidRPr="000E0515" w:rsidRDefault="000E0515" w:rsidP="000E0515">
      <w:pPr>
        <w:pStyle w:val="Odstavecseseznamem"/>
        <w:spacing w:before="0" w:after="0" w:line="240" w:lineRule="auto"/>
        <w:rPr>
          <w:b/>
          <w:bCs/>
          <w:szCs w:val="18"/>
        </w:rPr>
      </w:pPr>
    </w:p>
    <w:p w14:paraId="390F5705" w14:textId="77777777" w:rsidR="000E0515" w:rsidRPr="000E0515" w:rsidRDefault="000E0515" w:rsidP="000E0515">
      <w:pPr>
        <w:pStyle w:val="Odstavecseseznamem"/>
        <w:spacing w:before="0" w:after="0" w:line="240" w:lineRule="auto"/>
        <w:ind w:left="1134" w:hanging="425"/>
        <w:rPr>
          <w:szCs w:val="18"/>
        </w:rPr>
      </w:pPr>
      <w:r w:rsidRPr="000E0515">
        <w:rPr>
          <w:szCs w:val="18"/>
        </w:rPr>
        <w:t>•</w:t>
      </w:r>
      <w:r w:rsidRPr="000E0515">
        <w:rPr>
          <w:szCs w:val="18"/>
        </w:rPr>
        <w:tab/>
        <w:t>Zajištění součinnosti implementace rozhraní pro ovládání zobrazovacích prvků pro informování cestujících do systému SŽ.</w:t>
      </w:r>
    </w:p>
    <w:p w14:paraId="036ECF7B" w14:textId="77777777" w:rsidR="000E0515" w:rsidRPr="000E0515" w:rsidRDefault="000E0515" w:rsidP="000E0515">
      <w:pPr>
        <w:tabs>
          <w:tab w:val="right" w:pos="9063"/>
        </w:tabs>
        <w:spacing w:before="0" w:after="0" w:line="240" w:lineRule="auto"/>
        <w:ind w:left="0" w:right="7"/>
        <w:rPr>
          <w:rFonts w:eastAsia="Times New Roman" w:cs="Times New Roman"/>
          <w:szCs w:val="18"/>
          <w:lang w:eastAsia="cs-CZ"/>
        </w:rPr>
      </w:pPr>
    </w:p>
    <w:sectPr w:rsidR="000E0515" w:rsidRPr="000E0515" w:rsidSect="00334C8D">
      <w:headerReference w:type="default" r:id="rId17"/>
      <w:footerReference w:type="default" r:id="rId18"/>
      <w:headerReference w:type="first" r:id="rId19"/>
      <w:footerReference w:type="first" r:id="rId20"/>
      <w:pgSz w:w="11906" w:h="16838" w:code="9"/>
      <w:pgMar w:top="89" w:right="1134" w:bottom="1474" w:left="2070" w:header="1009"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5C807" w14:textId="77777777" w:rsidR="005F152C" w:rsidRDefault="005F152C" w:rsidP="005D636E">
      <w:pPr>
        <w:spacing w:after="0" w:line="240" w:lineRule="auto"/>
      </w:pPr>
      <w:r>
        <w:separator/>
      </w:r>
    </w:p>
  </w:endnote>
  <w:endnote w:type="continuationSeparator" w:id="0">
    <w:p w14:paraId="264AE4C9" w14:textId="77777777" w:rsidR="005F152C" w:rsidRDefault="005F152C"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0182" w14:paraId="7620DFD8" w14:textId="77777777" w:rsidTr="005D636E">
      <w:tc>
        <w:tcPr>
          <w:tcW w:w="1361" w:type="dxa"/>
          <w:tcMar>
            <w:left w:w="0" w:type="dxa"/>
            <w:right w:w="0" w:type="dxa"/>
          </w:tcMar>
          <w:vAlign w:val="bottom"/>
        </w:tcPr>
        <w:p w14:paraId="28A55569" w14:textId="4B2DF8E5" w:rsidR="00D40182" w:rsidRPr="00B8518B" w:rsidRDefault="00D40182"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0E64AB">
            <w:rPr>
              <w:rStyle w:val="slostrnky1"/>
              <w:noProof/>
            </w:rPr>
            <w:t>22</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0E64AB">
            <w:rPr>
              <w:rStyle w:val="slostrnky1"/>
              <w:noProof/>
            </w:rPr>
            <w:t>72</w:t>
          </w:r>
          <w:r w:rsidRPr="00B8518B">
            <w:rPr>
              <w:rStyle w:val="slostrnky1"/>
            </w:rPr>
            <w:fldChar w:fldCharType="end"/>
          </w:r>
        </w:p>
      </w:tc>
      <w:tc>
        <w:tcPr>
          <w:tcW w:w="3458" w:type="dxa"/>
          <w:shd w:val="clear" w:color="auto" w:fill="auto"/>
          <w:tcMar>
            <w:left w:w="0" w:type="dxa"/>
            <w:right w:w="0" w:type="dxa"/>
          </w:tcMar>
        </w:tcPr>
        <w:p w14:paraId="69CA59E9" w14:textId="77777777" w:rsidR="00D40182" w:rsidRDefault="00D40182" w:rsidP="005D636E">
          <w:pPr>
            <w:pStyle w:val="Zpat"/>
          </w:pPr>
        </w:p>
      </w:tc>
      <w:tc>
        <w:tcPr>
          <w:tcW w:w="2835" w:type="dxa"/>
          <w:shd w:val="clear" w:color="auto" w:fill="auto"/>
          <w:tcMar>
            <w:left w:w="0" w:type="dxa"/>
            <w:right w:w="0" w:type="dxa"/>
          </w:tcMar>
        </w:tcPr>
        <w:p w14:paraId="12E82566" w14:textId="77777777" w:rsidR="00D40182" w:rsidRDefault="00D40182" w:rsidP="005D636E">
          <w:pPr>
            <w:pStyle w:val="Zpat"/>
          </w:pPr>
        </w:p>
      </w:tc>
      <w:tc>
        <w:tcPr>
          <w:tcW w:w="2921" w:type="dxa"/>
        </w:tcPr>
        <w:p w14:paraId="6EEF8727" w14:textId="77777777" w:rsidR="00D40182" w:rsidRDefault="00D40182" w:rsidP="005D636E">
          <w:pPr>
            <w:pStyle w:val="Zpat"/>
          </w:pPr>
        </w:p>
      </w:tc>
    </w:tr>
  </w:tbl>
  <w:p w14:paraId="66386B43"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B115A5E" wp14:editId="3F7F1DC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6EBEAF1"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B086753" wp14:editId="0AA580B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B5A256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D40182"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D40182" w14:paraId="7D806537" w14:textId="77777777" w:rsidTr="00334C8D">
            <w:trPr>
              <w:trHeight w:val="678"/>
            </w:trPr>
            <w:tc>
              <w:tcPr>
                <w:tcW w:w="1361" w:type="dxa"/>
                <w:tcMar>
                  <w:left w:w="0" w:type="dxa"/>
                  <w:right w:w="0" w:type="dxa"/>
                </w:tcMar>
                <w:vAlign w:val="bottom"/>
              </w:tcPr>
              <w:p w14:paraId="098C40C4" w14:textId="600DBD2D" w:rsidR="00D40182" w:rsidRPr="00334C8D" w:rsidRDefault="00D40182" w:rsidP="00334C8D">
                <w:pPr>
                  <w:pStyle w:val="Zpat"/>
                  <w:tabs>
                    <w:tab w:val="clear" w:pos="4536"/>
                    <w:tab w:val="center" w:pos="1359"/>
                  </w:tabs>
                  <w:spacing w:before="0"/>
                  <w:ind w:left="0"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sidR="00FD2858">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sidR="00FD2858">
                  <w:rPr>
                    <w:rStyle w:val="slostrnky"/>
                    <w:b/>
                    <w:noProof/>
                    <w:color w:val="FF5200"/>
                    <w:sz w:val="14"/>
                    <w:szCs w:val="14"/>
                  </w:rPr>
                  <w:t>72</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D40182" w:rsidRPr="00334C8D" w:rsidRDefault="00D40182" w:rsidP="00334C8D">
                <w:pPr>
                  <w:pStyle w:val="Zpat"/>
                  <w:spacing w:before="0"/>
                  <w:ind w:left="0"/>
                  <w:rPr>
                    <w:sz w:val="12"/>
                    <w:szCs w:val="12"/>
                  </w:rPr>
                </w:pPr>
                <w:r w:rsidRPr="00334C8D">
                  <w:rPr>
                    <w:sz w:val="12"/>
                    <w:szCs w:val="12"/>
                  </w:rPr>
                  <w:t>Správa železnic, státní organizace</w:t>
                </w:r>
              </w:p>
              <w:p w14:paraId="036B2406"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zapsána v obchodním rejstříku vedeném Městským</w:t>
                </w:r>
              </w:p>
              <w:p w14:paraId="4051AC4F" w14:textId="77777777" w:rsidR="00D40182" w:rsidRPr="00334C8D" w:rsidRDefault="00D40182" w:rsidP="00334C8D">
                <w:pPr>
                  <w:pStyle w:val="Zpat"/>
                  <w:tabs>
                    <w:tab w:val="clear" w:pos="4536"/>
                    <w:tab w:val="center" w:pos="3402"/>
                  </w:tabs>
                  <w:spacing w:before="0"/>
                  <w:ind w:left="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D40182" w:rsidRPr="00334C8D" w:rsidRDefault="00D40182" w:rsidP="00334C8D">
                <w:pPr>
                  <w:pStyle w:val="Zpat"/>
                  <w:spacing w:before="0"/>
                  <w:ind w:left="0" w:right="-3487"/>
                  <w:rPr>
                    <w:sz w:val="12"/>
                    <w:szCs w:val="12"/>
                  </w:rPr>
                </w:pPr>
                <w:r w:rsidRPr="00334C8D">
                  <w:rPr>
                    <w:sz w:val="12"/>
                    <w:szCs w:val="12"/>
                  </w:rPr>
                  <w:t>Sídlo: Dlážděná 1003/7, 110 00 Praha 1</w:t>
                </w:r>
              </w:p>
              <w:p w14:paraId="3A8F7BC0" w14:textId="77777777" w:rsidR="00D40182" w:rsidRPr="00334C8D" w:rsidRDefault="00D40182" w:rsidP="00334C8D">
                <w:pPr>
                  <w:pStyle w:val="Zpat"/>
                  <w:spacing w:before="0"/>
                  <w:ind w:left="0"/>
                  <w:rPr>
                    <w:sz w:val="12"/>
                    <w:szCs w:val="12"/>
                  </w:rPr>
                </w:pPr>
                <w:r w:rsidRPr="00334C8D">
                  <w:rPr>
                    <w:sz w:val="12"/>
                    <w:szCs w:val="12"/>
                  </w:rPr>
                  <w:t>IČ: 709 94 234 DIČ: CZ 709 94 234</w:t>
                </w:r>
              </w:p>
              <w:p w14:paraId="2D8B3C3C" w14:textId="4C266FD7" w:rsidR="00D40182" w:rsidRPr="00334C8D" w:rsidRDefault="00D40182" w:rsidP="00334C8D">
                <w:pPr>
                  <w:pStyle w:val="Zpat"/>
                  <w:spacing w:before="0"/>
                  <w:ind w:left="0"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D40182" w:rsidRDefault="00D40182" w:rsidP="00334C8D">
                <w:pPr>
                  <w:pStyle w:val="Zpat"/>
                  <w:spacing w:before="0"/>
                </w:pPr>
              </w:p>
            </w:tc>
          </w:tr>
        </w:tbl>
        <w:p w14:paraId="41B7FADF" w14:textId="77777777" w:rsidR="00D40182" w:rsidRPr="00B8518B" w:rsidRDefault="00D40182" w:rsidP="005D636E">
          <w:pPr>
            <w:pStyle w:val="Zpat"/>
            <w:rPr>
              <w:rStyle w:val="slostrnky1"/>
            </w:rPr>
          </w:pPr>
        </w:p>
      </w:tc>
      <w:tc>
        <w:tcPr>
          <w:tcW w:w="3458" w:type="dxa"/>
          <w:shd w:val="clear" w:color="auto" w:fill="auto"/>
          <w:tcMar>
            <w:left w:w="0" w:type="dxa"/>
            <w:right w:w="0" w:type="dxa"/>
          </w:tcMar>
        </w:tcPr>
        <w:p w14:paraId="4A201BA5" w14:textId="77777777" w:rsidR="00D40182" w:rsidRDefault="00D40182" w:rsidP="005D636E">
          <w:pPr>
            <w:pStyle w:val="Zpat"/>
          </w:pPr>
        </w:p>
      </w:tc>
      <w:tc>
        <w:tcPr>
          <w:tcW w:w="2835" w:type="dxa"/>
          <w:shd w:val="clear" w:color="auto" w:fill="auto"/>
          <w:tcMar>
            <w:left w:w="0" w:type="dxa"/>
            <w:right w:w="0" w:type="dxa"/>
          </w:tcMar>
        </w:tcPr>
        <w:p w14:paraId="4CD17297" w14:textId="77777777" w:rsidR="00D40182" w:rsidRDefault="00D40182" w:rsidP="005D636E">
          <w:pPr>
            <w:pStyle w:val="Zpat"/>
          </w:pPr>
        </w:p>
      </w:tc>
      <w:tc>
        <w:tcPr>
          <w:tcW w:w="2921" w:type="dxa"/>
        </w:tcPr>
        <w:p w14:paraId="1A25E90B" w14:textId="77777777" w:rsidR="00D40182" w:rsidRDefault="00D40182" w:rsidP="005D636E">
          <w:pPr>
            <w:pStyle w:val="Zpat"/>
          </w:pPr>
        </w:p>
      </w:tc>
    </w:tr>
  </w:tbl>
  <w:p w14:paraId="6E2E844A" w14:textId="77777777" w:rsidR="00D40182" w:rsidRPr="00B8518B" w:rsidRDefault="00D40182"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FD7CE02" wp14:editId="42226D0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FBB24E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B5892DD" wp14:editId="3DBC8CE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A5F152"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D40182" w:rsidRPr="00460660" w:rsidRDefault="00D401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923BE" w14:textId="77777777" w:rsidR="005F152C" w:rsidRDefault="005F152C" w:rsidP="005D636E">
      <w:pPr>
        <w:spacing w:after="0" w:line="240" w:lineRule="auto"/>
      </w:pPr>
      <w:r>
        <w:separator/>
      </w:r>
    </w:p>
  </w:footnote>
  <w:footnote w:type="continuationSeparator" w:id="0">
    <w:p w14:paraId="4827AA26" w14:textId="77777777" w:rsidR="005F152C" w:rsidRDefault="005F152C" w:rsidP="005D636E">
      <w:pPr>
        <w:spacing w:after="0" w:line="240" w:lineRule="auto"/>
      </w:pPr>
      <w:r>
        <w:continuationSeparator/>
      </w:r>
    </w:p>
  </w:footnote>
  <w:footnote w:id="1">
    <w:p w14:paraId="6F0294AB" w14:textId="45CCDE80" w:rsidR="00D40182" w:rsidRPr="0024399F" w:rsidRDefault="00D40182" w:rsidP="0024399F">
      <w:pPr>
        <w:pStyle w:val="Textpoznpodarou"/>
        <w:spacing w:before="0"/>
        <w:jc w:val="both"/>
        <w:rPr>
          <w:szCs w:val="18"/>
        </w:rPr>
      </w:pPr>
      <w:r w:rsidRPr="0024399F">
        <w:rPr>
          <w:rStyle w:val="Znakapoznpodarou"/>
          <w:szCs w:val="18"/>
        </w:rPr>
        <w:footnoteRef/>
      </w:r>
      <w:r w:rsidRPr="0024399F">
        <w:rPr>
          <w:szCs w:val="18"/>
        </w:rPr>
        <w:t>https://www.spravazeleznic.cz/documents/50004227/62610105/Sm%C4%9Brnice+34+ve+zn%C4%9Bn%C3%AD+zm%C4%9Bny+1.pdf/a31398fe-dbe7-4aea-9d5b-4ff3ec628320</w:t>
      </w:r>
    </w:p>
  </w:footnote>
  <w:footnote w:id="2">
    <w:p w14:paraId="41C19F33" w14:textId="77777777" w:rsidR="00D40182" w:rsidRDefault="00D40182" w:rsidP="008437B5">
      <w:pPr>
        <w:pStyle w:val="Textpoznpodarou"/>
        <w:jc w:val="both"/>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3">
    <w:p w14:paraId="3C0540EB" w14:textId="77777777" w:rsidR="00D40182" w:rsidRPr="00EB54C9" w:rsidRDefault="00D40182" w:rsidP="008437B5">
      <w:pPr>
        <w:pStyle w:val="Textpoznpodarou"/>
        <w:jc w:val="both"/>
        <w:rPr>
          <w:szCs w:val="14"/>
        </w:rPr>
      </w:pPr>
      <w:r w:rsidRPr="00EB54C9">
        <w:rPr>
          <w:rStyle w:val="Znakapoznpodarou"/>
          <w:szCs w:val="14"/>
        </w:rPr>
        <w:footnoteRef/>
      </w:r>
      <w:r w:rsidRPr="00EB54C9">
        <w:rPr>
          <w:szCs w:val="14"/>
        </w:rP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681EC4"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5">
    <w:p w14:paraId="76711A8B"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Identifikační údaje doplní dodavatel dle skutečnosti, zda se jedná o fyzickou či právnickou osobu.</w:t>
      </w:r>
    </w:p>
  </w:footnote>
  <w:footnote w:id="6">
    <w:p w14:paraId="6C14426D" w14:textId="77777777" w:rsidR="00D40182" w:rsidRDefault="00D40182" w:rsidP="00946D4B">
      <w:pPr>
        <w:pStyle w:val="Textpoznpodarou"/>
        <w:spacing w:before="0"/>
        <w:ind w:left="0"/>
      </w:pPr>
      <w:r w:rsidRPr="00946D4B">
        <w:rPr>
          <w:rStyle w:val="Znakapoznpodarou"/>
          <w:sz w:val="16"/>
          <w:szCs w:val="18"/>
        </w:rPr>
        <w:footnoteRef/>
      </w:r>
      <w:r w:rsidRPr="00946D4B">
        <w:rPr>
          <w:sz w:val="16"/>
          <w:szCs w:val="18"/>
        </w:rPr>
        <w:t xml:space="preserve"> V případě další praxe dodavatel opakuje tabulku nebo doplní další řádky.</w:t>
      </w:r>
    </w:p>
  </w:footnote>
  <w:footnote w:id="7">
    <w:p w14:paraId="60453A38" w14:textId="77777777" w:rsidR="00D40182" w:rsidRDefault="00D40182" w:rsidP="00946D4B">
      <w:pPr>
        <w:pStyle w:val="Textpoznpodarou"/>
        <w:spacing w:before="0"/>
        <w:ind w:left="0"/>
        <w:jc w:val="both"/>
      </w:pPr>
      <w:r w:rsidRPr="00946D4B">
        <w:rPr>
          <w:rStyle w:val="Znakapoznpodarou"/>
          <w:sz w:val="16"/>
          <w:szCs w:val="18"/>
        </w:rPr>
        <w:footnoteRef/>
      </w:r>
      <w:r w:rsidRPr="00946D4B">
        <w:rPr>
          <w:sz w:val="16"/>
          <w:szCs w:val="18"/>
        </w:rPr>
        <w:t xml:space="preserve"> V případě další zkušenosti dodavatel opakuje tabulku nebo doplní další řádky.</w:t>
      </w:r>
    </w:p>
  </w:footnote>
  <w:footnote w:id="8">
    <w:p w14:paraId="5AD76277" w14:textId="77777777" w:rsidR="00D40182" w:rsidRDefault="00D40182" w:rsidP="006A30C3">
      <w:pPr>
        <w:pStyle w:val="Textpoznpodarou"/>
        <w:ind w:left="0"/>
        <w:jc w:val="both"/>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9">
    <w:p w14:paraId="13E94D32" w14:textId="77777777" w:rsidR="00D40182" w:rsidRDefault="00D40182" w:rsidP="006A30C3">
      <w:pPr>
        <w:pStyle w:val="Textpoznpodarou"/>
        <w:spacing w:before="0"/>
        <w:ind w:left="0"/>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footnote>
  <w:footnote w:id="10">
    <w:p w14:paraId="78432218" w14:textId="77777777" w:rsidR="00D40182" w:rsidRPr="006A30C3" w:rsidRDefault="00D40182" w:rsidP="006A30C3">
      <w:pPr>
        <w:pStyle w:val="Textpoznpodarou"/>
        <w:spacing w:before="0"/>
        <w:ind w:left="0"/>
        <w:jc w:val="both"/>
        <w:rPr>
          <w:sz w:val="16"/>
          <w:szCs w:val="18"/>
        </w:rPr>
      </w:pPr>
      <w:r w:rsidRPr="006A30C3">
        <w:rPr>
          <w:rStyle w:val="Znakapoznpodarou"/>
          <w:sz w:val="16"/>
          <w:szCs w:val="18"/>
        </w:rPr>
        <w:footnoteRef/>
      </w:r>
      <w:r w:rsidRPr="006A30C3">
        <w:rPr>
          <w:sz w:val="16"/>
          <w:szCs w:val="18"/>
        </w:rPr>
        <w:t xml:space="preserve"> Identifikační údaje doplní dodavatel dle skutečnosti, zda se jedná o fyzickou či právnickou osobu.</w:t>
      </w:r>
    </w:p>
    <w:p w14:paraId="427FF5FE" w14:textId="4C991BCA" w:rsidR="00D40182" w:rsidRDefault="00D40182" w:rsidP="006A30C3">
      <w:pPr>
        <w:pStyle w:val="Textpoznpodarou"/>
        <w:spacing w:before="0"/>
        <w:ind w:left="0"/>
        <w:jc w:val="both"/>
      </w:pPr>
      <w:r w:rsidRPr="006A30C3">
        <w:rPr>
          <w:b/>
          <w:sz w:val="16"/>
          <w:szCs w:val="18"/>
        </w:rPr>
        <w:t>*</w:t>
      </w:r>
      <w:r w:rsidRPr="006A30C3">
        <w:rPr>
          <w:sz w:val="16"/>
          <w:szCs w:val="18"/>
        </w:rPr>
        <w:t xml:space="preserve"> Dodavatel vyplní pouze v případě, že uvádí obrat v EUR. Dodavatel použije pro přepočet na CZK průměrný měsíční kurz devizového trhu příslušné měny k CZK stanovený a zveřejněný ČNB za měsíc, ve kterém bylo příslušné účetní období ukončeno.</w:t>
      </w:r>
    </w:p>
  </w:footnote>
  <w:footnote w:id="11">
    <w:p w14:paraId="228BFFF2" w14:textId="77777777" w:rsidR="00EC65B0" w:rsidRDefault="00EC65B0" w:rsidP="00A15DF3">
      <w:pPr>
        <w:pStyle w:val="Textpoznpodarou"/>
        <w:spacing w:before="0"/>
        <w:ind w:left="0"/>
        <w:rPr>
          <w:ins w:id="128" w:author="Autor"/>
        </w:rPr>
      </w:pPr>
      <w:ins w:id="129" w:author="Auto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ins>
    </w:p>
  </w:footnote>
  <w:footnote w:id="12">
    <w:p w14:paraId="6FE6AC25" w14:textId="77777777" w:rsidR="00EC65B0" w:rsidRPr="00545EB9" w:rsidRDefault="00EC65B0" w:rsidP="00A15DF3">
      <w:pPr>
        <w:pStyle w:val="Textpoznpodarou"/>
        <w:spacing w:before="0"/>
        <w:ind w:left="0"/>
        <w:jc w:val="both"/>
        <w:rPr>
          <w:ins w:id="151" w:author="Autor"/>
          <w:rFonts w:ascii="Calibri" w:hAnsi="Calibri" w:cs="Calibri"/>
          <w:sz w:val="16"/>
          <w:szCs w:val="16"/>
        </w:rPr>
      </w:pPr>
      <w:ins w:id="152" w:author="Auto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ins>
    </w:p>
  </w:footnote>
  <w:footnote w:id="13">
    <w:p w14:paraId="7F670159" w14:textId="77777777" w:rsidR="00EC65B0" w:rsidRPr="00EB54C9" w:rsidRDefault="00EC65B0" w:rsidP="00A15DF3">
      <w:pPr>
        <w:pStyle w:val="Textpoznpodarou"/>
        <w:spacing w:before="0"/>
        <w:ind w:left="0"/>
        <w:jc w:val="both"/>
        <w:rPr>
          <w:ins w:id="153" w:author="Autor"/>
          <w:szCs w:val="14"/>
        </w:rPr>
      </w:pPr>
      <w:ins w:id="154" w:author="Auto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r>
          <w:fldChar w:fldCharType="begin"/>
        </w:r>
        <w:r>
          <w:instrText>HYPERLINK "https://eur-lex.europa.eu/legal-content/CS/ALL/?uri=CELEX%3A32014R0269"</w:instrText>
        </w:r>
        <w:r>
          <w:fldChar w:fldCharType="separate"/>
        </w:r>
        <w:r w:rsidRPr="00545EB9">
          <w:rPr>
            <w:rFonts w:ascii="Calibri" w:hAnsi="Calibri" w:cs="Calibri"/>
            <w:sz w:val="16"/>
            <w:szCs w:val="16"/>
          </w:rPr>
          <w:t>nařízení (EU) č. 269/2014</w:t>
        </w:r>
        <w:r>
          <w:rPr>
            <w:rFonts w:ascii="Calibri" w:hAnsi="Calibri" w:cs="Calibri"/>
            <w:sz w:val="16"/>
            <w:szCs w:val="16"/>
          </w:rPr>
          <w:fldChar w:fldCharType="end"/>
        </w:r>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ins>
    </w:p>
  </w:footnote>
  <w:footnote w:id="14">
    <w:p w14:paraId="420CF41B" w14:textId="77777777" w:rsidR="00D40182" w:rsidRPr="006A30C3" w:rsidDel="00EC65B0" w:rsidRDefault="00D40182" w:rsidP="006A30C3">
      <w:pPr>
        <w:pStyle w:val="Textpoznpodarou"/>
        <w:spacing w:before="0"/>
        <w:ind w:left="0"/>
        <w:rPr>
          <w:del w:id="168" w:author="Autor"/>
          <w:sz w:val="16"/>
          <w:szCs w:val="16"/>
        </w:rPr>
      </w:pPr>
      <w:del w:id="169" w:author="Autor">
        <w:r w:rsidRPr="006A30C3" w:rsidDel="00EC65B0">
          <w:rPr>
            <w:rStyle w:val="Znakapoznpodarou"/>
            <w:sz w:val="16"/>
            <w:szCs w:val="16"/>
          </w:rPr>
          <w:footnoteRef/>
        </w:r>
        <w:r w:rsidRPr="006A30C3" w:rsidDel="00EC65B0">
          <w:rPr>
            <w:sz w:val="16"/>
            <w:szCs w:val="16"/>
          </w:rPr>
          <w:delText xml:space="preserve"> </w:delText>
        </w:r>
        <w:r w:rsidRPr="006A30C3" w:rsidDel="00EC65B0">
          <w:rPr>
            <w:rFonts w:cs="Calibri"/>
            <w:sz w:val="16"/>
            <w:szCs w:val="16"/>
          </w:rPr>
          <w:delText>Identifikační údaje doplní dodavatel dle skutečnosti, zda se jedná o fyzickou či právnickou osobu.</w:delText>
        </w:r>
      </w:del>
    </w:p>
  </w:footnote>
  <w:footnote w:id="15">
    <w:p w14:paraId="11E8A09E" w14:textId="77777777" w:rsidR="00D40182" w:rsidRPr="006A30C3" w:rsidDel="00EC65B0" w:rsidRDefault="00D40182" w:rsidP="006A30C3">
      <w:pPr>
        <w:pStyle w:val="Textpoznpodarou"/>
        <w:spacing w:before="0"/>
        <w:ind w:left="0"/>
        <w:jc w:val="both"/>
        <w:rPr>
          <w:del w:id="188" w:author="Autor"/>
          <w:rFonts w:cs="Calibri"/>
          <w:sz w:val="16"/>
          <w:szCs w:val="16"/>
        </w:rPr>
      </w:pPr>
      <w:del w:id="189" w:author="Autor">
        <w:r w:rsidRPr="006A30C3" w:rsidDel="00EC65B0">
          <w:rPr>
            <w:rStyle w:val="Znakapoznpodarou"/>
            <w:rFonts w:cs="Calibri"/>
            <w:sz w:val="16"/>
            <w:szCs w:val="16"/>
          </w:rPr>
          <w:footnoteRef/>
        </w:r>
        <w:r w:rsidRPr="006A30C3" w:rsidDel="00EC65B0">
          <w:rPr>
            <w:rFonts w:cs="Calibri"/>
            <w:sz w:val="16"/>
            <w:szCs w:val="16"/>
          </w:rPr>
          <w:delTex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delText>
        </w:r>
      </w:del>
    </w:p>
  </w:footnote>
  <w:footnote w:id="16">
    <w:p w14:paraId="2466788F" w14:textId="77777777" w:rsidR="00D40182" w:rsidRPr="00EB54C9" w:rsidDel="00EC65B0" w:rsidRDefault="00D40182" w:rsidP="006A30C3">
      <w:pPr>
        <w:pStyle w:val="Textpoznpodarou"/>
        <w:ind w:left="0"/>
        <w:jc w:val="both"/>
        <w:rPr>
          <w:del w:id="190" w:author="Autor"/>
          <w:szCs w:val="14"/>
        </w:rPr>
      </w:pPr>
      <w:del w:id="191" w:author="Autor">
        <w:r w:rsidRPr="006A30C3" w:rsidDel="00EC65B0">
          <w:rPr>
            <w:rStyle w:val="Znakapoznpodarou"/>
            <w:rFonts w:cs="Calibri"/>
            <w:sz w:val="16"/>
            <w:szCs w:val="16"/>
          </w:rPr>
          <w:footnoteRef/>
        </w:r>
        <w:r w:rsidRPr="006A30C3" w:rsidDel="00EC65B0">
          <w:rPr>
            <w:rFonts w:cs="Calibri"/>
            <w:sz w:val="16"/>
            <w:szCs w:val="16"/>
          </w:rPr>
          <w:delText xml:space="preserve"> Zejm. Prováděcí nařízení Rady (EU) 2022/581 ze dne 8. dubna 2022, kterým se provádí </w:delText>
        </w:r>
        <w:r w:rsidDel="00EC65B0">
          <w:fldChar w:fldCharType="begin"/>
        </w:r>
        <w:r w:rsidDel="00EC65B0">
          <w:delInstrText>HYPERLINK "https://eur-lex.europa.eu/legal-content/CS/ALL/?uri=CELEX%3A32014R0269"</w:delInstrText>
        </w:r>
        <w:r w:rsidDel="00EC65B0">
          <w:fldChar w:fldCharType="separate"/>
        </w:r>
        <w:r w:rsidRPr="006A30C3" w:rsidDel="00EC65B0">
          <w:rPr>
            <w:rFonts w:cs="Calibri"/>
            <w:sz w:val="16"/>
            <w:szCs w:val="16"/>
          </w:rPr>
          <w:delText>nařízení (EU) č. 269/2014</w:delText>
        </w:r>
        <w:r w:rsidDel="00EC65B0">
          <w:rPr>
            <w:rFonts w:cs="Calibri"/>
            <w:sz w:val="16"/>
            <w:szCs w:val="16"/>
          </w:rPr>
          <w:fldChar w:fldCharType="end"/>
        </w:r>
        <w:r w:rsidRPr="006A30C3" w:rsidDel="00EC65B0">
          <w:rPr>
            <w:rFonts w:cs="Calibri"/>
            <w:sz w:val="16"/>
            <w:szCs w:val="16"/>
          </w:rPr>
          <w:delTex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delText>
        </w:r>
      </w:del>
    </w:p>
  </w:footnote>
  <w:footnote w:id="17">
    <w:p w14:paraId="23F87FF0"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8">
    <w:p w14:paraId="4656751D"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 w:id="19">
    <w:p w14:paraId="10F00A3C" w14:textId="77777777" w:rsidR="00D40182" w:rsidRPr="006A30C3" w:rsidRDefault="00D40182" w:rsidP="00DC43CB">
      <w:pPr>
        <w:pStyle w:val="Textpoznpodarou"/>
        <w:spacing w:before="0"/>
        <w:ind w:left="0"/>
        <w:rPr>
          <w:sz w:val="16"/>
          <w:szCs w:val="16"/>
        </w:rPr>
      </w:pPr>
      <w:r w:rsidRPr="006A30C3">
        <w:rPr>
          <w:rStyle w:val="Znakapoznpodarou"/>
          <w:sz w:val="16"/>
          <w:szCs w:val="16"/>
        </w:rPr>
        <w:footnoteRef/>
      </w:r>
      <w:r w:rsidRPr="006A30C3">
        <w:rPr>
          <w:sz w:val="16"/>
          <w:szCs w:val="16"/>
        </w:rPr>
        <w:t xml:space="preserve"> </w:t>
      </w:r>
      <w:r w:rsidRPr="006A30C3">
        <w:rPr>
          <w:rFonts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14:paraId="1198341F" w14:textId="77777777" w:rsidTr="005D636E">
      <w:trPr>
        <w:trHeight w:hRule="exact" w:val="454"/>
      </w:trPr>
      <w:tc>
        <w:tcPr>
          <w:tcW w:w="1361" w:type="dxa"/>
          <w:tcMar>
            <w:top w:w="57" w:type="dxa"/>
            <w:left w:w="0" w:type="dxa"/>
            <w:right w:w="0" w:type="dxa"/>
          </w:tcMar>
        </w:tcPr>
        <w:p w14:paraId="609A2E66" w14:textId="77777777" w:rsidR="00D40182" w:rsidRPr="00B8518B" w:rsidRDefault="00D40182" w:rsidP="005D636E">
          <w:pPr>
            <w:pStyle w:val="Zpat"/>
            <w:rPr>
              <w:rStyle w:val="slostrnky1"/>
            </w:rPr>
          </w:pPr>
        </w:p>
      </w:tc>
      <w:tc>
        <w:tcPr>
          <w:tcW w:w="3458" w:type="dxa"/>
          <w:shd w:val="clear" w:color="auto" w:fill="auto"/>
          <w:tcMar>
            <w:top w:w="57" w:type="dxa"/>
            <w:left w:w="0" w:type="dxa"/>
            <w:right w:w="0" w:type="dxa"/>
          </w:tcMar>
        </w:tcPr>
        <w:p w14:paraId="15F2E230" w14:textId="77777777" w:rsidR="00D40182" w:rsidRDefault="00D40182" w:rsidP="005D636E">
          <w:pPr>
            <w:pStyle w:val="Zpat"/>
          </w:pPr>
        </w:p>
      </w:tc>
      <w:tc>
        <w:tcPr>
          <w:tcW w:w="5698" w:type="dxa"/>
          <w:shd w:val="clear" w:color="auto" w:fill="auto"/>
          <w:tcMar>
            <w:top w:w="57" w:type="dxa"/>
            <w:left w:w="0" w:type="dxa"/>
            <w:right w:w="0" w:type="dxa"/>
          </w:tcMar>
        </w:tcPr>
        <w:p w14:paraId="21DC0AD4" w14:textId="77777777" w:rsidR="00D40182" w:rsidRPr="00D6163D" w:rsidRDefault="00D40182" w:rsidP="005D636E">
          <w:pPr>
            <w:pStyle w:val="Druhdokumentu"/>
          </w:pPr>
        </w:p>
      </w:tc>
    </w:tr>
  </w:tbl>
  <w:p w14:paraId="17143938" w14:textId="77777777" w:rsidR="00D40182" w:rsidRPr="00D6163D" w:rsidRDefault="00D40182">
    <w:pPr>
      <w:pStyle w:val="Zhlav1"/>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10517"/>
      <w:gridCol w:w="10517"/>
    </w:tblGrid>
    <w:tr w:rsidR="00D40182" w14:paraId="4430C53D" w14:textId="77777777" w:rsidTr="005D636E">
      <w:trPr>
        <w:trHeight w:hRule="exact" w:val="936"/>
      </w:trPr>
      <w:tc>
        <w:tcPr>
          <w:tcW w:w="1361" w:type="dxa"/>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FF2FCA2" w14:textId="77777777" w:rsidTr="00D41F04">
            <w:trPr>
              <w:trHeight w:hRule="exact" w:val="936"/>
            </w:trPr>
            <w:tc>
              <w:tcPr>
                <w:tcW w:w="1361" w:type="dxa"/>
                <w:tcMar>
                  <w:left w:w="0" w:type="dxa"/>
                  <w:right w:w="0" w:type="dxa"/>
                </w:tcMar>
              </w:tcPr>
              <w:p w14:paraId="16C10ACD"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5168" behindDoc="0" locked="1" layoutInCell="1" allowOverlap="1" wp14:anchorId="5F51729A" wp14:editId="0A476272">
                      <wp:simplePos x="0" y="0"/>
                      <wp:positionH relativeFrom="page">
                        <wp:posOffset>-2540</wp:posOffset>
                      </wp:positionH>
                      <wp:positionV relativeFrom="page">
                        <wp:posOffset>-198120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D40182" w:rsidRPr="006E7A39" w:rsidRDefault="00D40182" w:rsidP="00D41F04">
                <w:pPr>
                  <w:pStyle w:val="Zpat"/>
                </w:pPr>
              </w:p>
            </w:tc>
            <w:tc>
              <w:tcPr>
                <w:tcW w:w="5698" w:type="dxa"/>
                <w:shd w:val="clear" w:color="auto" w:fill="auto"/>
                <w:tcMar>
                  <w:left w:w="0" w:type="dxa"/>
                  <w:right w:w="0" w:type="dxa"/>
                </w:tcMar>
              </w:tcPr>
              <w:p w14:paraId="42E03F8E" w14:textId="77777777" w:rsidR="00D40182" w:rsidRPr="006E7A39" w:rsidRDefault="00D40182" w:rsidP="00D41F04">
                <w:pPr>
                  <w:pStyle w:val="Druhdokumentu"/>
                </w:pPr>
              </w:p>
            </w:tc>
          </w:tr>
          <w:tr w:rsidR="00D40182" w:rsidRPr="006E7A39" w14:paraId="574B484F" w14:textId="77777777" w:rsidTr="00D41F04">
            <w:trPr>
              <w:trHeight w:hRule="exact" w:val="452"/>
            </w:trPr>
            <w:tc>
              <w:tcPr>
                <w:tcW w:w="1361" w:type="dxa"/>
                <w:tcMar>
                  <w:left w:w="0" w:type="dxa"/>
                  <w:right w:w="0" w:type="dxa"/>
                </w:tcMar>
              </w:tcPr>
              <w:p w14:paraId="17D2A8B9"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79F7AD5" w14:textId="77777777" w:rsidR="00D40182" w:rsidRPr="006E7A39" w:rsidRDefault="00D40182" w:rsidP="00D41F04">
                <w:pPr>
                  <w:pStyle w:val="Zpat"/>
                </w:pPr>
              </w:p>
            </w:tc>
            <w:tc>
              <w:tcPr>
                <w:tcW w:w="5698" w:type="dxa"/>
                <w:shd w:val="clear" w:color="auto" w:fill="auto"/>
                <w:tcMar>
                  <w:left w:w="0" w:type="dxa"/>
                  <w:right w:w="0" w:type="dxa"/>
                </w:tcMar>
              </w:tcPr>
              <w:p w14:paraId="0C37E4A5" w14:textId="77777777" w:rsidR="00D40182" w:rsidRPr="006E7A39" w:rsidRDefault="00D40182" w:rsidP="00D41F04">
                <w:pPr>
                  <w:pStyle w:val="Druhdokumentu"/>
                  <w:rPr>
                    <w:noProof/>
                  </w:rPr>
                </w:pPr>
              </w:p>
            </w:tc>
          </w:tr>
        </w:tbl>
        <w:p w14:paraId="7E21EBA4" w14:textId="77777777" w:rsidR="00D40182" w:rsidRPr="006E7A39" w:rsidRDefault="00D40182" w:rsidP="00D41F04">
          <w:pPr>
            <w:pStyle w:val="Zhlav"/>
            <w:rPr>
              <w:sz w:val="8"/>
              <w:szCs w:val="8"/>
            </w:rPr>
          </w:pPr>
        </w:p>
      </w:tc>
      <w:tc>
        <w:tcPr>
          <w:tcW w:w="345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06D56E4C" w14:textId="77777777" w:rsidTr="00D41F04">
            <w:trPr>
              <w:trHeight w:hRule="exact" w:val="936"/>
            </w:trPr>
            <w:tc>
              <w:tcPr>
                <w:tcW w:w="1361" w:type="dxa"/>
                <w:tcMar>
                  <w:left w:w="0" w:type="dxa"/>
                  <w:right w:w="0" w:type="dxa"/>
                </w:tcMar>
              </w:tcPr>
              <w:p w14:paraId="7659F6D3"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745EED6B" w14:textId="77777777" w:rsidR="00D40182" w:rsidRPr="006E7A39" w:rsidRDefault="00D40182" w:rsidP="00D41F04">
                <w:pPr>
                  <w:pStyle w:val="Zpat"/>
                </w:pPr>
              </w:p>
            </w:tc>
            <w:tc>
              <w:tcPr>
                <w:tcW w:w="5698" w:type="dxa"/>
                <w:shd w:val="clear" w:color="auto" w:fill="auto"/>
                <w:tcMar>
                  <w:left w:w="0" w:type="dxa"/>
                  <w:right w:w="0" w:type="dxa"/>
                </w:tcMar>
              </w:tcPr>
              <w:p w14:paraId="78C709F1" w14:textId="77777777" w:rsidR="00D40182" w:rsidRPr="006E7A39" w:rsidRDefault="00D40182" w:rsidP="00D41F04">
                <w:pPr>
                  <w:pStyle w:val="Druhdokumentu"/>
                </w:pPr>
              </w:p>
            </w:tc>
          </w:tr>
          <w:tr w:rsidR="00D40182" w:rsidRPr="006E7A39" w14:paraId="5FF3744A" w14:textId="77777777" w:rsidTr="00D41F04">
            <w:trPr>
              <w:trHeight w:hRule="exact" w:val="452"/>
            </w:trPr>
            <w:tc>
              <w:tcPr>
                <w:tcW w:w="1361" w:type="dxa"/>
                <w:tcMar>
                  <w:left w:w="0" w:type="dxa"/>
                  <w:right w:w="0" w:type="dxa"/>
                </w:tcMar>
              </w:tcPr>
              <w:p w14:paraId="44F503F2"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06A52672" w14:textId="77777777" w:rsidR="00D40182" w:rsidRPr="006E7A39" w:rsidRDefault="00D40182" w:rsidP="00D41F04">
                <w:pPr>
                  <w:pStyle w:val="Zpat"/>
                </w:pPr>
              </w:p>
            </w:tc>
            <w:tc>
              <w:tcPr>
                <w:tcW w:w="5698" w:type="dxa"/>
                <w:shd w:val="clear" w:color="auto" w:fill="auto"/>
                <w:tcMar>
                  <w:left w:w="0" w:type="dxa"/>
                  <w:right w:w="0" w:type="dxa"/>
                </w:tcMar>
              </w:tcPr>
              <w:p w14:paraId="08C09A7D" w14:textId="77777777" w:rsidR="00D40182" w:rsidRPr="006E7A39" w:rsidRDefault="00D40182" w:rsidP="00D41F04">
                <w:pPr>
                  <w:pStyle w:val="Druhdokumentu"/>
                  <w:rPr>
                    <w:noProof/>
                  </w:rPr>
                </w:pPr>
              </w:p>
            </w:tc>
          </w:tr>
        </w:tbl>
        <w:p w14:paraId="19C134A5" w14:textId="77777777" w:rsidR="00D40182" w:rsidRPr="006E7A39" w:rsidRDefault="00D40182" w:rsidP="00D41F04">
          <w:pPr>
            <w:pStyle w:val="Zhlav"/>
            <w:rPr>
              <w:sz w:val="8"/>
              <w:szCs w:val="8"/>
            </w:rPr>
          </w:pPr>
        </w:p>
      </w:tc>
      <w:tc>
        <w:tcPr>
          <w:tcW w:w="5698" w:type="dxa"/>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0182" w:rsidRPr="006E7A39" w14:paraId="29930BED" w14:textId="77777777" w:rsidTr="00D41F04">
            <w:trPr>
              <w:trHeight w:hRule="exact" w:val="936"/>
            </w:trPr>
            <w:tc>
              <w:tcPr>
                <w:tcW w:w="1361" w:type="dxa"/>
                <w:tcMar>
                  <w:left w:w="0" w:type="dxa"/>
                  <w:right w:w="0" w:type="dxa"/>
                </w:tcMar>
              </w:tcPr>
              <w:p w14:paraId="240D57CA" w14:textId="77777777" w:rsidR="00D40182" w:rsidRPr="006E7A39" w:rsidRDefault="00D40182" w:rsidP="00D41F04">
                <w:pPr>
                  <w:pStyle w:val="Zpat"/>
                  <w:rPr>
                    <w:rStyle w:val="slostrnky"/>
                  </w:rPr>
                </w:pPr>
                <w:r w:rsidRPr="006E7A39">
                  <w:rPr>
                    <w:noProof/>
                    <w:lang w:eastAsia="cs-CZ"/>
                  </w:rPr>
                  <w:drawing>
                    <wp:anchor distT="0" distB="0" distL="114300" distR="114300" simplePos="0" relativeHeight="251658240" behindDoc="0" locked="1" layoutInCell="1" allowOverlap="1" wp14:anchorId="5479950F" wp14:editId="6F9855DA">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D40182" w:rsidRPr="006E7A39" w:rsidRDefault="00D40182" w:rsidP="00D41F04">
                <w:pPr>
                  <w:pStyle w:val="Zpat"/>
                </w:pPr>
              </w:p>
            </w:tc>
            <w:tc>
              <w:tcPr>
                <w:tcW w:w="5698" w:type="dxa"/>
                <w:shd w:val="clear" w:color="auto" w:fill="auto"/>
                <w:tcMar>
                  <w:left w:w="0" w:type="dxa"/>
                  <w:right w:w="0" w:type="dxa"/>
                </w:tcMar>
              </w:tcPr>
              <w:p w14:paraId="6C9BA197" w14:textId="77777777" w:rsidR="00D40182" w:rsidRPr="006E7A39" w:rsidRDefault="00D40182" w:rsidP="00D41F04">
                <w:pPr>
                  <w:pStyle w:val="Druhdokumentu"/>
                </w:pPr>
              </w:p>
            </w:tc>
          </w:tr>
          <w:tr w:rsidR="00D40182" w:rsidRPr="006E7A39" w14:paraId="33289ADA" w14:textId="77777777" w:rsidTr="00D41F04">
            <w:trPr>
              <w:trHeight w:hRule="exact" w:val="452"/>
            </w:trPr>
            <w:tc>
              <w:tcPr>
                <w:tcW w:w="1361" w:type="dxa"/>
                <w:tcMar>
                  <w:left w:w="0" w:type="dxa"/>
                  <w:right w:w="0" w:type="dxa"/>
                </w:tcMar>
              </w:tcPr>
              <w:p w14:paraId="093D567F" w14:textId="77777777" w:rsidR="00D40182" w:rsidRPr="006E7A39" w:rsidRDefault="00D40182" w:rsidP="00D41F04">
                <w:pPr>
                  <w:pStyle w:val="Zpat"/>
                  <w:rPr>
                    <w:rStyle w:val="slostrnky"/>
                  </w:rPr>
                </w:pPr>
              </w:p>
            </w:tc>
            <w:tc>
              <w:tcPr>
                <w:tcW w:w="3458" w:type="dxa"/>
                <w:shd w:val="clear" w:color="auto" w:fill="auto"/>
                <w:tcMar>
                  <w:left w:w="0" w:type="dxa"/>
                  <w:right w:w="0" w:type="dxa"/>
                </w:tcMar>
              </w:tcPr>
              <w:p w14:paraId="112BFFFC" w14:textId="77777777" w:rsidR="00D40182" w:rsidRPr="006E7A39" w:rsidRDefault="00D40182" w:rsidP="00D41F04">
                <w:pPr>
                  <w:pStyle w:val="Zpat"/>
                </w:pPr>
              </w:p>
            </w:tc>
            <w:tc>
              <w:tcPr>
                <w:tcW w:w="5698" w:type="dxa"/>
                <w:shd w:val="clear" w:color="auto" w:fill="auto"/>
                <w:tcMar>
                  <w:left w:w="0" w:type="dxa"/>
                  <w:right w:w="0" w:type="dxa"/>
                </w:tcMar>
              </w:tcPr>
              <w:p w14:paraId="600822B6" w14:textId="77777777" w:rsidR="00D40182" w:rsidRPr="006E7A39" w:rsidRDefault="00D40182" w:rsidP="00D41F04">
                <w:pPr>
                  <w:pStyle w:val="Druhdokumentu"/>
                  <w:rPr>
                    <w:noProof/>
                  </w:rPr>
                </w:pPr>
              </w:p>
            </w:tc>
          </w:tr>
        </w:tbl>
        <w:p w14:paraId="37C964E7" w14:textId="77777777" w:rsidR="00D40182" w:rsidRPr="006E7A39" w:rsidRDefault="00D40182" w:rsidP="00D41F04">
          <w:pPr>
            <w:pStyle w:val="Zhlav"/>
            <w:rPr>
              <w:sz w:val="8"/>
              <w:szCs w:val="8"/>
            </w:rPr>
          </w:pPr>
        </w:p>
      </w:tc>
    </w:tr>
    <w:tr w:rsidR="00D40182" w14:paraId="36BC84FB" w14:textId="77777777" w:rsidTr="00BE7894">
      <w:trPr>
        <w:trHeight w:hRule="exact" w:val="114"/>
      </w:trPr>
      <w:tc>
        <w:tcPr>
          <w:tcW w:w="1361" w:type="dxa"/>
          <w:tcMar>
            <w:left w:w="0" w:type="dxa"/>
            <w:right w:w="0" w:type="dxa"/>
          </w:tcMar>
        </w:tcPr>
        <w:p w14:paraId="37C1FE5A" w14:textId="77777777" w:rsidR="00D40182" w:rsidRDefault="00D40182" w:rsidP="00D41F04">
          <w:pPr>
            <w:rPr>
              <w:sz w:val="2"/>
              <w:szCs w:val="2"/>
            </w:rPr>
          </w:pPr>
        </w:p>
        <w:p w14:paraId="5CD47662" w14:textId="77777777" w:rsidR="00D40182" w:rsidRPr="00BE7894" w:rsidRDefault="00D40182" w:rsidP="00BE7894">
          <w:pPr>
            <w:rPr>
              <w:sz w:val="2"/>
              <w:szCs w:val="2"/>
            </w:rPr>
          </w:pPr>
        </w:p>
        <w:p w14:paraId="52BC47B6" w14:textId="77777777" w:rsidR="00D40182" w:rsidRPr="00BE7894" w:rsidRDefault="00D40182" w:rsidP="00BE7894">
          <w:pPr>
            <w:rPr>
              <w:sz w:val="2"/>
              <w:szCs w:val="2"/>
            </w:rPr>
          </w:pPr>
        </w:p>
        <w:p w14:paraId="60663F17" w14:textId="77777777" w:rsidR="00D40182" w:rsidRDefault="00D40182" w:rsidP="00BE7894">
          <w:pPr>
            <w:rPr>
              <w:sz w:val="2"/>
              <w:szCs w:val="2"/>
            </w:rPr>
          </w:pPr>
        </w:p>
        <w:p w14:paraId="1E0B8E67" w14:textId="4D8F4D64" w:rsidR="00D40182" w:rsidRPr="00BE7894" w:rsidRDefault="00D40182" w:rsidP="00BE7894">
          <w:pPr>
            <w:tabs>
              <w:tab w:val="left" w:pos="2130"/>
            </w:tabs>
            <w:rPr>
              <w:sz w:val="2"/>
              <w:szCs w:val="2"/>
            </w:rPr>
          </w:pPr>
          <w:r>
            <w:rPr>
              <w:sz w:val="2"/>
              <w:szCs w:val="2"/>
            </w:rPr>
            <w:tab/>
          </w:r>
        </w:p>
      </w:tc>
      <w:tc>
        <w:tcPr>
          <w:tcW w:w="3458" w:type="dxa"/>
          <w:shd w:val="clear" w:color="auto" w:fill="auto"/>
          <w:tcMar>
            <w:left w:w="0" w:type="dxa"/>
            <w:right w:w="0" w:type="dxa"/>
          </w:tcMar>
        </w:tcPr>
        <w:p w14:paraId="3C62C5B5" w14:textId="77777777" w:rsidR="00D40182" w:rsidRPr="006E7A39" w:rsidRDefault="00D40182" w:rsidP="00D41F04">
          <w:pPr>
            <w:rPr>
              <w:sz w:val="2"/>
              <w:szCs w:val="2"/>
            </w:rPr>
          </w:pPr>
        </w:p>
      </w:tc>
      <w:tc>
        <w:tcPr>
          <w:tcW w:w="5698" w:type="dxa"/>
          <w:shd w:val="clear" w:color="auto" w:fill="auto"/>
          <w:tcMar>
            <w:left w:w="0" w:type="dxa"/>
            <w:right w:w="0" w:type="dxa"/>
          </w:tcMar>
        </w:tcPr>
        <w:p w14:paraId="344784C0" w14:textId="77777777" w:rsidR="00D40182" w:rsidRPr="006E7A39" w:rsidRDefault="00D40182" w:rsidP="00D41F04">
          <w:pPr>
            <w:pStyle w:val="Zhlav"/>
            <w:rPr>
              <w:sz w:val="2"/>
              <w:szCs w:val="2"/>
            </w:rPr>
          </w:pPr>
        </w:p>
      </w:tc>
    </w:tr>
  </w:tbl>
  <w:p w14:paraId="19E140C1" w14:textId="77777777" w:rsidR="00D40182" w:rsidRPr="00460660" w:rsidRDefault="00D40182">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E45340"/>
    <w:multiLevelType w:val="multilevel"/>
    <w:tmpl w:val="BF9C54C2"/>
    <w:lvl w:ilvl="0">
      <w:start w:val="1"/>
      <w:numFmt w:val="decimal"/>
      <w:suff w:val="space"/>
      <w:lvlText w:val="%1."/>
      <w:lvlJc w:val="left"/>
      <w:pPr>
        <w:ind w:left="284" w:firstLine="0"/>
      </w:pPr>
      <w:rPr>
        <w:rFonts w:hint="default"/>
      </w:rPr>
    </w:lvl>
    <w:lvl w:ilvl="1">
      <w:start w:val="1"/>
      <w:numFmt w:val="decimal"/>
      <w:suff w:val="space"/>
      <w:lvlText w:val="%1.%2."/>
      <w:lvlJc w:val="left"/>
      <w:pPr>
        <w:ind w:left="568" w:firstLine="0"/>
      </w:pPr>
      <w:rPr>
        <w:rFonts w:hint="default"/>
        <w:b/>
      </w:rPr>
    </w:lvl>
    <w:lvl w:ilvl="2">
      <w:start w:val="1"/>
      <w:numFmt w:val="decimal"/>
      <w:suff w:val="space"/>
      <w:lvlText w:val="%1.%2.%3."/>
      <w:lvlJc w:val="right"/>
      <w:pPr>
        <w:ind w:left="1134" w:firstLine="0"/>
      </w:pPr>
      <w:rPr>
        <w:rFonts w:hint="default"/>
        <w:b w:val="0"/>
      </w:rPr>
    </w:lvl>
    <w:lvl w:ilvl="3">
      <w:start w:val="1"/>
      <w:numFmt w:val="bullet"/>
      <w:lvlText w:val=""/>
      <w:lvlJc w:val="left"/>
      <w:pPr>
        <w:ind w:left="3164" w:hanging="360"/>
      </w:pPr>
      <w:rPr>
        <w:rFonts w:ascii="Symbol" w:hAnsi="Symbol"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0B1D07DC"/>
    <w:multiLevelType w:val="hybridMultilevel"/>
    <w:tmpl w:val="F6D61E04"/>
    <w:lvl w:ilvl="0" w:tplc="E93E9420">
      <w:start w:val="1"/>
      <w:numFmt w:val="lowerLetter"/>
      <w:lvlText w:val="(%1)"/>
      <w:lvlJc w:val="left"/>
      <w:pPr>
        <w:ind w:left="1287" w:hanging="360"/>
      </w:pPr>
      <w:rPr>
        <w:rFonts w:hint="default"/>
        <w:b w:val="0"/>
        <w:bCs/>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5A46296"/>
    <w:multiLevelType w:val="hybridMultilevel"/>
    <w:tmpl w:val="E0DCE92C"/>
    <w:lvl w:ilvl="0" w:tplc="E93E9420">
      <w:start w:val="1"/>
      <w:numFmt w:val="lowerLetter"/>
      <w:lvlText w:val="(%1)"/>
      <w:lvlJc w:val="left"/>
      <w:pPr>
        <w:ind w:left="1854" w:hanging="360"/>
      </w:pPr>
      <w:rPr>
        <w:rFonts w:hint="default"/>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165571C2"/>
    <w:multiLevelType w:val="multilevel"/>
    <w:tmpl w:val="088084E4"/>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166424B9"/>
    <w:multiLevelType w:val="hybridMultilevel"/>
    <w:tmpl w:val="2CAACEC8"/>
    <w:lvl w:ilvl="0" w:tplc="04050017">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1E652E98"/>
    <w:multiLevelType w:val="hybridMultilevel"/>
    <w:tmpl w:val="ADB463EA"/>
    <w:lvl w:ilvl="0" w:tplc="700E4D36">
      <w:start w:val="1"/>
      <w:numFmt w:val="bullet"/>
      <w:lvlText w:val=""/>
      <w:lvlJc w:val="left"/>
      <w:pPr>
        <w:ind w:left="720" w:hanging="360"/>
      </w:pPr>
      <w:rPr>
        <w:rFonts w:ascii="Symbol" w:hAnsi="Symbol" w:hint="default"/>
      </w:rPr>
    </w:lvl>
    <w:lvl w:ilvl="1" w:tplc="85987924">
      <w:start w:val="1"/>
      <w:numFmt w:val="bullet"/>
      <w:lvlText w:val="o"/>
      <w:lvlJc w:val="left"/>
      <w:pPr>
        <w:ind w:left="1440" w:hanging="360"/>
      </w:pPr>
      <w:rPr>
        <w:rFonts w:ascii="Courier New" w:hAnsi="Courier New" w:hint="default"/>
      </w:rPr>
    </w:lvl>
    <w:lvl w:ilvl="2" w:tplc="D08E8924">
      <w:start w:val="1"/>
      <w:numFmt w:val="bullet"/>
      <w:lvlText w:val=""/>
      <w:lvlJc w:val="left"/>
      <w:pPr>
        <w:ind w:left="2160" w:hanging="360"/>
      </w:pPr>
      <w:rPr>
        <w:rFonts w:ascii="Wingdings" w:hAnsi="Wingdings" w:hint="default"/>
      </w:rPr>
    </w:lvl>
    <w:lvl w:ilvl="3" w:tplc="CA5E1B44">
      <w:start w:val="1"/>
      <w:numFmt w:val="bullet"/>
      <w:lvlText w:val=""/>
      <w:lvlJc w:val="left"/>
      <w:pPr>
        <w:ind w:left="2880" w:hanging="360"/>
      </w:pPr>
      <w:rPr>
        <w:rFonts w:ascii="Symbol" w:hAnsi="Symbol" w:hint="default"/>
      </w:rPr>
    </w:lvl>
    <w:lvl w:ilvl="4" w:tplc="7D50C978">
      <w:start w:val="1"/>
      <w:numFmt w:val="bullet"/>
      <w:lvlText w:val="o"/>
      <w:lvlJc w:val="left"/>
      <w:pPr>
        <w:ind w:left="3600" w:hanging="360"/>
      </w:pPr>
      <w:rPr>
        <w:rFonts w:ascii="Courier New" w:hAnsi="Courier New" w:hint="default"/>
      </w:rPr>
    </w:lvl>
    <w:lvl w:ilvl="5" w:tplc="74B83D2A">
      <w:start w:val="1"/>
      <w:numFmt w:val="bullet"/>
      <w:lvlText w:val=""/>
      <w:lvlJc w:val="left"/>
      <w:pPr>
        <w:ind w:left="4320" w:hanging="360"/>
      </w:pPr>
      <w:rPr>
        <w:rFonts w:ascii="Wingdings" w:hAnsi="Wingdings" w:hint="default"/>
      </w:rPr>
    </w:lvl>
    <w:lvl w:ilvl="6" w:tplc="0128CC58">
      <w:start w:val="1"/>
      <w:numFmt w:val="bullet"/>
      <w:lvlText w:val=""/>
      <w:lvlJc w:val="left"/>
      <w:pPr>
        <w:ind w:left="5040" w:hanging="360"/>
      </w:pPr>
      <w:rPr>
        <w:rFonts w:ascii="Symbol" w:hAnsi="Symbol" w:hint="default"/>
      </w:rPr>
    </w:lvl>
    <w:lvl w:ilvl="7" w:tplc="E0BE5C18">
      <w:start w:val="1"/>
      <w:numFmt w:val="bullet"/>
      <w:lvlText w:val="o"/>
      <w:lvlJc w:val="left"/>
      <w:pPr>
        <w:ind w:left="5760" w:hanging="360"/>
      </w:pPr>
      <w:rPr>
        <w:rFonts w:ascii="Courier New" w:hAnsi="Courier New" w:hint="default"/>
      </w:rPr>
    </w:lvl>
    <w:lvl w:ilvl="8" w:tplc="7956441E">
      <w:start w:val="1"/>
      <w:numFmt w:val="bullet"/>
      <w:lvlText w:val=""/>
      <w:lvlJc w:val="left"/>
      <w:pPr>
        <w:ind w:left="6480" w:hanging="360"/>
      </w:pPr>
      <w:rPr>
        <w:rFonts w:ascii="Wingdings" w:hAnsi="Wingdings" w:hint="default"/>
      </w:r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BC0E3"/>
    <w:multiLevelType w:val="hybridMultilevel"/>
    <w:tmpl w:val="6E6A36D2"/>
    <w:lvl w:ilvl="0" w:tplc="727C864E">
      <w:start w:val="1"/>
      <w:numFmt w:val="bullet"/>
      <w:lvlText w:val=""/>
      <w:lvlJc w:val="left"/>
      <w:pPr>
        <w:ind w:left="720" w:hanging="360"/>
      </w:pPr>
      <w:rPr>
        <w:rFonts w:ascii="Symbol" w:hAnsi="Symbol" w:hint="default"/>
      </w:rPr>
    </w:lvl>
    <w:lvl w:ilvl="1" w:tplc="045ED004">
      <w:start w:val="1"/>
      <w:numFmt w:val="bullet"/>
      <w:lvlText w:val="o"/>
      <w:lvlJc w:val="left"/>
      <w:pPr>
        <w:ind w:left="1440" w:hanging="360"/>
      </w:pPr>
      <w:rPr>
        <w:rFonts w:ascii="Courier New" w:hAnsi="Courier New" w:hint="default"/>
      </w:rPr>
    </w:lvl>
    <w:lvl w:ilvl="2" w:tplc="C326FD56">
      <w:start w:val="1"/>
      <w:numFmt w:val="bullet"/>
      <w:lvlText w:val=""/>
      <w:lvlJc w:val="left"/>
      <w:pPr>
        <w:ind w:left="2160" w:hanging="360"/>
      </w:pPr>
      <w:rPr>
        <w:rFonts w:ascii="Wingdings" w:hAnsi="Wingdings" w:hint="default"/>
      </w:rPr>
    </w:lvl>
    <w:lvl w:ilvl="3" w:tplc="706E8EC6">
      <w:start w:val="1"/>
      <w:numFmt w:val="bullet"/>
      <w:lvlText w:val=""/>
      <w:lvlJc w:val="left"/>
      <w:pPr>
        <w:ind w:left="2880" w:hanging="360"/>
      </w:pPr>
      <w:rPr>
        <w:rFonts w:ascii="Symbol" w:hAnsi="Symbol" w:hint="default"/>
      </w:rPr>
    </w:lvl>
    <w:lvl w:ilvl="4" w:tplc="A69E8D12">
      <w:start w:val="1"/>
      <w:numFmt w:val="bullet"/>
      <w:lvlText w:val="o"/>
      <w:lvlJc w:val="left"/>
      <w:pPr>
        <w:ind w:left="3600" w:hanging="360"/>
      </w:pPr>
      <w:rPr>
        <w:rFonts w:ascii="Courier New" w:hAnsi="Courier New" w:hint="default"/>
      </w:rPr>
    </w:lvl>
    <w:lvl w:ilvl="5" w:tplc="4D341FB8">
      <w:start w:val="1"/>
      <w:numFmt w:val="bullet"/>
      <w:lvlText w:val=""/>
      <w:lvlJc w:val="left"/>
      <w:pPr>
        <w:ind w:left="4320" w:hanging="360"/>
      </w:pPr>
      <w:rPr>
        <w:rFonts w:ascii="Wingdings" w:hAnsi="Wingdings" w:hint="default"/>
      </w:rPr>
    </w:lvl>
    <w:lvl w:ilvl="6" w:tplc="317A9350">
      <w:start w:val="1"/>
      <w:numFmt w:val="bullet"/>
      <w:lvlText w:val=""/>
      <w:lvlJc w:val="left"/>
      <w:pPr>
        <w:ind w:left="5040" w:hanging="360"/>
      </w:pPr>
      <w:rPr>
        <w:rFonts w:ascii="Symbol" w:hAnsi="Symbol" w:hint="default"/>
      </w:rPr>
    </w:lvl>
    <w:lvl w:ilvl="7" w:tplc="E23471F0">
      <w:start w:val="1"/>
      <w:numFmt w:val="bullet"/>
      <w:lvlText w:val="o"/>
      <w:lvlJc w:val="left"/>
      <w:pPr>
        <w:ind w:left="5760" w:hanging="360"/>
      </w:pPr>
      <w:rPr>
        <w:rFonts w:ascii="Courier New" w:hAnsi="Courier New" w:hint="default"/>
      </w:rPr>
    </w:lvl>
    <w:lvl w:ilvl="8" w:tplc="6A8E2054">
      <w:start w:val="1"/>
      <w:numFmt w:val="bullet"/>
      <w:lvlText w:val=""/>
      <w:lvlJc w:val="left"/>
      <w:pPr>
        <w:ind w:left="6480" w:hanging="360"/>
      </w:pPr>
      <w:rPr>
        <w:rFonts w:ascii="Wingdings" w:hAnsi="Wingdings" w:hint="default"/>
      </w:rPr>
    </w:lvl>
  </w:abstractNum>
  <w:abstractNum w:abstractNumId="15" w15:restartNumberingAfterBreak="0">
    <w:nsid w:val="1FB7689E"/>
    <w:multiLevelType w:val="multilevel"/>
    <w:tmpl w:val="EEDE53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24CC537A"/>
    <w:multiLevelType w:val="multilevel"/>
    <w:tmpl w:val="FB860080"/>
    <w:lvl w:ilvl="0">
      <w:start w:val="1"/>
      <w:numFmt w:val="bullet"/>
      <w:lvlText w:val=""/>
      <w:lvlJc w:val="left"/>
      <w:pPr>
        <w:ind w:left="284" w:firstLine="0"/>
      </w:pPr>
      <w:rPr>
        <w:rFonts w:ascii="Symbol" w:hAnsi="Symbol" w:hint="default"/>
      </w:rPr>
    </w:lvl>
    <w:lvl w:ilvl="1">
      <w:start w:val="1"/>
      <w:numFmt w:val="bullet"/>
      <w:lvlText w:val=""/>
      <w:lvlJc w:val="left"/>
      <w:pPr>
        <w:ind w:left="1287" w:hanging="360"/>
      </w:pPr>
      <w:rPr>
        <w:rFonts w:ascii="Symbol" w:hAnsi="Symbol" w:hint="default"/>
      </w:rPr>
    </w:lvl>
    <w:lvl w:ilvl="2">
      <w:start w:val="1"/>
      <w:numFmt w:val="decimal"/>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26A133DA"/>
    <w:multiLevelType w:val="hybridMultilevel"/>
    <w:tmpl w:val="03F65B1A"/>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1" w15:restartNumberingAfterBreak="0">
    <w:nsid w:val="2C80B482"/>
    <w:multiLevelType w:val="hybridMultilevel"/>
    <w:tmpl w:val="19A655D8"/>
    <w:lvl w:ilvl="0" w:tplc="9A8A26C2">
      <w:start w:val="1"/>
      <w:numFmt w:val="bullet"/>
      <w:lvlText w:val=""/>
      <w:lvlJc w:val="left"/>
      <w:pPr>
        <w:ind w:left="720" w:hanging="360"/>
      </w:pPr>
      <w:rPr>
        <w:rFonts w:ascii="Symbol" w:hAnsi="Symbol" w:hint="default"/>
      </w:rPr>
    </w:lvl>
    <w:lvl w:ilvl="1" w:tplc="349EFF5E">
      <w:start w:val="1"/>
      <w:numFmt w:val="bullet"/>
      <w:lvlText w:val="o"/>
      <w:lvlJc w:val="left"/>
      <w:pPr>
        <w:ind w:left="1440" w:hanging="360"/>
      </w:pPr>
      <w:rPr>
        <w:rFonts w:ascii="Courier New" w:hAnsi="Courier New" w:hint="default"/>
      </w:rPr>
    </w:lvl>
    <w:lvl w:ilvl="2" w:tplc="6E24BAAA">
      <w:start w:val="1"/>
      <w:numFmt w:val="bullet"/>
      <w:lvlText w:val=""/>
      <w:lvlJc w:val="left"/>
      <w:pPr>
        <w:ind w:left="2160" w:hanging="360"/>
      </w:pPr>
      <w:rPr>
        <w:rFonts w:ascii="Wingdings" w:hAnsi="Wingdings" w:hint="default"/>
      </w:rPr>
    </w:lvl>
    <w:lvl w:ilvl="3" w:tplc="B9D6C040">
      <w:start w:val="1"/>
      <w:numFmt w:val="bullet"/>
      <w:lvlText w:val=""/>
      <w:lvlJc w:val="left"/>
      <w:pPr>
        <w:ind w:left="2880" w:hanging="360"/>
      </w:pPr>
      <w:rPr>
        <w:rFonts w:ascii="Symbol" w:hAnsi="Symbol" w:hint="default"/>
      </w:rPr>
    </w:lvl>
    <w:lvl w:ilvl="4" w:tplc="08F87D76">
      <w:start w:val="1"/>
      <w:numFmt w:val="bullet"/>
      <w:lvlText w:val="o"/>
      <w:lvlJc w:val="left"/>
      <w:pPr>
        <w:ind w:left="3600" w:hanging="360"/>
      </w:pPr>
      <w:rPr>
        <w:rFonts w:ascii="Courier New" w:hAnsi="Courier New" w:hint="default"/>
      </w:rPr>
    </w:lvl>
    <w:lvl w:ilvl="5" w:tplc="B6BCC6F8">
      <w:start w:val="1"/>
      <w:numFmt w:val="bullet"/>
      <w:lvlText w:val=""/>
      <w:lvlJc w:val="left"/>
      <w:pPr>
        <w:ind w:left="4320" w:hanging="360"/>
      </w:pPr>
      <w:rPr>
        <w:rFonts w:ascii="Wingdings" w:hAnsi="Wingdings" w:hint="default"/>
      </w:rPr>
    </w:lvl>
    <w:lvl w:ilvl="6" w:tplc="C5560B8A">
      <w:start w:val="1"/>
      <w:numFmt w:val="bullet"/>
      <w:lvlText w:val=""/>
      <w:lvlJc w:val="left"/>
      <w:pPr>
        <w:ind w:left="5040" w:hanging="360"/>
      </w:pPr>
      <w:rPr>
        <w:rFonts w:ascii="Symbol" w:hAnsi="Symbol" w:hint="default"/>
      </w:rPr>
    </w:lvl>
    <w:lvl w:ilvl="7" w:tplc="2630822C">
      <w:start w:val="1"/>
      <w:numFmt w:val="bullet"/>
      <w:lvlText w:val="o"/>
      <w:lvlJc w:val="left"/>
      <w:pPr>
        <w:ind w:left="5760" w:hanging="360"/>
      </w:pPr>
      <w:rPr>
        <w:rFonts w:ascii="Courier New" w:hAnsi="Courier New" w:hint="default"/>
      </w:rPr>
    </w:lvl>
    <w:lvl w:ilvl="8" w:tplc="4066FD22">
      <w:start w:val="1"/>
      <w:numFmt w:val="bullet"/>
      <w:lvlText w:val=""/>
      <w:lvlJc w:val="left"/>
      <w:pPr>
        <w:ind w:left="6480" w:hanging="360"/>
      </w:pPr>
      <w:rPr>
        <w:rFonts w:ascii="Wingdings" w:hAnsi="Wingdings" w:hint="default"/>
      </w:rPr>
    </w:lvl>
  </w:abstractNum>
  <w:abstractNum w:abstractNumId="22" w15:restartNumberingAfterBreak="0">
    <w:nsid w:val="31A95F6A"/>
    <w:multiLevelType w:val="hybridMultilevel"/>
    <w:tmpl w:val="450EBFA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1D14D40"/>
    <w:multiLevelType w:val="hybridMultilevel"/>
    <w:tmpl w:val="A41A0B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109F7"/>
    <w:multiLevelType w:val="multilevel"/>
    <w:tmpl w:val="17940E1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1702" w:firstLine="0"/>
      </w:pPr>
      <w:rPr>
        <w:rFonts w:hint="default"/>
        <w:b/>
      </w:rPr>
    </w:lvl>
    <w:lvl w:ilvl="2">
      <w:start w:val="1"/>
      <w:numFmt w:val="decimal"/>
      <w:pStyle w:val="podlnek"/>
      <w:suff w:val="space"/>
      <w:lvlText w:val="%1.%2.%3."/>
      <w:lvlJc w:val="right"/>
      <w:pPr>
        <w:ind w:left="4112" w:firstLine="0"/>
      </w:pPr>
      <w:rPr>
        <w:rFonts w:hint="default"/>
        <w:b w:val="0"/>
        <w:i w:val="0"/>
        <w:iCs/>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8" w15:restartNumberingAfterBreak="0">
    <w:nsid w:val="3E866C3C"/>
    <w:multiLevelType w:val="hybridMultilevel"/>
    <w:tmpl w:val="12E2AC50"/>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9" w15:restartNumberingAfterBreak="0">
    <w:nsid w:val="4032113B"/>
    <w:multiLevelType w:val="hybridMultilevel"/>
    <w:tmpl w:val="2D78B34C"/>
    <w:lvl w:ilvl="0" w:tplc="968C1B14">
      <w:start w:val="1"/>
      <w:numFmt w:val="decimal"/>
      <w:lvlText w:val="5.%1"/>
      <w:lvlJc w:val="left"/>
      <w:pPr>
        <w:ind w:left="2802" w:hanging="360"/>
      </w:pPr>
      <w:rPr>
        <w:rFonts w:hint="default"/>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1" w15:restartNumberingAfterBreak="0">
    <w:nsid w:val="447464C2"/>
    <w:multiLevelType w:val="hybridMultilevel"/>
    <w:tmpl w:val="60D410C6"/>
    <w:lvl w:ilvl="0" w:tplc="F3F6E9D4">
      <w:start w:val="1"/>
      <w:numFmt w:val="lowerLetter"/>
      <w:lvlText w:val="%1)"/>
      <w:lvlJc w:val="left"/>
      <w:pPr>
        <w:ind w:left="1996" w:hanging="360"/>
      </w:pPr>
      <w:rPr>
        <w:rFonts w:ascii="Verdana" w:hAnsi="Verdana" w:hint="default"/>
        <w:sz w:val="18"/>
        <w:szCs w:val="18"/>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2" w15:restartNumberingAfterBreak="0">
    <w:nsid w:val="49773042"/>
    <w:multiLevelType w:val="multilevel"/>
    <w:tmpl w:val="41FCDD5A"/>
    <w:lvl w:ilvl="0">
      <w:start w:val="1"/>
      <w:numFmt w:val="decimal"/>
      <w:suff w:val="space"/>
      <w:lvlText w:val="%1."/>
      <w:lvlJc w:val="left"/>
      <w:pPr>
        <w:ind w:left="284" w:firstLine="0"/>
      </w:pPr>
      <w:rPr>
        <w:rFonts w:hint="default"/>
      </w:rPr>
    </w:lvl>
    <w:lvl w:ilvl="1">
      <w:start w:val="1"/>
      <w:numFmt w:val="bullet"/>
      <w:lvlText w:val=""/>
      <w:lvlJc w:val="left"/>
      <w:pPr>
        <w:ind w:left="928" w:hanging="360"/>
      </w:pPr>
      <w:rPr>
        <w:rFonts w:ascii="Symbol" w:hAnsi="Symbol" w:hint="default"/>
      </w:rPr>
    </w:lvl>
    <w:lvl w:ilvl="2">
      <w:start w:val="1"/>
      <w:numFmt w:val="bullet"/>
      <w:lvlText w:val=""/>
      <w:lvlJc w:val="left"/>
      <w:pPr>
        <w:ind w:left="1344" w:hanging="360"/>
      </w:pPr>
      <w:rPr>
        <w:rFonts w:ascii="Symbol" w:hAnsi="Symbol"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3"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4" w15:restartNumberingAfterBreak="0">
    <w:nsid w:val="515A412E"/>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7" w15:restartNumberingAfterBreak="0">
    <w:nsid w:val="5D287EDA"/>
    <w:multiLevelType w:val="hybridMultilevel"/>
    <w:tmpl w:val="7A64D880"/>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38" w15:restartNumberingAfterBreak="0">
    <w:nsid w:val="5EBC11A5"/>
    <w:multiLevelType w:val="hybridMultilevel"/>
    <w:tmpl w:val="2020C0E4"/>
    <w:lvl w:ilvl="0" w:tplc="94366FAC">
      <w:start w:val="1"/>
      <w:numFmt w:val="decimal"/>
      <w:lvlText w:val="6.%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C81774"/>
    <w:multiLevelType w:val="hybridMultilevel"/>
    <w:tmpl w:val="AB42813E"/>
    <w:lvl w:ilvl="0" w:tplc="35763F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CD30CA"/>
    <w:multiLevelType w:val="hybridMultilevel"/>
    <w:tmpl w:val="CC1A7D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2C17A1"/>
    <w:multiLevelType w:val="hybridMultilevel"/>
    <w:tmpl w:val="F1C813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4"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7888515">
    <w:abstractNumId w:val="43"/>
  </w:num>
  <w:num w:numId="2" w16cid:durableId="1427262687">
    <w:abstractNumId w:val="27"/>
  </w:num>
  <w:num w:numId="3" w16cid:durableId="244581222">
    <w:abstractNumId w:val="33"/>
  </w:num>
  <w:num w:numId="4" w16cid:durableId="621040633">
    <w:abstractNumId w:val="0"/>
  </w:num>
  <w:num w:numId="5" w16cid:durableId="862591865">
    <w:abstractNumId w:val="19"/>
  </w:num>
  <w:num w:numId="6" w16cid:durableId="559481600">
    <w:abstractNumId w:val="18"/>
  </w:num>
  <w:num w:numId="7" w16cid:durableId="1349066730">
    <w:abstractNumId w:val="31"/>
  </w:num>
  <w:num w:numId="8" w16cid:durableId="1937515554">
    <w:abstractNumId w:val="26"/>
  </w:num>
  <w:num w:numId="9" w16cid:durableId="977959481">
    <w:abstractNumId w:val="4"/>
  </w:num>
  <w:num w:numId="10" w16cid:durableId="1082531385">
    <w:abstractNumId w:val="44"/>
  </w:num>
  <w:num w:numId="11" w16cid:durableId="538007592">
    <w:abstractNumId w:val="34"/>
  </w:num>
  <w:num w:numId="12" w16cid:durableId="1971015309">
    <w:abstractNumId w:val="37"/>
  </w:num>
  <w:num w:numId="13" w16cid:durableId="1118717347">
    <w:abstractNumId w:val="9"/>
  </w:num>
  <w:num w:numId="14" w16cid:durableId="651761888">
    <w:abstractNumId w:val="36"/>
  </w:num>
  <w:num w:numId="15" w16cid:durableId="1809712334">
    <w:abstractNumId w:val="8"/>
  </w:num>
  <w:num w:numId="16" w16cid:durableId="767114978">
    <w:abstractNumId w:val="32"/>
  </w:num>
  <w:num w:numId="17" w16cid:durableId="50465128">
    <w:abstractNumId w:val="15"/>
  </w:num>
  <w:num w:numId="18" w16cid:durableId="5257667">
    <w:abstractNumId w:val="24"/>
  </w:num>
  <w:num w:numId="19" w16cid:durableId="2085031164">
    <w:abstractNumId w:val="30"/>
  </w:num>
  <w:num w:numId="20" w16cid:durableId="1236470857">
    <w:abstractNumId w:val="2"/>
  </w:num>
  <w:num w:numId="21" w16cid:durableId="588587790">
    <w:abstractNumId w:val="40"/>
  </w:num>
  <w:num w:numId="22" w16cid:durableId="1371032606">
    <w:abstractNumId w:val="16"/>
  </w:num>
  <w:num w:numId="23" w16cid:durableId="286208457">
    <w:abstractNumId w:val="22"/>
  </w:num>
  <w:num w:numId="24" w16cid:durableId="276568177">
    <w:abstractNumId w:val="10"/>
  </w:num>
  <w:num w:numId="25" w16cid:durableId="2142111295">
    <w:abstractNumId w:val="1"/>
  </w:num>
  <w:num w:numId="26" w16cid:durableId="562566365">
    <w:abstractNumId w:val="6"/>
  </w:num>
  <w:num w:numId="27" w16cid:durableId="661734622">
    <w:abstractNumId w:val="20"/>
  </w:num>
  <w:num w:numId="28" w16cid:durableId="1701124088">
    <w:abstractNumId w:val="35"/>
  </w:num>
  <w:num w:numId="29" w16cid:durableId="748498469">
    <w:abstractNumId w:val="45"/>
  </w:num>
  <w:num w:numId="30" w16cid:durableId="595405131">
    <w:abstractNumId w:val="41"/>
  </w:num>
  <w:num w:numId="31" w16cid:durableId="7127271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78882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5725751">
    <w:abstractNumId w:val="13"/>
  </w:num>
  <w:num w:numId="34" w16cid:durableId="1409428258">
    <w:abstractNumId w:val="5"/>
  </w:num>
  <w:num w:numId="35" w16cid:durableId="1212766596">
    <w:abstractNumId w:val="3"/>
  </w:num>
  <w:num w:numId="36" w16cid:durableId="1843857773">
    <w:abstractNumId w:val="25"/>
  </w:num>
  <w:num w:numId="37" w16cid:durableId="1672482967">
    <w:abstractNumId w:val="38"/>
  </w:num>
  <w:num w:numId="38" w16cid:durableId="1283808845">
    <w:abstractNumId w:val="29"/>
  </w:num>
  <w:num w:numId="39" w16cid:durableId="605845013">
    <w:abstractNumId w:val="11"/>
  </w:num>
  <w:num w:numId="40" w16cid:durableId="1069303634">
    <w:abstractNumId w:val="17"/>
  </w:num>
  <w:num w:numId="41" w16cid:durableId="1999963159">
    <w:abstractNumId w:val="39"/>
  </w:num>
  <w:num w:numId="42" w16cid:durableId="213541292">
    <w:abstractNumId w:val="23"/>
  </w:num>
  <w:num w:numId="43" w16cid:durableId="1951543521">
    <w:abstractNumId w:val="21"/>
  </w:num>
  <w:num w:numId="44" w16cid:durableId="829715711">
    <w:abstractNumId w:val="12"/>
  </w:num>
  <w:num w:numId="45" w16cid:durableId="61872253">
    <w:abstractNumId w:val="42"/>
  </w:num>
  <w:num w:numId="46" w16cid:durableId="614335022">
    <w:abstractNumId w:val="14"/>
  </w:num>
  <w:num w:numId="47" w16cid:durableId="1644432876">
    <w:abstractNumId w:val="7"/>
  </w:num>
  <w:num w:numId="48" w16cid:durableId="417680569">
    <w:abstractNumId w:val="28"/>
  </w:num>
  <w:num w:numId="49" w16cid:durableId="195893844">
    <w:abstractNumId w:val="27"/>
  </w:num>
  <w:num w:numId="50" w16cid:durableId="113864794">
    <w:abstractNumId w:val="27"/>
  </w:num>
  <w:num w:numId="51" w16cid:durableId="19473296">
    <w:abstractNumId w:val="27"/>
  </w:num>
  <w:num w:numId="52" w16cid:durableId="288171195">
    <w:abstractNumId w:val="27"/>
  </w:num>
  <w:num w:numId="53" w16cid:durableId="671303045">
    <w:abstractNumId w:val="27"/>
  </w:num>
  <w:num w:numId="54" w16cid:durableId="2079594803">
    <w:abstractNumId w:val="27"/>
  </w:num>
  <w:num w:numId="55" w16cid:durableId="704908235">
    <w:abstractNumId w:val="27"/>
  </w:num>
  <w:num w:numId="56" w16cid:durableId="1268660986">
    <w:abstractNumId w:val="27"/>
  </w:num>
  <w:num w:numId="57" w16cid:durableId="1795439363">
    <w:abstractNumId w:val="27"/>
  </w:num>
  <w:num w:numId="58" w16cid:durableId="1097673123">
    <w:abstractNumId w:val="27"/>
  </w:num>
  <w:num w:numId="59" w16cid:durableId="1639383688">
    <w:abstractNumId w:val="27"/>
  </w:num>
  <w:num w:numId="60" w16cid:durableId="993876821">
    <w:abstractNumId w:val="27"/>
  </w:num>
  <w:num w:numId="61" w16cid:durableId="1738283258">
    <w:abstractNumId w:val="27"/>
  </w:num>
  <w:num w:numId="62" w16cid:durableId="956377687">
    <w:abstractNumId w:val="27"/>
  </w:num>
  <w:num w:numId="63" w16cid:durableId="1474369533">
    <w:abstractNumId w:val="27"/>
  </w:num>
  <w:num w:numId="64" w16cid:durableId="361135272">
    <w:abstractNumId w:val="27"/>
  </w:num>
  <w:num w:numId="65" w16cid:durableId="427427970">
    <w:abstractNumId w:val="27"/>
  </w:num>
  <w:num w:numId="66" w16cid:durableId="2058360631">
    <w:abstractNumId w:val="27"/>
  </w:num>
  <w:num w:numId="67" w16cid:durableId="418254036">
    <w:abstractNumId w:val="27"/>
  </w:num>
  <w:num w:numId="68" w16cid:durableId="2047368560">
    <w:abstractNumId w:val="27"/>
  </w:num>
  <w:num w:numId="69" w16cid:durableId="229583996">
    <w:abstractNumId w:val="27"/>
  </w:num>
  <w:num w:numId="70" w16cid:durableId="1896618939">
    <w:abstractNumId w:val="27"/>
  </w:num>
  <w:num w:numId="71" w16cid:durableId="1672829295">
    <w:abstractNumId w:val="27"/>
  </w:num>
  <w:num w:numId="72" w16cid:durableId="850338119">
    <w:abstractNumId w:val="27"/>
  </w:num>
  <w:num w:numId="73" w16cid:durableId="329990083">
    <w:abstractNumId w:val="27"/>
  </w:num>
  <w:num w:numId="74" w16cid:durableId="1864513541">
    <w:abstractNumId w:val="27"/>
  </w:num>
  <w:num w:numId="75" w16cid:durableId="1866285044">
    <w:abstractNumId w:val="27"/>
  </w:num>
  <w:num w:numId="76" w16cid:durableId="438531059">
    <w:abstractNumId w:val="27"/>
  </w:num>
  <w:num w:numId="77" w16cid:durableId="1997176628">
    <w:abstractNumId w:val="27"/>
  </w:num>
  <w:num w:numId="78" w16cid:durableId="413550560">
    <w:abstractNumId w:val="27"/>
  </w:num>
  <w:num w:numId="79" w16cid:durableId="1491367124">
    <w:abstractNumId w:val="27"/>
  </w:num>
  <w:num w:numId="80" w16cid:durableId="694843110">
    <w:abstractNumId w:val="27"/>
  </w:num>
  <w:num w:numId="81" w16cid:durableId="1355156055">
    <w:abstractNumId w:val="27"/>
  </w:num>
  <w:num w:numId="82" w16cid:durableId="1284918247">
    <w:abstractNumId w:val="27"/>
  </w:num>
  <w:num w:numId="83" w16cid:durableId="1400785899">
    <w:abstractNumId w:val="27"/>
  </w:num>
  <w:num w:numId="84" w16cid:durableId="1379817550">
    <w:abstractNumId w:val="27"/>
  </w:num>
  <w:num w:numId="85" w16cid:durableId="644511730">
    <w:abstractNumId w:val="27"/>
  </w:num>
  <w:num w:numId="86" w16cid:durableId="1263369286">
    <w:abstractNumId w:val="27"/>
  </w:num>
  <w:num w:numId="87" w16cid:durableId="1264535271">
    <w:abstractNumId w:val="27"/>
  </w:num>
  <w:num w:numId="88" w16cid:durableId="567617254">
    <w:abstractNumId w:val="27"/>
  </w:num>
  <w:num w:numId="89" w16cid:durableId="239875664">
    <w:abstractNumId w:val="27"/>
  </w:num>
  <w:num w:numId="90" w16cid:durableId="549420778">
    <w:abstractNumId w:val="27"/>
  </w:num>
  <w:num w:numId="91" w16cid:durableId="647438307">
    <w:abstractNumId w:val="27"/>
  </w:num>
  <w:num w:numId="92" w16cid:durableId="799609956">
    <w:abstractNumId w:val="27"/>
  </w:num>
  <w:num w:numId="93" w16cid:durableId="673996862">
    <w:abstractNumId w:val="27"/>
  </w:num>
  <w:num w:numId="94" w16cid:durableId="283971171">
    <w:abstractNumId w:val="27"/>
  </w:num>
  <w:num w:numId="95" w16cid:durableId="1832604121">
    <w:abstractNumId w:val="27"/>
  </w:num>
  <w:num w:numId="96" w16cid:durableId="911620178">
    <w:abstractNumId w:val="27"/>
  </w:num>
  <w:num w:numId="97" w16cid:durableId="70933055">
    <w:abstractNumId w:val="27"/>
  </w:num>
  <w:num w:numId="98" w16cid:durableId="318310068">
    <w:abstractNumId w:val="27"/>
  </w:num>
  <w:num w:numId="99" w16cid:durableId="859245384">
    <w:abstractNumId w:val="27"/>
  </w:num>
  <w:num w:numId="100" w16cid:durableId="107705701">
    <w:abstractNumId w:val="27"/>
  </w:num>
  <w:num w:numId="101" w16cid:durableId="1282421240">
    <w:abstractNumId w:val="27"/>
  </w:num>
  <w:num w:numId="102" w16cid:durableId="1894342574">
    <w:abstractNumId w:val="27"/>
  </w:num>
  <w:num w:numId="103" w16cid:durableId="740373391">
    <w:abstractNumId w:val="27"/>
  </w:num>
  <w:num w:numId="104" w16cid:durableId="1079794121">
    <w:abstractNumId w:val="27"/>
  </w:num>
  <w:num w:numId="105" w16cid:durableId="1036542558">
    <w:abstractNumId w:val="27"/>
  </w:num>
  <w:num w:numId="106" w16cid:durableId="455831294">
    <w:abstractNumId w:val="27"/>
  </w:num>
  <w:num w:numId="107" w16cid:durableId="2018388999">
    <w:abstractNumId w:val="27"/>
  </w:num>
  <w:num w:numId="108" w16cid:durableId="1016007468">
    <w:abstractNumId w:val="27"/>
  </w:num>
  <w:num w:numId="109" w16cid:durableId="1020203327">
    <w:abstractNumId w:val="27"/>
  </w:num>
  <w:num w:numId="110" w16cid:durableId="1722708485">
    <w:abstractNumId w:val="27"/>
  </w:num>
  <w:num w:numId="111" w16cid:durableId="315762337">
    <w:abstractNumId w:val="27"/>
  </w:num>
  <w:num w:numId="112" w16cid:durableId="970667533">
    <w:abstractNumId w:val="27"/>
  </w:num>
  <w:num w:numId="113" w16cid:durableId="1704555591">
    <w:abstractNumId w:val="27"/>
  </w:num>
  <w:num w:numId="114" w16cid:durableId="1422528651">
    <w:abstractNumId w:val="27"/>
  </w:num>
  <w:num w:numId="115" w16cid:durableId="852379783">
    <w:abstractNumId w:val="27"/>
  </w:num>
  <w:num w:numId="116" w16cid:durableId="44643864">
    <w:abstractNumId w:val="27"/>
  </w:num>
  <w:num w:numId="117" w16cid:durableId="956329433">
    <w:abstractNumId w:val="27"/>
  </w:num>
  <w:num w:numId="118" w16cid:durableId="1747339448">
    <w:abstractNumId w:val="27"/>
  </w:num>
  <w:num w:numId="119" w16cid:durableId="1024474913">
    <w:abstractNumId w:val="27"/>
  </w:num>
  <w:num w:numId="120" w16cid:durableId="1094205467">
    <w:abstractNumId w:val="27"/>
  </w:num>
  <w:num w:numId="121" w16cid:durableId="856384833">
    <w:abstractNumId w:val="27"/>
  </w:num>
  <w:num w:numId="122" w16cid:durableId="1886407654">
    <w:abstractNumId w:val="27"/>
  </w:num>
  <w:num w:numId="123" w16cid:durableId="1257445257">
    <w:abstractNumId w:val="27"/>
  </w:num>
  <w:num w:numId="124" w16cid:durableId="769546181">
    <w:abstractNumId w:val="27"/>
  </w:num>
  <w:num w:numId="125" w16cid:durableId="685793595">
    <w:abstractNumId w:val="27"/>
  </w:num>
  <w:num w:numId="126" w16cid:durableId="315646654">
    <w:abstractNumId w:val="27"/>
  </w:num>
  <w:num w:numId="127" w16cid:durableId="1697151510">
    <w:abstractNumId w:val="27"/>
  </w:num>
  <w:num w:numId="128" w16cid:durableId="20058917">
    <w:abstractNumId w:val="27"/>
  </w:num>
  <w:num w:numId="129" w16cid:durableId="1398936022">
    <w:abstractNumId w:val="27"/>
  </w:num>
  <w:num w:numId="130" w16cid:durableId="1531068374">
    <w:abstractNumId w:val="27"/>
  </w:num>
  <w:num w:numId="131" w16cid:durableId="1310280667">
    <w:abstractNumId w:val="27"/>
  </w:num>
  <w:num w:numId="132" w16cid:durableId="1365908570">
    <w:abstractNumId w:val="27"/>
  </w:num>
  <w:num w:numId="133" w16cid:durableId="754471710">
    <w:abstractNumId w:val="27"/>
  </w:num>
  <w:num w:numId="134" w16cid:durableId="736249019">
    <w:abstractNumId w:val="27"/>
  </w:num>
  <w:num w:numId="135" w16cid:durableId="498229611">
    <w:abstractNumId w:val="27"/>
  </w:num>
  <w:num w:numId="136" w16cid:durableId="723680601">
    <w:abstractNumId w:val="27"/>
  </w:num>
  <w:num w:numId="137" w16cid:durableId="1965232798">
    <w:abstractNumId w:val="27"/>
  </w:num>
  <w:num w:numId="138" w16cid:durableId="1099636807">
    <w:abstractNumId w:val="27"/>
  </w:num>
  <w:num w:numId="139" w16cid:durableId="500438050">
    <w:abstractNumId w:val="27"/>
  </w:num>
  <w:num w:numId="140" w16cid:durableId="1490485692">
    <w:abstractNumId w:val="27"/>
  </w:num>
  <w:num w:numId="141" w16cid:durableId="1558931886">
    <w:abstractNumId w:val="27"/>
  </w:num>
  <w:num w:numId="142" w16cid:durableId="1847205229">
    <w:abstractNumId w:val="27"/>
  </w:num>
  <w:num w:numId="143" w16cid:durableId="68507645">
    <w:abstractNumId w:val="27"/>
  </w:num>
  <w:num w:numId="144" w16cid:durableId="912930186">
    <w:abstractNumId w:val="27"/>
  </w:num>
  <w:num w:numId="145" w16cid:durableId="1099301212">
    <w:abstractNumId w:val="27"/>
  </w:num>
  <w:num w:numId="146" w16cid:durableId="1699165186">
    <w:abstractNumId w:val="27"/>
  </w:num>
  <w:num w:numId="147" w16cid:durableId="1916553426">
    <w:abstractNumId w:val="27"/>
  </w:num>
  <w:num w:numId="148" w16cid:durableId="438793230">
    <w:abstractNumId w:val="27"/>
  </w:num>
  <w:num w:numId="149" w16cid:durableId="1189292827">
    <w:abstractNumId w:val="27"/>
  </w:num>
  <w:num w:numId="150" w16cid:durableId="1735814140">
    <w:abstractNumId w:val="27"/>
  </w:num>
  <w:num w:numId="151" w16cid:durableId="626854336">
    <w:abstractNumId w:val="27"/>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593"/>
    <w:rsid w:val="00001B2D"/>
    <w:rsid w:val="00001F15"/>
    <w:rsid w:val="00002F63"/>
    <w:rsid w:val="00005843"/>
    <w:rsid w:val="00005AE6"/>
    <w:rsid w:val="000067B5"/>
    <w:rsid w:val="00014FB4"/>
    <w:rsid w:val="000160D5"/>
    <w:rsid w:val="00021719"/>
    <w:rsid w:val="00022F36"/>
    <w:rsid w:val="0002443D"/>
    <w:rsid w:val="00025703"/>
    <w:rsid w:val="0002582E"/>
    <w:rsid w:val="00025949"/>
    <w:rsid w:val="0002785A"/>
    <w:rsid w:val="000304DF"/>
    <w:rsid w:val="00030A6F"/>
    <w:rsid w:val="00031C10"/>
    <w:rsid w:val="000334C3"/>
    <w:rsid w:val="000349ED"/>
    <w:rsid w:val="00035884"/>
    <w:rsid w:val="0004057B"/>
    <w:rsid w:val="000431AE"/>
    <w:rsid w:val="00045CFC"/>
    <w:rsid w:val="00047854"/>
    <w:rsid w:val="00051EDE"/>
    <w:rsid w:val="00052E11"/>
    <w:rsid w:val="00053307"/>
    <w:rsid w:val="0005429D"/>
    <w:rsid w:val="00056DAB"/>
    <w:rsid w:val="00061444"/>
    <w:rsid w:val="00062197"/>
    <w:rsid w:val="00070A35"/>
    <w:rsid w:val="000728BC"/>
    <w:rsid w:val="0007301F"/>
    <w:rsid w:val="000737CD"/>
    <w:rsid w:val="00074DE2"/>
    <w:rsid w:val="000804E6"/>
    <w:rsid w:val="0008244A"/>
    <w:rsid w:val="0008275C"/>
    <w:rsid w:val="000832A1"/>
    <w:rsid w:val="00083485"/>
    <w:rsid w:val="00083928"/>
    <w:rsid w:val="0008585F"/>
    <w:rsid w:val="00092971"/>
    <w:rsid w:val="00096570"/>
    <w:rsid w:val="00096AC4"/>
    <w:rsid w:val="000A0ABA"/>
    <w:rsid w:val="000A3212"/>
    <w:rsid w:val="000A53EA"/>
    <w:rsid w:val="000A5A0C"/>
    <w:rsid w:val="000A6800"/>
    <w:rsid w:val="000A7601"/>
    <w:rsid w:val="000B2764"/>
    <w:rsid w:val="000B426B"/>
    <w:rsid w:val="000B44E0"/>
    <w:rsid w:val="000C30A1"/>
    <w:rsid w:val="000C3622"/>
    <w:rsid w:val="000C5D09"/>
    <w:rsid w:val="000C70DA"/>
    <w:rsid w:val="000D61C0"/>
    <w:rsid w:val="000D760B"/>
    <w:rsid w:val="000E0515"/>
    <w:rsid w:val="000E1901"/>
    <w:rsid w:val="000E64AB"/>
    <w:rsid w:val="000E705B"/>
    <w:rsid w:val="000E73DB"/>
    <w:rsid w:val="000F200E"/>
    <w:rsid w:val="000F5DCC"/>
    <w:rsid w:val="000F6C7B"/>
    <w:rsid w:val="000F7417"/>
    <w:rsid w:val="0010123C"/>
    <w:rsid w:val="00104162"/>
    <w:rsid w:val="00106DBF"/>
    <w:rsid w:val="00107276"/>
    <w:rsid w:val="0011305C"/>
    <w:rsid w:val="00113F13"/>
    <w:rsid w:val="00116655"/>
    <w:rsid w:val="00116F90"/>
    <w:rsid w:val="00117F92"/>
    <w:rsid w:val="0012083A"/>
    <w:rsid w:val="00121DEF"/>
    <w:rsid w:val="00125D40"/>
    <w:rsid w:val="00126E4C"/>
    <w:rsid w:val="00127826"/>
    <w:rsid w:val="00130065"/>
    <w:rsid w:val="00135932"/>
    <w:rsid w:val="00137A0E"/>
    <w:rsid w:val="00137CC1"/>
    <w:rsid w:val="001402FD"/>
    <w:rsid w:val="0014091F"/>
    <w:rsid w:val="001414AB"/>
    <w:rsid w:val="0014282C"/>
    <w:rsid w:val="00142A98"/>
    <w:rsid w:val="0014673F"/>
    <w:rsid w:val="0015084E"/>
    <w:rsid w:val="00150BC2"/>
    <w:rsid w:val="00151364"/>
    <w:rsid w:val="00151ED3"/>
    <w:rsid w:val="001532E4"/>
    <w:rsid w:val="00156F94"/>
    <w:rsid w:val="001604CB"/>
    <w:rsid w:val="00163A7D"/>
    <w:rsid w:val="00170002"/>
    <w:rsid w:val="001702F2"/>
    <w:rsid w:val="001874F6"/>
    <w:rsid w:val="0019069A"/>
    <w:rsid w:val="00190E41"/>
    <w:rsid w:val="00191096"/>
    <w:rsid w:val="001913CC"/>
    <w:rsid w:val="001933E0"/>
    <w:rsid w:val="00193CE3"/>
    <w:rsid w:val="001975D7"/>
    <w:rsid w:val="001A0BC5"/>
    <w:rsid w:val="001A0BE3"/>
    <w:rsid w:val="001A0D6D"/>
    <w:rsid w:val="001A28CD"/>
    <w:rsid w:val="001A2E34"/>
    <w:rsid w:val="001A7496"/>
    <w:rsid w:val="001A7885"/>
    <w:rsid w:val="001B54A4"/>
    <w:rsid w:val="001D21DF"/>
    <w:rsid w:val="001D55EB"/>
    <w:rsid w:val="001D5E89"/>
    <w:rsid w:val="001D6CDD"/>
    <w:rsid w:val="001D7656"/>
    <w:rsid w:val="001E0257"/>
    <w:rsid w:val="001E1D43"/>
    <w:rsid w:val="001E3807"/>
    <w:rsid w:val="001E5773"/>
    <w:rsid w:val="001F29DC"/>
    <w:rsid w:val="001F392A"/>
    <w:rsid w:val="001F3FE6"/>
    <w:rsid w:val="0020581E"/>
    <w:rsid w:val="002152B3"/>
    <w:rsid w:val="002200D1"/>
    <w:rsid w:val="002221D6"/>
    <w:rsid w:val="002237EB"/>
    <w:rsid w:val="0022589D"/>
    <w:rsid w:val="00226719"/>
    <w:rsid w:val="00227CEC"/>
    <w:rsid w:val="00233522"/>
    <w:rsid w:val="0023452F"/>
    <w:rsid w:val="00234969"/>
    <w:rsid w:val="002365D0"/>
    <w:rsid w:val="00240497"/>
    <w:rsid w:val="0024399F"/>
    <w:rsid w:val="002461B2"/>
    <w:rsid w:val="00252F78"/>
    <w:rsid w:val="00255723"/>
    <w:rsid w:val="00260677"/>
    <w:rsid w:val="00264C3C"/>
    <w:rsid w:val="00265DD1"/>
    <w:rsid w:val="00266FF5"/>
    <w:rsid w:val="00271234"/>
    <w:rsid w:val="00273A60"/>
    <w:rsid w:val="002743B0"/>
    <w:rsid w:val="002751FA"/>
    <w:rsid w:val="00275543"/>
    <w:rsid w:val="002806EC"/>
    <w:rsid w:val="00281142"/>
    <w:rsid w:val="002814EB"/>
    <w:rsid w:val="002820BB"/>
    <w:rsid w:val="002833DA"/>
    <w:rsid w:val="00284144"/>
    <w:rsid w:val="00284A36"/>
    <w:rsid w:val="0029028D"/>
    <w:rsid w:val="00292B67"/>
    <w:rsid w:val="00293EB7"/>
    <w:rsid w:val="00294C35"/>
    <w:rsid w:val="00295111"/>
    <w:rsid w:val="002966E0"/>
    <w:rsid w:val="00296F33"/>
    <w:rsid w:val="002A1DBE"/>
    <w:rsid w:val="002A2B69"/>
    <w:rsid w:val="002A4B97"/>
    <w:rsid w:val="002A67A4"/>
    <w:rsid w:val="002A79A9"/>
    <w:rsid w:val="002B0E14"/>
    <w:rsid w:val="002B5B31"/>
    <w:rsid w:val="002B62F2"/>
    <w:rsid w:val="002C3D48"/>
    <w:rsid w:val="002C59C4"/>
    <w:rsid w:val="002E0EDD"/>
    <w:rsid w:val="002E6A4A"/>
    <w:rsid w:val="002F05D0"/>
    <w:rsid w:val="002F12E2"/>
    <w:rsid w:val="002F380D"/>
    <w:rsid w:val="002F50CE"/>
    <w:rsid w:val="002F5533"/>
    <w:rsid w:val="002F7355"/>
    <w:rsid w:val="00301437"/>
    <w:rsid w:val="00304D86"/>
    <w:rsid w:val="0030588A"/>
    <w:rsid w:val="00306C40"/>
    <w:rsid w:val="00307AD1"/>
    <w:rsid w:val="003133FA"/>
    <w:rsid w:val="00315259"/>
    <w:rsid w:val="00315564"/>
    <w:rsid w:val="00320DCC"/>
    <w:rsid w:val="00321543"/>
    <w:rsid w:val="00326D72"/>
    <w:rsid w:val="00327E40"/>
    <w:rsid w:val="00332C33"/>
    <w:rsid w:val="003335A9"/>
    <w:rsid w:val="00333D4C"/>
    <w:rsid w:val="00334C8D"/>
    <w:rsid w:val="0033707B"/>
    <w:rsid w:val="00352C5D"/>
    <w:rsid w:val="00356FFF"/>
    <w:rsid w:val="003632C3"/>
    <w:rsid w:val="0036615C"/>
    <w:rsid w:val="00367182"/>
    <w:rsid w:val="003727EC"/>
    <w:rsid w:val="00372A9C"/>
    <w:rsid w:val="0037303F"/>
    <w:rsid w:val="00375DC1"/>
    <w:rsid w:val="00376DB6"/>
    <w:rsid w:val="00386001"/>
    <w:rsid w:val="003870A5"/>
    <w:rsid w:val="00387B1C"/>
    <w:rsid w:val="0039013E"/>
    <w:rsid w:val="0039656E"/>
    <w:rsid w:val="00397FCA"/>
    <w:rsid w:val="003A2557"/>
    <w:rsid w:val="003A3084"/>
    <w:rsid w:val="003A44D9"/>
    <w:rsid w:val="003A48E3"/>
    <w:rsid w:val="003A7411"/>
    <w:rsid w:val="003B114D"/>
    <w:rsid w:val="003B18F1"/>
    <w:rsid w:val="003B2A15"/>
    <w:rsid w:val="003B2F03"/>
    <w:rsid w:val="003B4E83"/>
    <w:rsid w:val="003B58E2"/>
    <w:rsid w:val="003B60A0"/>
    <w:rsid w:val="003B7A60"/>
    <w:rsid w:val="003C26E4"/>
    <w:rsid w:val="003C5468"/>
    <w:rsid w:val="003C6BAC"/>
    <w:rsid w:val="003D606E"/>
    <w:rsid w:val="003D620E"/>
    <w:rsid w:val="003D7DAA"/>
    <w:rsid w:val="003E138B"/>
    <w:rsid w:val="003E1F38"/>
    <w:rsid w:val="003E2902"/>
    <w:rsid w:val="003E2A1B"/>
    <w:rsid w:val="003E50EE"/>
    <w:rsid w:val="003E64BD"/>
    <w:rsid w:val="003E713B"/>
    <w:rsid w:val="003F2514"/>
    <w:rsid w:val="004026C9"/>
    <w:rsid w:val="00402CF0"/>
    <w:rsid w:val="00406EF6"/>
    <w:rsid w:val="00410F34"/>
    <w:rsid w:val="00412E17"/>
    <w:rsid w:val="0042142D"/>
    <w:rsid w:val="0042298E"/>
    <w:rsid w:val="00423928"/>
    <w:rsid w:val="00424441"/>
    <w:rsid w:val="0042615E"/>
    <w:rsid w:val="004278CE"/>
    <w:rsid w:val="00427BD0"/>
    <w:rsid w:val="004319D8"/>
    <w:rsid w:val="00432C72"/>
    <w:rsid w:val="00437B3A"/>
    <w:rsid w:val="00437F9D"/>
    <w:rsid w:val="004427CA"/>
    <w:rsid w:val="00443EBC"/>
    <w:rsid w:val="00455960"/>
    <w:rsid w:val="0045639E"/>
    <w:rsid w:val="00456A9C"/>
    <w:rsid w:val="004572FB"/>
    <w:rsid w:val="00461339"/>
    <w:rsid w:val="00461568"/>
    <w:rsid w:val="00462EBD"/>
    <w:rsid w:val="004673B1"/>
    <w:rsid w:val="00467438"/>
    <w:rsid w:val="00471F12"/>
    <w:rsid w:val="00472D6D"/>
    <w:rsid w:val="00475EA2"/>
    <w:rsid w:val="00477261"/>
    <w:rsid w:val="004775EC"/>
    <w:rsid w:val="00480838"/>
    <w:rsid w:val="00481F18"/>
    <w:rsid w:val="00482EF8"/>
    <w:rsid w:val="0048319F"/>
    <w:rsid w:val="004831C3"/>
    <w:rsid w:val="0048515F"/>
    <w:rsid w:val="0048525B"/>
    <w:rsid w:val="00490A65"/>
    <w:rsid w:val="00491639"/>
    <w:rsid w:val="00492CCB"/>
    <w:rsid w:val="00492E58"/>
    <w:rsid w:val="004948A4"/>
    <w:rsid w:val="00494D00"/>
    <w:rsid w:val="004A084F"/>
    <w:rsid w:val="004A3109"/>
    <w:rsid w:val="004A3661"/>
    <w:rsid w:val="004A589A"/>
    <w:rsid w:val="004A6152"/>
    <w:rsid w:val="004A672D"/>
    <w:rsid w:val="004B0890"/>
    <w:rsid w:val="004B197A"/>
    <w:rsid w:val="004C02B7"/>
    <w:rsid w:val="004C08B6"/>
    <w:rsid w:val="004D017F"/>
    <w:rsid w:val="004D0815"/>
    <w:rsid w:val="004D1FC1"/>
    <w:rsid w:val="004D222F"/>
    <w:rsid w:val="004D4F78"/>
    <w:rsid w:val="004E10A5"/>
    <w:rsid w:val="004E43D2"/>
    <w:rsid w:val="004E558A"/>
    <w:rsid w:val="004F2D49"/>
    <w:rsid w:val="004F32F7"/>
    <w:rsid w:val="004F4F0F"/>
    <w:rsid w:val="004F6847"/>
    <w:rsid w:val="004F759C"/>
    <w:rsid w:val="00501B0D"/>
    <w:rsid w:val="00505FB9"/>
    <w:rsid w:val="0051042A"/>
    <w:rsid w:val="005107D8"/>
    <w:rsid w:val="0051170F"/>
    <w:rsid w:val="00512696"/>
    <w:rsid w:val="0051409B"/>
    <w:rsid w:val="00515FDB"/>
    <w:rsid w:val="00516754"/>
    <w:rsid w:val="0051727F"/>
    <w:rsid w:val="00520704"/>
    <w:rsid w:val="00521772"/>
    <w:rsid w:val="005228E3"/>
    <w:rsid w:val="00522AAA"/>
    <w:rsid w:val="00523427"/>
    <w:rsid w:val="00523889"/>
    <w:rsid w:val="0052508C"/>
    <w:rsid w:val="00525C45"/>
    <w:rsid w:val="00526690"/>
    <w:rsid w:val="005275DE"/>
    <w:rsid w:val="00530A60"/>
    <w:rsid w:val="00532440"/>
    <w:rsid w:val="00533A9E"/>
    <w:rsid w:val="005344A7"/>
    <w:rsid w:val="00536FC3"/>
    <w:rsid w:val="00542E64"/>
    <w:rsid w:val="0054305F"/>
    <w:rsid w:val="00544950"/>
    <w:rsid w:val="00545363"/>
    <w:rsid w:val="0054571A"/>
    <w:rsid w:val="00547602"/>
    <w:rsid w:val="00547E2C"/>
    <w:rsid w:val="00551A6B"/>
    <w:rsid w:val="005563BE"/>
    <w:rsid w:val="00560255"/>
    <w:rsid w:val="00560291"/>
    <w:rsid w:val="005650B8"/>
    <w:rsid w:val="00567890"/>
    <w:rsid w:val="0057492E"/>
    <w:rsid w:val="005757DF"/>
    <w:rsid w:val="00575F55"/>
    <w:rsid w:val="005771A5"/>
    <w:rsid w:val="00581654"/>
    <w:rsid w:val="0058559B"/>
    <w:rsid w:val="00585E3A"/>
    <w:rsid w:val="00590C1B"/>
    <w:rsid w:val="00591FB7"/>
    <w:rsid w:val="00592026"/>
    <w:rsid w:val="00592BD7"/>
    <w:rsid w:val="00593523"/>
    <w:rsid w:val="00594A58"/>
    <w:rsid w:val="00594B3B"/>
    <w:rsid w:val="00597FC5"/>
    <w:rsid w:val="005A1FA0"/>
    <w:rsid w:val="005A6400"/>
    <w:rsid w:val="005B2BAA"/>
    <w:rsid w:val="005B3D88"/>
    <w:rsid w:val="005B4747"/>
    <w:rsid w:val="005B4887"/>
    <w:rsid w:val="005B54CE"/>
    <w:rsid w:val="005B55AB"/>
    <w:rsid w:val="005B5675"/>
    <w:rsid w:val="005C1A71"/>
    <w:rsid w:val="005C5464"/>
    <w:rsid w:val="005D041F"/>
    <w:rsid w:val="005D289E"/>
    <w:rsid w:val="005D37E1"/>
    <w:rsid w:val="005D53E6"/>
    <w:rsid w:val="005D636E"/>
    <w:rsid w:val="005E163B"/>
    <w:rsid w:val="005E4428"/>
    <w:rsid w:val="005E4CE4"/>
    <w:rsid w:val="005E5058"/>
    <w:rsid w:val="005F121F"/>
    <w:rsid w:val="005F152C"/>
    <w:rsid w:val="005F1944"/>
    <w:rsid w:val="005F2F4B"/>
    <w:rsid w:val="005F40E1"/>
    <w:rsid w:val="005F70C6"/>
    <w:rsid w:val="00602109"/>
    <w:rsid w:val="00602C76"/>
    <w:rsid w:val="0061400A"/>
    <w:rsid w:val="006216BB"/>
    <w:rsid w:val="00621FCD"/>
    <w:rsid w:val="00625060"/>
    <w:rsid w:val="00626853"/>
    <w:rsid w:val="0062760A"/>
    <w:rsid w:val="00634C89"/>
    <w:rsid w:val="00634DE3"/>
    <w:rsid w:val="00637408"/>
    <w:rsid w:val="00644DB3"/>
    <w:rsid w:val="00650811"/>
    <w:rsid w:val="00650D95"/>
    <w:rsid w:val="0065147A"/>
    <w:rsid w:val="006522E4"/>
    <w:rsid w:val="00657C9A"/>
    <w:rsid w:val="00660941"/>
    <w:rsid w:val="00662069"/>
    <w:rsid w:val="006745C8"/>
    <w:rsid w:val="00681EAB"/>
    <w:rsid w:val="00683447"/>
    <w:rsid w:val="00683BF8"/>
    <w:rsid w:val="00687448"/>
    <w:rsid w:val="0069373A"/>
    <w:rsid w:val="00696A15"/>
    <w:rsid w:val="00696C7B"/>
    <w:rsid w:val="006A057D"/>
    <w:rsid w:val="006A068A"/>
    <w:rsid w:val="006A1D29"/>
    <w:rsid w:val="006A30C3"/>
    <w:rsid w:val="006B23AC"/>
    <w:rsid w:val="006B73E8"/>
    <w:rsid w:val="006B7FFC"/>
    <w:rsid w:val="006C1322"/>
    <w:rsid w:val="006C1524"/>
    <w:rsid w:val="006C4A56"/>
    <w:rsid w:val="006C4B99"/>
    <w:rsid w:val="006D21A2"/>
    <w:rsid w:val="006D4B9A"/>
    <w:rsid w:val="006D50C3"/>
    <w:rsid w:val="006D5C4E"/>
    <w:rsid w:val="006D6F61"/>
    <w:rsid w:val="006E0A80"/>
    <w:rsid w:val="006E2549"/>
    <w:rsid w:val="006E4F6C"/>
    <w:rsid w:val="006E6A12"/>
    <w:rsid w:val="006F2BE4"/>
    <w:rsid w:val="006F62E0"/>
    <w:rsid w:val="006F7247"/>
    <w:rsid w:val="007004A2"/>
    <w:rsid w:val="007062ED"/>
    <w:rsid w:val="007111A2"/>
    <w:rsid w:val="00711B41"/>
    <w:rsid w:val="00713B6C"/>
    <w:rsid w:val="00715DA8"/>
    <w:rsid w:val="00721F0C"/>
    <w:rsid w:val="00724635"/>
    <w:rsid w:val="00731D0F"/>
    <w:rsid w:val="0073669D"/>
    <w:rsid w:val="00736CBB"/>
    <w:rsid w:val="00741B1C"/>
    <w:rsid w:val="00741DA9"/>
    <w:rsid w:val="0076107B"/>
    <w:rsid w:val="00765BFF"/>
    <w:rsid w:val="007712B3"/>
    <w:rsid w:val="00775A80"/>
    <w:rsid w:val="0078354B"/>
    <w:rsid w:val="007852FD"/>
    <w:rsid w:val="00791300"/>
    <w:rsid w:val="0079224E"/>
    <w:rsid w:val="00792318"/>
    <w:rsid w:val="00795A22"/>
    <w:rsid w:val="00796219"/>
    <w:rsid w:val="007A0B2B"/>
    <w:rsid w:val="007A19F7"/>
    <w:rsid w:val="007A386F"/>
    <w:rsid w:val="007A4400"/>
    <w:rsid w:val="007A60F8"/>
    <w:rsid w:val="007A6952"/>
    <w:rsid w:val="007A76EC"/>
    <w:rsid w:val="007B4883"/>
    <w:rsid w:val="007B5385"/>
    <w:rsid w:val="007B5ED8"/>
    <w:rsid w:val="007B6BBB"/>
    <w:rsid w:val="007B7529"/>
    <w:rsid w:val="007B7B75"/>
    <w:rsid w:val="007C1C3D"/>
    <w:rsid w:val="007C2B46"/>
    <w:rsid w:val="007C53F4"/>
    <w:rsid w:val="007C557D"/>
    <w:rsid w:val="007C6EB4"/>
    <w:rsid w:val="007D1403"/>
    <w:rsid w:val="007D3B26"/>
    <w:rsid w:val="007D76A9"/>
    <w:rsid w:val="007E1DF1"/>
    <w:rsid w:val="007E3C6C"/>
    <w:rsid w:val="007E48F7"/>
    <w:rsid w:val="007F099C"/>
    <w:rsid w:val="007F553D"/>
    <w:rsid w:val="007F6CD6"/>
    <w:rsid w:val="00800A7B"/>
    <w:rsid w:val="00803D1B"/>
    <w:rsid w:val="0080506C"/>
    <w:rsid w:val="00807463"/>
    <w:rsid w:val="0081059F"/>
    <w:rsid w:val="008140B6"/>
    <w:rsid w:val="00814EE9"/>
    <w:rsid w:val="00815B48"/>
    <w:rsid w:val="00816E97"/>
    <w:rsid w:val="0082045E"/>
    <w:rsid w:val="00822CB2"/>
    <w:rsid w:val="008239E8"/>
    <w:rsid w:val="00823D97"/>
    <w:rsid w:val="00824CCB"/>
    <w:rsid w:val="00826624"/>
    <w:rsid w:val="00826E25"/>
    <w:rsid w:val="008405FD"/>
    <w:rsid w:val="008433A4"/>
    <w:rsid w:val="008437B5"/>
    <w:rsid w:val="008444FB"/>
    <w:rsid w:val="00854541"/>
    <w:rsid w:val="00867468"/>
    <w:rsid w:val="0087119B"/>
    <w:rsid w:val="00874E88"/>
    <w:rsid w:val="008756BA"/>
    <w:rsid w:val="008805D1"/>
    <w:rsid w:val="008853D0"/>
    <w:rsid w:val="008874D3"/>
    <w:rsid w:val="00887883"/>
    <w:rsid w:val="00887D46"/>
    <w:rsid w:val="0089143F"/>
    <w:rsid w:val="00895A1E"/>
    <w:rsid w:val="008971C8"/>
    <w:rsid w:val="008A1331"/>
    <w:rsid w:val="008A226E"/>
    <w:rsid w:val="008A3390"/>
    <w:rsid w:val="008A41C4"/>
    <w:rsid w:val="008A4EB8"/>
    <w:rsid w:val="008B0321"/>
    <w:rsid w:val="008B0E8E"/>
    <w:rsid w:val="008B1A8C"/>
    <w:rsid w:val="008B2D7A"/>
    <w:rsid w:val="008B5EA9"/>
    <w:rsid w:val="008B72EF"/>
    <w:rsid w:val="008C2600"/>
    <w:rsid w:val="008C3C84"/>
    <w:rsid w:val="008C62CE"/>
    <w:rsid w:val="008D1A46"/>
    <w:rsid w:val="008E05EC"/>
    <w:rsid w:val="008E4DBF"/>
    <w:rsid w:val="008E56C0"/>
    <w:rsid w:val="008F1CCF"/>
    <w:rsid w:val="008F3083"/>
    <w:rsid w:val="008F3810"/>
    <w:rsid w:val="008F4D84"/>
    <w:rsid w:val="008F5275"/>
    <w:rsid w:val="008F65E7"/>
    <w:rsid w:val="008F770B"/>
    <w:rsid w:val="009001B6"/>
    <w:rsid w:val="00900FAE"/>
    <w:rsid w:val="00901E36"/>
    <w:rsid w:val="00904562"/>
    <w:rsid w:val="00904C2C"/>
    <w:rsid w:val="00906923"/>
    <w:rsid w:val="0091022A"/>
    <w:rsid w:val="0092097F"/>
    <w:rsid w:val="0092291E"/>
    <w:rsid w:val="00922CB4"/>
    <w:rsid w:val="009269F0"/>
    <w:rsid w:val="009347CC"/>
    <w:rsid w:val="00941BDA"/>
    <w:rsid w:val="00943ABC"/>
    <w:rsid w:val="0094403C"/>
    <w:rsid w:val="00944532"/>
    <w:rsid w:val="00944FBA"/>
    <w:rsid w:val="00946D4B"/>
    <w:rsid w:val="00954792"/>
    <w:rsid w:val="00960DFE"/>
    <w:rsid w:val="009611C7"/>
    <w:rsid w:val="00962631"/>
    <w:rsid w:val="00964BD2"/>
    <w:rsid w:val="0096687D"/>
    <w:rsid w:val="00967ADD"/>
    <w:rsid w:val="00967B4B"/>
    <w:rsid w:val="00971186"/>
    <w:rsid w:val="009720C4"/>
    <w:rsid w:val="00973A89"/>
    <w:rsid w:val="009775C1"/>
    <w:rsid w:val="00977DA9"/>
    <w:rsid w:val="009808BE"/>
    <w:rsid w:val="00982A31"/>
    <w:rsid w:val="009839C3"/>
    <w:rsid w:val="0098773C"/>
    <w:rsid w:val="00991EC2"/>
    <w:rsid w:val="00994E88"/>
    <w:rsid w:val="00996A8A"/>
    <w:rsid w:val="009A0614"/>
    <w:rsid w:val="009A0930"/>
    <w:rsid w:val="009A230F"/>
    <w:rsid w:val="009A682F"/>
    <w:rsid w:val="009B2B0C"/>
    <w:rsid w:val="009B2D0C"/>
    <w:rsid w:val="009B409A"/>
    <w:rsid w:val="009B5054"/>
    <w:rsid w:val="009B5F72"/>
    <w:rsid w:val="009C074C"/>
    <w:rsid w:val="009C12D4"/>
    <w:rsid w:val="009C39DD"/>
    <w:rsid w:val="009C510C"/>
    <w:rsid w:val="009C63C9"/>
    <w:rsid w:val="009C7749"/>
    <w:rsid w:val="009C77A8"/>
    <w:rsid w:val="009C7D2D"/>
    <w:rsid w:val="009D0052"/>
    <w:rsid w:val="009D076E"/>
    <w:rsid w:val="009D151E"/>
    <w:rsid w:val="009D3A3A"/>
    <w:rsid w:val="009D7442"/>
    <w:rsid w:val="009E39D4"/>
    <w:rsid w:val="009E4BB0"/>
    <w:rsid w:val="009E5EF0"/>
    <w:rsid w:val="009E6834"/>
    <w:rsid w:val="009F0E6E"/>
    <w:rsid w:val="009F1E12"/>
    <w:rsid w:val="009F7A88"/>
    <w:rsid w:val="00A009FE"/>
    <w:rsid w:val="00A04D5D"/>
    <w:rsid w:val="00A0644E"/>
    <w:rsid w:val="00A13F22"/>
    <w:rsid w:val="00A144F0"/>
    <w:rsid w:val="00A158D6"/>
    <w:rsid w:val="00A15DF3"/>
    <w:rsid w:val="00A202C3"/>
    <w:rsid w:val="00A22982"/>
    <w:rsid w:val="00A31F78"/>
    <w:rsid w:val="00A330A4"/>
    <w:rsid w:val="00A336B7"/>
    <w:rsid w:val="00A337C5"/>
    <w:rsid w:val="00A35041"/>
    <w:rsid w:val="00A368B1"/>
    <w:rsid w:val="00A373AA"/>
    <w:rsid w:val="00A406C2"/>
    <w:rsid w:val="00A418F7"/>
    <w:rsid w:val="00A432F2"/>
    <w:rsid w:val="00A434CF"/>
    <w:rsid w:val="00A441FC"/>
    <w:rsid w:val="00A50CDC"/>
    <w:rsid w:val="00A530F2"/>
    <w:rsid w:val="00A54469"/>
    <w:rsid w:val="00A55AC7"/>
    <w:rsid w:val="00A5643E"/>
    <w:rsid w:val="00A56621"/>
    <w:rsid w:val="00A57104"/>
    <w:rsid w:val="00A57192"/>
    <w:rsid w:val="00A64599"/>
    <w:rsid w:val="00A70EC5"/>
    <w:rsid w:val="00A70F1C"/>
    <w:rsid w:val="00A71474"/>
    <w:rsid w:val="00A72198"/>
    <w:rsid w:val="00A72F44"/>
    <w:rsid w:val="00A7357F"/>
    <w:rsid w:val="00A74744"/>
    <w:rsid w:val="00A7495C"/>
    <w:rsid w:val="00A814DB"/>
    <w:rsid w:val="00A8634B"/>
    <w:rsid w:val="00A926FE"/>
    <w:rsid w:val="00A94953"/>
    <w:rsid w:val="00A97157"/>
    <w:rsid w:val="00AA3A81"/>
    <w:rsid w:val="00AA6838"/>
    <w:rsid w:val="00AA6D3C"/>
    <w:rsid w:val="00AB0D18"/>
    <w:rsid w:val="00AB0E99"/>
    <w:rsid w:val="00AB1753"/>
    <w:rsid w:val="00AB1C55"/>
    <w:rsid w:val="00AB1CFF"/>
    <w:rsid w:val="00AB4E8D"/>
    <w:rsid w:val="00AC0FC9"/>
    <w:rsid w:val="00AC2BF5"/>
    <w:rsid w:val="00AC3014"/>
    <w:rsid w:val="00AD0C50"/>
    <w:rsid w:val="00AD1854"/>
    <w:rsid w:val="00AD3064"/>
    <w:rsid w:val="00AD47FE"/>
    <w:rsid w:val="00AD76C3"/>
    <w:rsid w:val="00AE14AD"/>
    <w:rsid w:val="00AE461D"/>
    <w:rsid w:val="00AE5AC6"/>
    <w:rsid w:val="00AF1710"/>
    <w:rsid w:val="00AF3433"/>
    <w:rsid w:val="00AF59D3"/>
    <w:rsid w:val="00B04738"/>
    <w:rsid w:val="00B06AC7"/>
    <w:rsid w:val="00B10466"/>
    <w:rsid w:val="00B10CD3"/>
    <w:rsid w:val="00B11E16"/>
    <w:rsid w:val="00B20A66"/>
    <w:rsid w:val="00B2239B"/>
    <w:rsid w:val="00B23FFE"/>
    <w:rsid w:val="00B25046"/>
    <w:rsid w:val="00B255E6"/>
    <w:rsid w:val="00B27CF5"/>
    <w:rsid w:val="00B34BBE"/>
    <w:rsid w:val="00B357F9"/>
    <w:rsid w:val="00B360CC"/>
    <w:rsid w:val="00B36FD7"/>
    <w:rsid w:val="00B37B42"/>
    <w:rsid w:val="00B37F01"/>
    <w:rsid w:val="00B431A4"/>
    <w:rsid w:val="00B454A4"/>
    <w:rsid w:val="00B46E13"/>
    <w:rsid w:val="00B517E3"/>
    <w:rsid w:val="00B52143"/>
    <w:rsid w:val="00B5222C"/>
    <w:rsid w:val="00B53D67"/>
    <w:rsid w:val="00B62175"/>
    <w:rsid w:val="00B62787"/>
    <w:rsid w:val="00B6324F"/>
    <w:rsid w:val="00B63A58"/>
    <w:rsid w:val="00B67BD5"/>
    <w:rsid w:val="00B67BF9"/>
    <w:rsid w:val="00B71B99"/>
    <w:rsid w:val="00B740AF"/>
    <w:rsid w:val="00B755C2"/>
    <w:rsid w:val="00B75712"/>
    <w:rsid w:val="00B75D1A"/>
    <w:rsid w:val="00B76568"/>
    <w:rsid w:val="00B77C51"/>
    <w:rsid w:val="00B8241F"/>
    <w:rsid w:val="00B82A12"/>
    <w:rsid w:val="00B82D5E"/>
    <w:rsid w:val="00B853C4"/>
    <w:rsid w:val="00B87F55"/>
    <w:rsid w:val="00B90A7E"/>
    <w:rsid w:val="00B93DB4"/>
    <w:rsid w:val="00B943AF"/>
    <w:rsid w:val="00B94A95"/>
    <w:rsid w:val="00BA3D6C"/>
    <w:rsid w:val="00BA513B"/>
    <w:rsid w:val="00BA571D"/>
    <w:rsid w:val="00BB0560"/>
    <w:rsid w:val="00BB3E73"/>
    <w:rsid w:val="00BC0EB3"/>
    <w:rsid w:val="00BC194A"/>
    <w:rsid w:val="00BC1A86"/>
    <w:rsid w:val="00BC324A"/>
    <w:rsid w:val="00BC418E"/>
    <w:rsid w:val="00BC4D5A"/>
    <w:rsid w:val="00BC563B"/>
    <w:rsid w:val="00BD0123"/>
    <w:rsid w:val="00BD0403"/>
    <w:rsid w:val="00BD17DE"/>
    <w:rsid w:val="00BD3D19"/>
    <w:rsid w:val="00BD42A7"/>
    <w:rsid w:val="00BD499C"/>
    <w:rsid w:val="00BD5B76"/>
    <w:rsid w:val="00BE02B1"/>
    <w:rsid w:val="00BE03DD"/>
    <w:rsid w:val="00BE0F66"/>
    <w:rsid w:val="00BE21BF"/>
    <w:rsid w:val="00BE3F0E"/>
    <w:rsid w:val="00BE4032"/>
    <w:rsid w:val="00BE7894"/>
    <w:rsid w:val="00BE7C1D"/>
    <w:rsid w:val="00BF35C5"/>
    <w:rsid w:val="00BF41EC"/>
    <w:rsid w:val="00BF5899"/>
    <w:rsid w:val="00BF6A6B"/>
    <w:rsid w:val="00BF6E01"/>
    <w:rsid w:val="00C03C9C"/>
    <w:rsid w:val="00C03E45"/>
    <w:rsid w:val="00C1030F"/>
    <w:rsid w:val="00C11078"/>
    <w:rsid w:val="00C16F34"/>
    <w:rsid w:val="00C25527"/>
    <w:rsid w:val="00C27946"/>
    <w:rsid w:val="00C27A6F"/>
    <w:rsid w:val="00C30C85"/>
    <w:rsid w:val="00C31B54"/>
    <w:rsid w:val="00C32D68"/>
    <w:rsid w:val="00C35520"/>
    <w:rsid w:val="00C42E2C"/>
    <w:rsid w:val="00C45AFD"/>
    <w:rsid w:val="00C520C9"/>
    <w:rsid w:val="00C52750"/>
    <w:rsid w:val="00C5335F"/>
    <w:rsid w:val="00C5406C"/>
    <w:rsid w:val="00C54082"/>
    <w:rsid w:val="00C543B5"/>
    <w:rsid w:val="00C547B0"/>
    <w:rsid w:val="00C648C4"/>
    <w:rsid w:val="00C67B06"/>
    <w:rsid w:val="00C715C2"/>
    <w:rsid w:val="00C72847"/>
    <w:rsid w:val="00C7365D"/>
    <w:rsid w:val="00C739A8"/>
    <w:rsid w:val="00C74E19"/>
    <w:rsid w:val="00C75A0A"/>
    <w:rsid w:val="00C75D1D"/>
    <w:rsid w:val="00C81074"/>
    <w:rsid w:val="00C81FD9"/>
    <w:rsid w:val="00C8247C"/>
    <w:rsid w:val="00C836AB"/>
    <w:rsid w:val="00C87C2B"/>
    <w:rsid w:val="00C90886"/>
    <w:rsid w:val="00C93194"/>
    <w:rsid w:val="00C97379"/>
    <w:rsid w:val="00C97571"/>
    <w:rsid w:val="00CA04AB"/>
    <w:rsid w:val="00CA16CD"/>
    <w:rsid w:val="00CA16F4"/>
    <w:rsid w:val="00CA3124"/>
    <w:rsid w:val="00CA3244"/>
    <w:rsid w:val="00CB3FAC"/>
    <w:rsid w:val="00CB4105"/>
    <w:rsid w:val="00CB5FBE"/>
    <w:rsid w:val="00CB65F8"/>
    <w:rsid w:val="00CC48EA"/>
    <w:rsid w:val="00CC66D4"/>
    <w:rsid w:val="00CC67FC"/>
    <w:rsid w:val="00CD157C"/>
    <w:rsid w:val="00CD34DE"/>
    <w:rsid w:val="00CD43EA"/>
    <w:rsid w:val="00CD7C58"/>
    <w:rsid w:val="00CE3744"/>
    <w:rsid w:val="00CE6919"/>
    <w:rsid w:val="00CF0810"/>
    <w:rsid w:val="00CF61B7"/>
    <w:rsid w:val="00D0104C"/>
    <w:rsid w:val="00D011C8"/>
    <w:rsid w:val="00D02C25"/>
    <w:rsid w:val="00D0405E"/>
    <w:rsid w:val="00D04A73"/>
    <w:rsid w:val="00D067C1"/>
    <w:rsid w:val="00D07C74"/>
    <w:rsid w:val="00D107DC"/>
    <w:rsid w:val="00D13E32"/>
    <w:rsid w:val="00D178A5"/>
    <w:rsid w:val="00D209E0"/>
    <w:rsid w:val="00D22C3A"/>
    <w:rsid w:val="00D240E8"/>
    <w:rsid w:val="00D25A5B"/>
    <w:rsid w:val="00D25F4E"/>
    <w:rsid w:val="00D26FCB"/>
    <w:rsid w:val="00D2724D"/>
    <w:rsid w:val="00D34D58"/>
    <w:rsid w:val="00D35AD9"/>
    <w:rsid w:val="00D3755E"/>
    <w:rsid w:val="00D40182"/>
    <w:rsid w:val="00D41F04"/>
    <w:rsid w:val="00D424F7"/>
    <w:rsid w:val="00D42866"/>
    <w:rsid w:val="00D443C4"/>
    <w:rsid w:val="00D460EC"/>
    <w:rsid w:val="00D46500"/>
    <w:rsid w:val="00D479C9"/>
    <w:rsid w:val="00D5163D"/>
    <w:rsid w:val="00D54217"/>
    <w:rsid w:val="00D64A67"/>
    <w:rsid w:val="00D65514"/>
    <w:rsid w:val="00D65B58"/>
    <w:rsid w:val="00D714CE"/>
    <w:rsid w:val="00D71C87"/>
    <w:rsid w:val="00D71C9A"/>
    <w:rsid w:val="00D74639"/>
    <w:rsid w:val="00D74B92"/>
    <w:rsid w:val="00D772D5"/>
    <w:rsid w:val="00D77A95"/>
    <w:rsid w:val="00D83754"/>
    <w:rsid w:val="00D8420B"/>
    <w:rsid w:val="00D84E56"/>
    <w:rsid w:val="00D8631B"/>
    <w:rsid w:val="00D87DBA"/>
    <w:rsid w:val="00D9154A"/>
    <w:rsid w:val="00D92484"/>
    <w:rsid w:val="00D955A9"/>
    <w:rsid w:val="00D97999"/>
    <w:rsid w:val="00DA0FE1"/>
    <w:rsid w:val="00DA4BD9"/>
    <w:rsid w:val="00DA5E52"/>
    <w:rsid w:val="00DA730F"/>
    <w:rsid w:val="00DB171D"/>
    <w:rsid w:val="00DB1814"/>
    <w:rsid w:val="00DB6F9A"/>
    <w:rsid w:val="00DB7D10"/>
    <w:rsid w:val="00DC1A50"/>
    <w:rsid w:val="00DC3036"/>
    <w:rsid w:val="00DC43CB"/>
    <w:rsid w:val="00DC4AA4"/>
    <w:rsid w:val="00DC5B59"/>
    <w:rsid w:val="00DC6A80"/>
    <w:rsid w:val="00DD2703"/>
    <w:rsid w:val="00DD34A1"/>
    <w:rsid w:val="00DD4AC7"/>
    <w:rsid w:val="00DD6C28"/>
    <w:rsid w:val="00DD75AA"/>
    <w:rsid w:val="00DE0389"/>
    <w:rsid w:val="00DE132A"/>
    <w:rsid w:val="00DE2134"/>
    <w:rsid w:val="00DE2D2B"/>
    <w:rsid w:val="00DE4857"/>
    <w:rsid w:val="00DE502A"/>
    <w:rsid w:val="00DE739D"/>
    <w:rsid w:val="00DF01F5"/>
    <w:rsid w:val="00DF15EA"/>
    <w:rsid w:val="00DF35CA"/>
    <w:rsid w:val="00DF3DDD"/>
    <w:rsid w:val="00E016CE"/>
    <w:rsid w:val="00E04BEA"/>
    <w:rsid w:val="00E059DE"/>
    <w:rsid w:val="00E05B3C"/>
    <w:rsid w:val="00E06B17"/>
    <w:rsid w:val="00E11B79"/>
    <w:rsid w:val="00E133B1"/>
    <w:rsid w:val="00E15035"/>
    <w:rsid w:val="00E16600"/>
    <w:rsid w:val="00E20412"/>
    <w:rsid w:val="00E21402"/>
    <w:rsid w:val="00E23E79"/>
    <w:rsid w:val="00E2404B"/>
    <w:rsid w:val="00E24BF3"/>
    <w:rsid w:val="00E3033F"/>
    <w:rsid w:val="00E36F2B"/>
    <w:rsid w:val="00E42CDD"/>
    <w:rsid w:val="00E43E21"/>
    <w:rsid w:val="00E50216"/>
    <w:rsid w:val="00E504EB"/>
    <w:rsid w:val="00E50A79"/>
    <w:rsid w:val="00E52B64"/>
    <w:rsid w:val="00E540E1"/>
    <w:rsid w:val="00E5482A"/>
    <w:rsid w:val="00E61FF5"/>
    <w:rsid w:val="00E64956"/>
    <w:rsid w:val="00E70907"/>
    <w:rsid w:val="00E70949"/>
    <w:rsid w:val="00E749C8"/>
    <w:rsid w:val="00E7595E"/>
    <w:rsid w:val="00E75D32"/>
    <w:rsid w:val="00E7740F"/>
    <w:rsid w:val="00E868E8"/>
    <w:rsid w:val="00E915B2"/>
    <w:rsid w:val="00E94734"/>
    <w:rsid w:val="00EA2784"/>
    <w:rsid w:val="00EB0374"/>
    <w:rsid w:val="00EB08F3"/>
    <w:rsid w:val="00EB103F"/>
    <w:rsid w:val="00EB6C8C"/>
    <w:rsid w:val="00EC006C"/>
    <w:rsid w:val="00EC05E2"/>
    <w:rsid w:val="00EC5708"/>
    <w:rsid w:val="00EC65B0"/>
    <w:rsid w:val="00EC67B0"/>
    <w:rsid w:val="00EC7831"/>
    <w:rsid w:val="00ED1871"/>
    <w:rsid w:val="00ED2C29"/>
    <w:rsid w:val="00EE25BD"/>
    <w:rsid w:val="00EE50D2"/>
    <w:rsid w:val="00EE5336"/>
    <w:rsid w:val="00EE57B9"/>
    <w:rsid w:val="00EE6A75"/>
    <w:rsid w:val="00EE7C2D"/>
    <w:rsid w:val="00EF243E"/>
    <w:rsid w:val="00EF34E8"/>
    <w:rsid w:val="00EF6A76"/>
    <w:rsid w:val="00EF79E5"/>
    <w:rsid w:val="00F016D1"/>
    <w:rsid w:val="00F05C68"/>
    <w:rsid w:val="00F10D67"/>
    <w:rsid w:val="00F1337E"/>
    <w:rsid w:val="00F15319"/>
    <w:rsid w:val="00F15330"/>
    <w:rsid w:val="00F205EA"/>
    <w:rsid w:val="00F23D8E"/>
    <w:rsid w:val="00F26AC2"/>
    <w:rsid w:val="00F307B9"/>
    <w:rsid w:val="00F33765"/>
    <w:rsid w:val="00F33A8C"/>
    <w:rsid w:val="00F35962"/>
    <w:rsid w:val="00F35FBD"/>
    <w:rsid w:val="00F40EAC"/>
    <w:rsid w:val="00F41043"/>
    <w:rsid w:val="00F44957"/>
    <w:rsid w:val="00F470D8"/>
    <w:rsid w:val="00F47F50"/>
    <w:rsid w:val="00F518C9"/>
    <w:rsid w:val="00F5611F"/>
    <w:rsid w:val="00F56723"/>
    <w:rsid w:val="00F578A6"/>
    <w:rsid w:val="00F6016E"/>
    <w:rsid w:val="00F60882"/>
    <w:rsid w:val="00F61F11"/>
    <w:rsid w:val="00F62E5F"/>
    <w:rsid w:val="00F711A2"/>
    <w:rsid w:val="00F715B4"/>
    <w:rsid w:val="00F732C3"/>
    <w:rsid w:val="00F73EB3"/>
    <w:rsid w:val="00F75EDE"/>
    <w:rsid w:val="00F776AF"/>
    <w:rsid w:val="00F86911"/>
    <w:rsid w:val="00F869A0"/>
    <w:rsid w:val="00F87121"/>
    <w:rsid w:val="00F8773E"/>
    <w:rsid w:val="00F87B10"/>
    <w:rsid w:val="00F92BA0"/>
    <w:rsid w:val="00F9338D"/>
    <w:rsid w:val="00F93F03"/>
    <w:rsid w:val="00F94199"/>
    <w:rsid w:val="00F94856"/>
    <w:rsid w:val="00F96280"/>
    <w:rsid w:val="00FA4410"/>
    <w:rsid w:val="00FA5C26"/>
    <w:rsid w:val="00FA63C1"/>
    <w:rsid w:val="00FA6656"/>
    <w:rsid w:val="00FA6857"/>
    <w:rsid w:val="00FA7226"/>
    <w:rsid w:val="00FB0145"/>
    <w:rsid w:val="00FB2064"/>
    <w:rsid w:val="00FB3BF0"/>
    <w:rsid w:val="00FB47A4"/>
    <w:rsid w:val="00FB553F"/>
    <w:rsid w:val="00FB6259"/>
    <w:rsid w:val="00FB70B9"/>
    <w:rsid w:val="00FB7FD6"/>
    <w:rsid w:val="00FC11B7"/>
    <w:rsid w:val="00FC33F9"/>
    <w:rsid w:val="00FC40F0"/>
    <w:rsid w:val="00FD043C"/>
    <w:rsid w:val="00FD2858"/>
    <w:rsid w:val="00FD38C8"/>
    <w:rsid w:val="00FD41F6"/>
    <w:rsid w:val="00FD4F1B"/>
    <w:rsid w:val="00FD52CC"/>
    <w:rsid w:val="00FD68E4"/>
    <w:rsid w:val="00FD69FD"/>
    <w:rsid w:val="00FE1347"/>
    <w:rsid w:val="00FE390D"/>
    <w:rsid w:val="00FF19F8"/>
    <w:rsid w:val="00FF1D5C"/>
    <w:rsid w:val="00FF2D21"/>
    <w:rsid w:val="00FF4F83"/>
    <w:rsid w:val="00FF6D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48DC"/>
  <w15:docId w15:val="{18FD8714-1BDB-4B11-B8B9-7E13556A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222F"/>
    <w:pPr>
      <w:spacing w:before="120" w:after="120"/>
      <w:ind w:left="567"/>
    </w:pPr>
    <w:rPr>
      <w:sz w:val="18"/>
    </w:rPr>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qFormat/>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aliases w:val="záhlaví,Záhlaví - Soukup"/>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aliases w:val="záhlaví Char1,Záhlaví - Soukup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qFormat/>
    <w:rsid w:val="00EF79E5"/>
    <w:pPr>
      <w:numPr>
        <w:numId w:val="2"/>
      </w:numPr>
      <w:spacing w:before="240" w:line="264" w:lineRule="auto"/>
    </w:pPr>
    <w:rPr>
      <w:rFonts w:eastAsia="Times New Roman" w:cs="Times New Roman"/>
      <w:iCs/>
      <w:color w:val="auto"/>
      <w:sz w:val="18"/>
      <w:szCs w:val="18"/>
    </w:rPr>
  </w:style>
  <w:style w:type="paragraph" w:customStyle="1" w:styleId="Normlnodstavec">
    <w:name w:val="Normální odstavec"/>
    <w:basedOn w:val="Nadpis2"/>
    <w:qFormat/>
    <w:rsid w:val="00163A7D"/>
    <w:pPr>
      <w:numPr>
        <w:ilvl w:val="1"/>
        <w:numId w:val="2"/>
      </w:num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unhideWhenUsed/>
    <w:rsid w:val="00E133B1"/>
    <w:rPr>
      <w:sz w:val="16"/>
      <w:szCs w:val="16"/>
    </w:rPr>
  </w:style>
  <w:style w:type="paragraph" w:styleId="Textkomente">
    <w:name w:val="annotation text"/>
    <w:aliases w:val="RL Text komentáře"/>
    <w:basedOn w:val="Normln"/>
    <w:link w:val="TextkomenteChar"/>
    <w:uiPriority w:val="99"/>
    <w:unhideWhenUsed/>
    <w:qFormat/>
    <w:rsid w:val="00E133B1"/>
    <w:pPr>
      <w:spacing w:line="240" w:lineRule="auto"/>
    </w:pPr>
    <w:rPr>
      <w:szCs w:val="20"/>
    </w:rPr>
  </w:style>
  <w:style w:type="character" w:customStyle="1" w:styleId="TextkomenteChar">
    <w:name w:val="Text komentáře Char"/>
    <w:aliases w:val="RL Text komentáře Char"/>
    <w:basedOn w:val="Standardnpsmoodstavce"/>
    <w:link w:val="Textkomente"/>
    <w:uiPriority w:val="99"/>
    <w:qFormat/>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pPr>
      <w:numPr>
        <w:ilvl w:val="2"/>
        <w:numId w:val="2"/>
      </w:numPr>
      <w:ind w:left="1134"/>
    </w:pPr>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link w:val="Text1-2Char"/>
    <w:qFormat/>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4"/>
      </w:numPr>
      <w:spacing w:before="0" w:line="264" w:lineRule="auto"/>
      <w:jc w:val="both"/>
    </w:pPr>
    <w:rPr>
      <w:rFonts w:asciiTheme="minorHAnsi" w:hAnsiTheme="minorHAnsi"/>
      <w:szCs w:val="18"/>
    </w:rPr>
  </w:style>
  <w:style w:type="paragraph" w:customStyle="1" w:styleId="Nadpis1-1">
    <w:name w:val="_Nadpis_1-1"/>
    <w:basedOn w:val="Odstavecseseznamem"/>
    <w:next w:val="Normln"/>
    <w:link w:val="Nadpis1-1Char"/>
    <w:qFormat/>
    <w:rsid w:val="00AD1854"/>
    <w:pPr>
      <w:keepNext/>
      <w:numPr>
        <w:numId w:val="4"/>
      </w:numPr>
      <w:spacing w:before="24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character" w:customStyle="1" w:styleId="FontStyle37">
    <w:name w:val="Font Style37"/>
    <w:uiPriority w:val="99"/>
    <w:rsid w:val="00800A7B"/>
    <w:rPr>
      <w:rFonts w:ascii="Times New Roman" w:hAnsi="Times New Roman" w:cs="Times New Roman" w:hint="default"/>
      <w:b/>
      <w:bCs/>
      <w:color w:val="000000"/>
      <w:sz w:val="20"/>
      <w:szCs w:val="20"/>
    </w:rPr>
  </w:style>
  <w:style w:type="character" w:customStyle="1" w:styleId="FontStyle68">
    <w:name w:val="Font Style68"/>
    <w:uiPriority w:val="99"/>
    <w:rsid w:val="00800A7B"/>
    <w:rPr>
      <w:rFonts w:ascii="Times New Roman" w:hAnsi="Times New Roman" w:cs="Times New Roman" w:hint="default"/>
      <w:b/>
      <w:bCs w:val="0"/>
      <w:color w:val="000000"/>
      <w:sz w:val="18"/>
    </w:rPr>
  </w:style>
  <w:style w:type="paragraph" w:customStyle="1" w:styleId="Odrkya">
    <w:name w:val="Odrážky a)"/>
    <w:basedOn w:val="Odstavecseseznamem"/>
    <w:autoRedefine/>
    <w:qFormat/>
    <w:rsid w:val="00800A7B"/>
    <w:pPr>
      <w:numPr>
        <w:numId w:val="5"/>
      </w:numPr>
      <w:autoSpaceDE w:val="0"/>
      <w:autoSpaceDN w:val="0"/>
      <w:spacing w:before="0" w:after="60" w:line="240" w:lineRule="auto"/>
      <w:contextualSpacing w:val="0"/>
      <w:jc w:val="both"/>
    </w:pPr>
    <w:rPr>
      <w:rFonts w:asciiTheme="minorHAnsi" w:eastAsia="Times New Roman" w:hAnsiTheme="minorHAnsi" w:cs="Times New Roman"/>
      <w:sz w:val="20"/>
      <w:szCs w:val="20"/>
      <w:lang w:eastAsia="cs-CZ"/>
    </w:rPr>
  </w:style>
  <w:style w:type="paragraph" w:styleId="slovanseznam">
    <w:name w:val="List Number"/>
    <w:basedOn w:val="Normln"/>
    <w:uiPriority w:val="28"/>
    <w:unhideWhenUsed/>
    <w:rsid w:val="00800A7B"/>
    <w:pPr>
      <w:numPr>
        <w:numId w:val="6"/>
      </w:numPr>
      <w:spacing w:before="0" w:after="0" w:line="264" w:lineRule="auto"/>
      <w:contextualSpacing/>
    </w:pPr>
    <w:rPr>
      <w:rFonts w:asciiTheme="minorHAnsi" w:hAnsiTheme="minorHAnsi"/>
      <w:szCs w:val="18"/>
    </w:rPr>
  </w:style>
  <w:style w:type="paragraph" w:styleId="slovanseznam2">
    <w:name w:val="List Number 2"/>
    <w:basedOn w:val="slovanseznam"/>
    <w:uiPriority w:val="28"/>
    <w:unhideWhenUsed/>
    <w:rsid w:val="00800A7B"/>
    <w:pPr>
      <w:numPr>
        <w:ilvl w:val="1"/>
      </w:numPr>
      <w:tabs>
        <w:tab w:val="left" w:pos="1361"/>
      </w:tabs>
    </w:pPr>
  </w:style>
  <w:style w:type="paragraph" w:styleId="slovanseznam3">
    <w:name w:val="List Number 3"/>
    <w:basedOn w:val="slovanseznam"/>
    <w:uiPriority w:val="28"/>
    <w:unhideWhenUsed/>
    <w:rsid w:val="00800A7B"/>
    <w:pPr>
      <w:numPr>
        <w:ilvl w:val="2"/>
      </w:numPr>
    </w:pPr>
  </w:style>
  <w:style w:type="paragraph" w:styleId="slovanseznam4">
    <w:name w:val="List Number 4"/>
    <w:basedOn w:val="slovanseznam"/>
    <w:uiPriority w:val="28"/>
    <w:unhideWhenUsed/>
    <w:rsid w:val="00800A7B"/>
    <w:pPr>
      <w:numPr>
        <w:ilvl w:val="3"/>
      </w:numPr>
    </w:pPr>
  </w:style>
  <w:style w:type="paragraph" w:styleId="slovanseznam5">
    <w:name w:val="List Number 5"/>
    <w:basedOn w:val="slovanseznam"/>
    <w:uiPriority w:val="28"/>
    <w:unhideWhenUsed/>
    <w:rsid w:val="00800A7B"/>
    <w:pPr>
      <w:numPr>
        <w:ilvl w:val="4"/>
      </w:numPr>
    </w:pPr>
  </w:style>
  <w:style w:type="character" w:customStyle="1" w:styleId="FontStyle38">
    <w:name w:val="Font Style38"/>
    <w:uiPriority w:val="99"/>
    <w:rsid w:val="00477261"/>
    <w:rPr>
      <w:rFonts w:ascii="Times New Roman" w:hAnsi="Times New Roman" w:cs="Times New Roman" w:hint="default"/>
      <w:color w:val="000000"/>
      <w:sz w:val="20"/>
      <w:szCs w:val="20"/>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477261"/>
    <w:rPr>
      <w:sz w:val="18"/>
    </w:rPr>
  </w:style>
  <w:style w:type="character" w:styleId="Hypertextovodkaz">
    <w:name w:val="Hyperlink"/>
    <w:basedOn w:val="Standardnpsmoodstavce"/>
    <w:uiPriority w:val="99"/>
    <w:unhideWhenUsed/>
    <w:rsid w:val="00FB6259"/>
    <w:rPr>
      <w:color w:val="0000FF" w:themeColor="hyperlink"/>
      <w:u w:val="single"/>
    </w:rPr>
  </w:style>
  <w:style w:type="paragraph" w:styleId="Normlnweb">
    <w:name w:val="Normal (Web)"/>
    <w:basedOn w:val="Normln"/>
    <w:uiPriority w:val="99"/>
    <w:semiHidden/>
    <w:unhideWhenUsed/>
    <w:rsid w:val="001F392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F392A"/>
    <w:rPr>
      <w:b/>
      <w:bCs/>
    </w:rPr>
  </w:style>
  <w:style w:type="paragraph" w:customStyle="1" w:styleId="Default">
    <w:name w:val="Default"/>
    <w:rsid w:val="0033707B"/>
    <w:pPr>
      <w:autoSpaceDE w:val="0"/>
      <w:autoSpaceDN w:val="0"/>
      <w:adjustRightInd w:val="0"/>
      <w:spacing w:after="0" w:line="240" w:lineRule="auto"/>
    </w:pPr>
    <w:rPr>
      <w:rFonts w:ascii="Segoe UI" w:hAnsi="Segoe UI" w:cs="Segoe UI"/>
      <w:color w:val="000000"/>
      <w:sz w:val="24"/>
      <w:szCs w:val="24"/>
    </w:rPr>
  </w:style>
  <w:style w:type="character" w:styleId="Odkazjemn">
    <w:name w:val="Subtle Reference"/>
    <w:basedOn w:val="Standardnpsmoodstavce"/>
    <w:uiPriority w:val="31"/>
    <w:qFormat/>
    <w:rsid w:val="00367182"/>
    <w:rPr>
      <w:caps w:val="0"/>
      <w:smallCaps w:val="0"/>
      <w:color w:val="5A5A5A" w:themeColor="text1" w:themeTint="A5"/>
    </w:rPr>
  </w:style>
  <w:style w:type="paragraph" w:styleId="Revize">
    <w:name w:val="Revision"/>
    <w:hidden/>
    <w:uiPriority w:val="99"/>
    <w:semiHidden/>
    <w:rsid w:val="007B7529"/>
    <w:pPr>
      <w:spacing w:after="0" w:line="240" w:lineRule="auto"/>
    </w:pPr>
    <w:rPr>
      <w:sz w:val="18"/>
    </w:rPr>
  </w:style>
  <w:style w:type="character" w:styleId="Sledovanodkaz">
    <w:name w:val="FollowedHyperlink"/>
    <w:basedOn w:val="Standardnpsmoodstavce"/>
    <w:uiPriority w:val="99"/>
    <w:semiHidden/>
    <w:unhideWhenUsed/>
    <w:rsid w:val="002E6A4A"/>
    <w:rPr>
      <w:color w:val="800080" w:themeColor="followedHyperlink"/>
      <w:u w:val="single"/>
    </w:rPr>
  </w:style>
  <w:style w:type="paragraph" w:customStyle="1" w:styleId="Nadpisbezsl1-1">
    <w:name w:val="_Nadpis_bez_čísl_1-1"/>
    <w:qFormat/>
    <w:rsid w:val="00BE7894"/>
    <w:pPr>
      <w:spacing w:before="240" w:after="120" w:line="264" w:lineRule="auto"/>
    </w:pPr>
    <w:rPr>
      <w:rFonts w:asciiTheme="majorHAnsi" w:hAnsiTheme="majorHAnsi"/>
      <w:b/>
      <w:caps/>
      <w:sz w:val="22"/>
      <w:szCs w:val="18"/>
    </w:rPr>
  </w:style>
  <w:style w:type="paragraph" w:customStyle="1" w:styleId="Odrka1-1">
    <w:name w:val="_Odrážka_1-1_•"/>
    <w:basedOn w:val="Normln"/>
    <w:link w:val="Odrka1-1Char"/>
    <w:qFormat/>
    <w:rsid w:val="00CC48EA"/>
    <w:pPr>
      <w:numPr>
        <w:numId w:val="18"/>
      </w:numPr>
      <w:spacing w:before="0" w:line="264" w:lineRule="auto"/>
      <w:jc w:val="both"/>
    </w:pPr>
    <w:rPr>
      <w:rFonts w:asciiTheme="minorHAnsi" w:hAnsiTheme="minorHAnsi"/>
      <w:szCs w:val="18"/>
    </w:rPr>
  </w:style>
  <w:style w:type="paragraph" w:customStyle="1" w:styleId="Odrka1-2-">
    <w:name w:val="_Odrážka_1-2_-"/>
    <w:basedOn w:val="Odrka1-1"/>
    <w:qFormat/>
    <w:rsid w:val="00CC48EA"/>
    <w:pPr>
      <w:numPr>
        <w:ilvl w:val="1"/>
      </w:numPr>
      <w:spacing w:after="60"/>
    </w:pPr>
  </w:style>
  <w:style w:type="paragraph" w:customStyle="1" w:styleId="Odrka1-3">
    <w:name w:val="_Odrážka_1-3_·"/>
    <w:basedOn w:val="Odrka1-2-"/>
    <w:qFormat/>
    <w:rsid w:val="00CC48EA"/>
    <w:pPr>
      <w:numPr>
        <w:ilvl w:val="2"/>
      </w:numPr>
    </w:pPr>
  </w:style>
  <w:style w:type="paragraph" w:customStyle="1" w:styleId="Textbezslovn">
    <w:name w:val="_Text_bez_číslování"/>
    <w:basedOn w:val="Normln"/>
    <w:link w:val="TextbezslovnChar"/>
    <w:qFormat/>
    <w:rsid w:val="00CC48EA"/>
    <w:pPr>
      <w:spacing w:before="0" w:line="264" w:lineRule="auto"/>
      <w:ind w:left="737"/>
      <w:jc w:val="both"/>
    </w:pPr>
    <w:rPr>
      <w:rFonts w:asciiTheme="minorHAnsi" w:hAnsiTheme="minorHAnsi"/>
      <w:szCs w:val="18"/>
    </w:rPr>
  </w:style>
  <w:style w:type="character" w:customStyle="1" w:styleId="TextbezslovnChar">
    <w:name w:val="_Text_bez_číslování Char"/>
    <w:basedOn w:val="Standardnpsmoodstavce"/>
    <w:link w:val="Textbezslovn"/>
    <w:rsid w:val="00CC48EA"/>
    <w:rPr>
      <w:rFonts w:asciiTheme="minorHAnsi" w:hAnsiTheme="minorHAnsi"/>
      <w:sz w:val="18"/>
      <w:szCs w:val="18"/>
    </w:rPr>
  </w:style>
  <w:style w:type="character" w:customStyle="1" w:styleId="Tun9b">
    <w:name w:val="_Tučně 9b"/>
    <w:basedOn w:val="Standardnpsmoodstavce"/>
    <w:uiPriority w:val="1"/>
    <w:qFormat/>
    <w:rsid w:val="0004057B"/>
    <w:rPr>
      <w:b/>
    </w:rPr>
  </w:style>
  <w:style w:type="character" w:customStyle="1" w:styleId="Odrka1-1Char">
    <w:name w:val="_Odrážka_1-1_• Char"/>
    <w:basedOn w:val="Standardnpsmoodstavce"/>
    <w:link w:val="Odrka1-1"/>
    <w:rsid w:val="00255723"/>
    <w:rPr>
      <w:rFonts w:asciiTheme="minorHAnsi" w:hAnsiTheme="minorHAnsi"/>
      <w:sz w:val="18"/>
      <w:szCs w:val="18"/>
    </w:rPr>
  </w:style>
  <w:style w:type="paragraph" w:styleId="Nadpisobsahu">
    <w:name w:val="TOC Heading"/>
    <w:basedOn w:val="Nadpis1"/>
    <w:next w:val="Normln"/>
    <w:uiPriority w:val="39"/>
    <w:unhideWhenUsed/>
    <w:qFormat/>
    <w:rsid w:val="000C70DA"/>
    <w:pPr>
      <w:spacing w:before="240" w:line="259" w:lineRule="auto"/>
      <w:ind w:left="0"/>
      <w:outlineLvl w:val="9"/>
    </w:pPr>
    <w:rPr>
      <w:rFonts w:asciiTheme="majorHAnsi" w:hAnsiTheme="majorHAnsi"/>
      <w:b w:val="0"/>
      <w:bCs w:val="0"/>
      <w:sz w:val="32"/>
      <w:szCs w:val="32"/>
      <w:lang w:eastAsia="cs-CZ"/>
    </w:rPr>
  </w:style>
  <w:style w:type="paragraph" w:styleId="Obsah1">
    <w:name w:val="toc 1"/>
    <w:basedOn w:val="Normln"/>
    <w:next w:val="Normln"/>
    <w:autoRedefine/>
    <w:uiPriority w:val="39"/>
    <w:unhideWhenUsed/>
    <w:qFormat/>
    <w:rsid w:val="00293EB7"/>
    <w:pPr>
      <w:tabs>
        <w:tab w:val="right" w:leader="dot" w:pos="8692"/>
      </w:tabs>
      <w:spacing w:after="100"/>
      <w:ind w:left="0"/>
    </w:pPr>
  </w:style>
  <w:style w:type="paragraph" w:styleId="Obsah3">
    <w:name w:val="toc 3"/>
    <w:basedOn w:val="Normln"/>
    <w:next w:val="Normln"/>
    <w:autoRedefine/>
    <w:uiPriority w:val="39"/>
    <w:unhideWhenUsed/>
    <w:qFormat/>
    <w:rsid w:val="000C70DA"/>
    <w:pPr>
      <w:spacing w:after="100"/>
      <w:ind w:left="360"/>
    </w:pPr>
  </w:style>
  <w:style w:type="paragraph" w:styleId="Obsah2">
    <w:name w:val="toc 2"/>
    <w:basedOn w:val="Normln"/>
    <w:next w:val="Normln"/>
    <w:autoRedefine/>
    <w:uiPriority w:val="39"/>
    <w:unhideWhenUsed/>
    <w:qFormat/>
    <w:rsid w:val="000C70DA"/>
    <w:pPr>
      <w:spacing w:after="100"/>
      <w:ind w:left="180"/>
    </w:pPr>
  </w:style>
  <w:style w:type="paragraph" w:styleId="Obsah4">
    <w:name w:val="toc 4"/>
    <w:basedOn w:val="Normln"/>
    <w:next w:val="Normln"/>
    <w:autoRedefine/>
    <w:uiPriority w:val="39"/>
    <w:unhideWhenUsed/>
    <w:rsid w:val="000C70DA"/>
    <w:pPr>
      <w:spacing w:before="0" w:after="100" w:line="259" w:lineRule="auto"/>
      <w:ind w:left="660"/>
    </w:pPr>
    <w:rPr>
      <w:rFonts w:asciiTheme="minorHAnsi" w:eastAsiaTheme="minorEastAsia" w:hAnsiTheme="minorHAnsi"/>
      <w:sz w:val="22"/>
      <w:lang w:eastAsia="cs-CZ"/>
    </w:rPr>
  </w:style>
  <w:style w:type="paragraph" w:styleId="Obsah5">
    <w:name w:val="toc 5"/>
    <w:basedOn w:val="Normln"/>
    <w:next w:val="Normln"/>
    <w:autoRedefine/>
    <w:uiPriority w:val="39"/>
    <w:unhideWhenUsed/>
    <w:rsid w:val="000C70DA"/>
    <w:pPr>
      <w:spacing w:before="0" w:after="100" w:line="259" w:lineRule="auto"/>
      <w:ind w:left="880"/>
    </w:pPr>
    <w:rPr>
      <w:rFonts w:asciiTheme="minorHAnsi" w:eastAsiaTheme="minorEastAsia" w:hAnsiTheme="minorHAnsi"/>
      <w:sz w:val="22"/>
      <w:lang w:eastAsia="cs-CZ"/>
    </w:rPr>
  </w:style>
  <w:style w:type="paragraph" w:styleId="Obsah6">
    <w:name w:val="toc 6"/>
    <w:basedOn w:val="Normln"/>
    <w:next w:val="Normln"/>
    <w:autoRedefine/>
    <w:uiPriority w:val="39"/>
    <w:unhideWhenUsed/>
    <w:rsid w:val="000C70DA"/>
    <w:pPr>
      <w:spacing w:before="0" w:after="100" w:line="259"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rsid w:val="000C70DA"/>
    <w:pPr>
      <w:spacing w:before="0" w:after="100" w:line="259"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rsid w:val="000C70DA"/>
    <w:pPr>
      <w:spacing w:before="0" w:after="100" w:line="259"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qFormat/>
    <w:rsid w:val="000C70DA"/>
    <w:pPr>
      <w:spacing w:before="0" w:after="100" w:line="259" w:lineRule="auto"/>
      <w:ind w:left="1760"/>
    </w:pPr>
    <w:rPr>
      <w:rFonts w:asciiTheme="minorHAnsi" w:eastAsiaTheme="minorEastAsia" w:hAnsiTheme="minorHAnsi"/>
      <w:sz w:val="22"/>
      <w:lang w:eastAsia="cs-CZ"/>
    </w:rPr>
  </w:style>
  <w:style w:type="character" w:customStyle="1" w:styleId="Nevyeenzmnka1">
    <w:name w:val="Nevyřešená zmínka1"/>
    <w:basedOn w:val="Standardnpsmoodstavce"/>
    <w:uiPriority w:val="99"/>
    <w:semiHidden/>
    <w:unhideWhenUsed/>
    <w:rsid w:val="000C70DA"/>
    <w:rPr>
      <w:color w:val="605E5C"/>
      <w:shd w:val="clear" w:color="auto" w:fill="E1DFDD"/>
    </w:rPr>
  </w:style>
  <w:style w:type="character" w:styleId="Zdraznnintenzivn">
    <w:name w:val="Intense Emphasis"/>
    <w:basedOn w:val="Standardnpsmoodstavce"/>
    <w:uiPriority w:val="10"/>
    <w:qFormat/>
    <w:rsid w:val="006A30C3"/>
    <w:rPr>
      <w:b/>
      <w:i w:val="0"/>
      <w:iCs/>
      <w:color w:val="9BBB59" w:themeColor="accent3"/>
    </w:rPr>
  </w:style>
  <w:style w:type="character" w:styleId="Zdraznn">
    <w:name w:val="Emphasis"/>
    <w:basedOn w:val="Standardnpsmoodstavce"/>
    <w:qFormat/>
    <w:rsid w:val="006A30C3"/>
  </w:style>
  <w:style w:type="paragraph" w:styleId="Zkladntext">
    <w:name w:val="Body Text"/>
    <w:basedOn w:val="Normln"/>
    <w:link w:val="ZkladntextChar"/>
    <w:unhideWhenUsed/>
    <w:rsid w:val="006A30C3"/>
    <w:pPr>
      <w:spacing w:before="0" w:line="264" w:lineRule="auto"/>
      <w:ind w:left="0"/>
    </w:pPr>
    <w:rPr>
      <w:rFonts w:asciiTheme="minorHAnsi" w:hAnsiTheme="minorHAnsi"/>
      <w:szCs w:val="18"/>
    </w:rPr>
  </w:style>
  <w:style w:type="character" w:customStyle="1" w:styleId="ZkladntextChar">
    <w:name w:val="Základní text Char"/>
    <w:basedOn w:val="Standardnpsmoodstavce"/>
    <w:link w:val="Zkladntext"/>
    <w:rsid w:val="006A30C3"/>
    <w:rPr>
      <w:rFonts w:asciiTheme="minorHAnsi" w:hAnsiTheme="minorHAnsi"/>
      <w:sz w:val="18"/>
      <w:szCs w:val="18"/>
    </w:rPr>
  </w:style>
  <w:style w:type="paragraph" w:styleId="Zkladntext-prvnodsazen">
    <w:name w:val="Body Text First Indent"/>
    <w:basedOn w:val="Zkladntext"/>
    <w:link w:val="Zkladntext-prvnodsazenChar"/>
    <w:uiPriority w:val="99"/>
    <w:unhideWhenUsed/>
    <w:rsid w:val="006A30C3"/>
    <w:pPr>
      <w:spacing w:after="0"/>
      <w:ind w:firstLine="301"/>
    </w:pPr>
  </w:style>
  <w:style w:type="character" w:customStyle="1" w:styleId="Zkladntext-prvnodsazenChar">
    <w:name w:val="Základní text - první odsazený Char"/>
    <w:basedOn w:val="ZkladntextChar"/>
    <w:link w:val="Zkladntext-prvnodsazen"/>
    <w:uiPriority w:val="99"/>
    <w:rsid w:val="006A30C3"/>
    <w:rPr>
      <w:rFonts w:asciiTheme="minorHAnsi" w:hAnsiTheme="minorHAnsi"/>
      <w:sz w:val="18"/>
      <w:szCs w:val="18"/>
    </w:rPr>
  </w:style>
  <w:style w:type="character" w:styleId="Zdraznnjemn">
    <w:name w:val="Subtle Emphasis"/>
    <w:basedOn w:val="Standardnpsmoodstavce"/>
    <w:uiPriority w:val="10"/>
    <w:qFormat/>
    <w:rsid w:val="006A30C3"/>
    <w:rPr>
      <w:i w:val="0"/>
      <w:iCs/>
      <w:color w:val="595959" w:themeColor="text1" w:themeTint="A6"/>
    </w:rPr>
  </w:style>
  <w:style w:type="character" w:styleId="Odkazintenzivn">
    <w:name w:val="Intense Reference"/>
    <w:basedOn w:val="Standardnpsmoodstavce"/>
    <w:uiPriority w:val="32"/>
    <w:qFormat/>
    <w:rsid w:val="006A30C3"/>
    <w:rPr>
      <w:b/>
      <w:bCs/>
      <w:caps w:val="0"/>
      <w:smallCaps w:val="0"/>
      <w:color w:val="4F81BD" w:themeColor="accent1"/>
      <w:spacing w:val="5"/>
    </w:rPr>
  </w:style>
  <w:style w:type="paragraph" w:styleId="Titulek">
    <w:name w:val="caption"/>
    <w:basedOn w:val="Normln"/>
    <w:next w:val="Normln"/>
    <w:uiPriority w:val="35"/>
    <w:semiHidden/>
    <w:unhideWhenUsed/>
    <w:qFormat/>
    <w:rsid w:val="006A30C3"/>
    <w:pPr>
      <w:spacing w:before="0" w:after="200" w:line="240" w:lineRule="auto"/>
      <w:ind w:left="0"/>
    </w:pPr>
    <w:rPr>
      <w:rFonts w:asciiTheme="minorHAnsi" w:hAnsiTheme="minorHAnsi"/>
      <w:iCs/>
      <w:color w:val="1F497D" w:themeColor="text2"/>
      <w:szCs w:val="18"/>
    </w:rPr>
  </w:style>
  <w:style w:type="paragraph" w:styleId="Zhlavzprvy">
    <w:name w:val="Message Header"/>
    <w:basedOn w:val="Normln"/>
    <w:link w:val="ZhlavzprvyChar"/>
    <w:uiPriority w:val="99"/>
    <w:semiHidden/>
    <w:unhideWhenUsed/>
    <w:rsid w:val="006A30C3"/>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A30C3"/>
    <w:rPr>
      <w:rFonts w:asciiTheme="majorHAnsi" w:eastAsiaTheme="majorEastAsia" w:hAnsiTheme="majorHAnsi" w:cstheme="majorBidi"/>
      <w:szCs w:val="24"/>
      <w:shd w:val="pct20" w:color="auto" w:fill="auto"/>
    </w:rPr>
  </w:style>
  <w:style w:type="character" w:customStyle="1" w:styleId="Nadpisvtabulce">
    <w:name w:val="Nadpis v tabulce"/>
    <w:basedOn w:val="Standardnpsmoodstavce"/>
    <w:uiPriority w:val="9"/>
    <w:qFormat/>
    <w:rsid w:val="006A30C3"/>
    <w:rPr>
      <w:b/>
      <w:sz w:val="18"/>
    </w:rPr>
  </w:style>
  <w:style w:type="paragraph" w:customStyle="1" w:styleId="Nadpistabulky">
    <w:name w:val="Nadpis tabulky"/>
    <w:basedOn w:val="Normln"/>
    <w:next w:val="Normln"/>
    <w:uiPriority w:val="9"/>
    <w:qFormat/>
    <w:rsid w:val="006A30C3"/>
    <w:pPr>
      <w:keepNext/>
      <w:keepLines/>
      <w:pBdr>
        <w:top w:val="single" w:sz="12" w:space="3" w:color="9BBB59" w:themeColor="accent3"/>
      </w:pBdr>
      <w:suppressAutoHyphens/>
      <w:spacing w:before="0" w:after="60" w:line="264" w:lineRule="auto"/>
      <w:ind w:left="-51" w:right="-34"/>
    </w:pPr>
    <w:rPr>
      <w:rFonts w:asciiTheme="majorHAnsi" w:hAnsiTheme="majorHAnsi"/>
      <w:b/>
      <w:sz w:val="14"/>
      <w:szCs w:val="14"/>
    </w:rPr>
  </w:style>
  <w:style w:type="table" w:customStyle="1" w:styleId="PlainTable41">
    <w:name w:val="Plain Table 41"/>
    <w:basedOn w:val="Normlntabulka"/>
    <w:uiPriority w:val="44"/>
    <w:rsid w:val="006A30C3"/>
    <w:pPr>
      <w:spacing w:after="0" w:line="240" w:lineRule="auto"/>
    </w:pPr>
    <w:rPr>
      <w:rFonts w:asciiTheme="minorHAnsi" w:hAnsiTheme="minorHAnsi"/>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eznamsodrkami">
    <w:name w:val="List Bullet"/>
    <w:basedOn w:val="Normln"/>
    <w:link w:val="SeznamsodrkamiChar"/>
    <w:uiPriority w:val="28"/>
    <w:unhideWhenUsed/>
    <w:rsid w:val="006A30C3"/>
    <w:pPr>
      <w:numPr>
        <w:numId w:val="27"/>
      </w:numPr>
      <w:spacing w:before="0" w:after="0" w:line="264" w:lineRule="auto"/>
    </w:pPr>
    <w:rPr>
      <w:rFonts w:asciiTheme="minorHAnsi" w:hAnsiTheme="minorHAnsi"/>
      <w:szCs w:val="18"/>
    </w:rPr>
  </w:style>
  <w:style w:type="paragraph" w:styleId="Seznamsodrkami2">
    <w:name w:val="List Bullet 2"/>
    <w:basedOn w:val="Seznamsodrkami"/>
    <w:uiPriority w:val="28"/>
    <w:unhideWhenUsed/>
    <w:rsid w:val="006A30C3"/>
    <w:pPr>
      <w:numPr>
        <w:ilvl w:val="1"/>
      </w:numPr>
      <w:tabs>
        <w:tab w:val="num" w:pos="737"/>
      </w:tabs>
      <w:ind w:left="737" w:hanging="737"/>
    </w:pPr>
  </w:style>
  <w:style w:type="paragraph" w:styleId="Seznamsodrkami3">
    <w:name w:val="List Bullet 3"/>
    <w:basedOn w:val="Seznamsodrkami"/>
    <w:uiPriority w:val="28"/>
    <w:unhideWhenUsed/>
    <w:rsid w:val="006A30C3"/>
    <w:pPr>
      <w:numPr>
        <w:ilvl w:val="2"/>
      </w:numPr>
      <w:tabs>
        <w:tab w:val="num" w:pos="1474"/>
      </w:tabs>
      <w:ind w:left="1474" w:hanging="737"/>
    </w:pPr>
  </w:style>
  <w:style w:type="paragraph" w:styleId="Seznamsodrkami4">
    <w:name w:val="List Bullet 4"/>
    <w:basedOn w:val="Seznamsodrkami"/>
    <w:uiPriority w:val="28"/>
    <w:unhideWhenUsed/>
    <w:rsid w:val="006A30C3"/>
    <w:pPr>
      <w:numPr>
        <w:ilvl w:val="3"/>
      </w:numPr>
      <w:ind w:left="1728" w:hanging="648"/>
    </w:pPr>
  </w:style>
  <w:style w:type="paragraph" w:styleId="Seznamsodrkami5">
    <w:name w:val="List Bullet 5"/>
    <w:basedOn w:val="Seznamsodrkami"/>
    <w:uiPriority w:val="28"/>
    <w:unhideWhenUsed/>
    <w:rsid w:val="006A30C3"/>
    <w:pPr>
      <w:numPr>
        <w:ilvl w:val="4"/>
      </w:numPr>
      <w:ind w:left="2232" w:hanging="792"/>
    </w:pPr>
  </w:style>
  <w:style w:type="numbering" w:customStyle="1" w:styleId="ListNumbermultilevel">
    <w:name w:val="List Number (multilevel)"/>
    <w:uiPriority w:val="99"/>
    <w:rsid w:val="006A30C3"/>
    <w:pPr>
      <w:numPr>
        <w:numId w:val="24"/>
      </w:numPr>
    </w:pPr>
  </w:style>
  <w:style w:type="numbering" w:customStyle="1" w:styleId="ListBulletmultilevel">
    <w:name w:val="List Bullet (multilevel)"/>
    <w:uiPriority w:val="99"/>
    <w:rsid w:val="006A30C3"/>
    <w:pPr>
      <w:numPr>
        <w:numId w:val="25"/>
      </w:numPr>
    </w:pPr>
  </w:style>
  <w:style w:type="paragraph" w:customStyle="1" w:styleId="Vraznjtext">
    <w:name w:val="Výraznější text"/>
    <w:basedOn w:val="Normln"/>
    <w:uiPriority w:val="9"/>
    <w:qFormat/>
    <w:rsid w:val="006A30C3"/>
    <w:pPr>
      <w:spacing w:before="0" w:after="240" w:line="264" w:lineRule="auto"/>
      <w:ind w:left="0"/>
    </w:pPr>
    <w:rPr>
      <w:rFonts w:asciiTheme="minorHAnsi" w:hAnsiTheme="minorHAnsi"/>
      <w:sz w:val="24"/>
      <w:szCs w:val="24"/>
    </w:rPr>
  </w:style>
  <w:style w:type="paragraph" w:customStyle="1" w:styleId="Doplujcdaje">
    <w:name w:val="Doplňující údaje"/>
    <w:basedOn w:val="Bezmezer"/>
    <w:uiPriority w:val="10"/>
    <w:qFormat/>
    <w:rsid w:val="006A30C3"/>
    <w:pPr>
      <w:spacing w:line="264" w:lineRule="auto"/>
    </w:pPr>
    <w:rPr>
      <w:rFonts w:asciiTheme="minorHAnsi" w:hAnsiTheme="minorHAnsi"/>
      <w:sz w:val="14"/>
      <w:szCs w:val="14"/>
    </w:rPr>
  </w:style>
  <w:style w:type="character" w:customStyle="1" w:styleId="Potovnadresa">
    <w:name w:val="Poštovní adresa"/>
    <w:basedOn w:val="Standardnpsmoodstavce"/>
    <w:uiPriority w:val="1"/>
    <w:rsid w:val="006A30C3"/>
    <w:rPr>
      <w:sz w:val="18"/>
    </w:rPr>
  </w:style>
  <w:style w:type="paragraph" w:customStyle="1" w:styleId="Nadpis2-1">
    <w:name w:val="_Nadpis_2-1"/>
    <w:basedOn w:val="Normln"/>
    <w:next w:val="Nadpis2-2"/>
    <w:link w:val="Nadpis2-1Char"/>
    <w:qFormat/>
    <w:rsid w:val="006A30C3"/>
    <w:pPr>
      <w:keepNext/>
      <w:numPr>
        <w:numId w:val="26"/>
      </w:numPr>
      <w:spacing w:before="240" w:line="264" w:lineRule="auto"/>
      <w:jc w:val="both"/>
      <w:outlineLvl w:val="0"/>
    </w:pPr>
    <w:rPr>
      <w:rFonts w:asciiTheme="majorHAnsi" w:hAnsiTheme="majorHAnsi"/>
      <w:b/>
      <w:caps/>
      <w:sz w:val="22"/>
      <w:szCs w:val="18"/>
    </w:rPr>
  </w:style>
  <w:style w:type="paragraph" w:customStyle="1" w:styleId="Nadpis2-2">
    <w:name w:val="_Nadpis_2-2"/>
    <w:basedOn w:val="Nadpis2-1"/>
    <w:link w:val="Nadpis2-2Char"/>
    <w:qFormat/>
    <w:rsid w:val="006A30C3"/>
    <w:pPr>
      <w:numPr>
        <w:ilvl w:val="1"/>
      </w:numPr>
      <w:jc w:val="left"/>
      <w:outlineLvl w:val="1"/>
    </w:pPr>
    <w:rPr>
      <w:caps w:val="0"/>
    </w:rPr>
  </w:style>
  <w:style w:type="character" w:customStyle="1" w:styleId="Nadpis2-1Char">
    <w:name w:val="_Nadpis_2-1 Char"/>
    <w:basedOn w:val="Standardnpsmoodstavce"/>
    <w:link w:val="Nadpis2-1"/>
    <w:rsid w:val="006A30C3"/>
    <w:rPr>
      <w:rFonts w:asciiTheme="majorHAnsi" w:hAnsiTheme="majorHAnsi"/>
      <w:b/>
      <w:caps/>
      <w:sz w:val="22"/>
      <w:szCs w:val="18"/>
    </w:rPr>
  </w:style>
  <w:style w:type="paragraph" w:customStyle="1" w:styleId="Text2-1">
    <w:name w:val="_Text_2-1"/>
    <w:basedOn w:val="Odstavecseseznamem"/>
    <w:link w:val="Text2-1Char"/>
    <w:qFormat/>
    <w:rsid w:val="006A30C3"/>
    <w:pPr>
      <w:numPr>
        <w:ilvl w:val="2"/>
        <w:numId w:val="26"/>
      </w:numPr>
      <w:spacing w:before="0" w:line="264" w:lineRule="auto"/>
      <w:contextualSpacing w:val="0"/>
      <w:jc w:val="both"/>
    </w:pPr>
    <w:rPr>
      <w:rFonts w:asciiTheme="minorHAnsi" w:hAnsiTheme="minorHAnsi"/>
      <w:szCs w:val="18"/>
    </w:rPr>
  </w:style>
  <w:style w:type="character" w:customStyle="1" w:styleId="Nadpis2-2Char">
    <w:name w:val="_Nadpis_2-2 Char"/>
    <w:basedOn w:val="Nadpis2-1Char"/>
    <w:link w:val="Nadpis2-2"/>
    <w:rsid w:val="006A30C3"/>
    <w:rPr>
      <w:rFonts w:asciiTheme="majorHAnsi" w:hAnsiTheme="majorHAnsi"/>
      <w:b/>
      <w:caps w:val="0"/>
      <w:sz w:val="22"/>
      <w:szCs w:val="18"/>
    </w:rPr>
  </w:style>
  <w:style w:type="paragraph" w:customStyle="1" w:styleId="Titul1">
    <w:name w:val="_Titul_1"/>
    <w:basedOn w:val="Normln"/>
    <w:qFormat/>
    <w:rsid w:val="006A30C3"/>
    <w:pPr>
      <w:spacing w:before="0" w:after="240" w:line="264" w:lineRule="auto"/>
      <w:ind w:left="0"/>
    </w:pPr>
    <w:rPr>
      <w:rFonts w:asciiTheme="minorHAnsi" w:hAnsiTheme="minorHAnsi"/>
      <w:b/>
      <w:caps/>
      <w:sz w:val="44"/>
      <w:szCs w:val="44"/>
    </w:rPr>
  </w:style>
  <w:style w:type="character" w:customStyle="1" w:styleId="Text2-1Char">
    <w:name w:val="_Text_2-1 Char"/>
    <w:basedOn w:val="Standardnpsmoodstavce"/>
    <w:link w:val="Text2-1"/>
    <w:rsid w:val="006A30C3"/>
    <w:rPr>
      <w:rFonts w:asciiTheme="minorHAnsi" w:hAnsiTheme="minorHAnsi"/>
      <w:sz w:val="18"/>
      <w:szCs w:val="18"/>
    </w:rPr>
  </w:style>
  <w:style w:type="paragraph" w:customStyle="1" w:styleId="Titul2">
    <w:name w:val="_Titul_2"/>
    <w:basedOn w:val="Normln"/>
    <w:qFormat/>
    <w:rsid w:val="006A30C3"/>
    <w:pPr>
      <w:tabs>
        <w:tab w:val="left" w:pos="6796"/>
      </w:tabs>
      <w:spacing w:before="0" w:after="240" w:line="264" w:lineRule="auto"/>
      <w:ind w:left="0"/>
    </w:pPr>
    <w:rPr>
      <w:rFonts w:asciiTheme="minorHAnsi" w:hAnsiTheme="minorHAnsi"/>
      <w:b/>
      <w:sz w:val="32"/>
      <w:szCs w:val="32"/>
    </w:rPr>
  </w:style>
  <w:style w:type="paragraph" w:customStyle="1" w:styleId="Tituldatum">
    <w:name w:val="_Titul_datum"/>
    <w:basedOn w:val="Normln"/>
    <w:link w:val="TituldatumChar"/>
    <w:qFormat/>
    <w:rsid w:val="006A30C3"/>
    <w:pPr>
      <w:spacing w:before="0" w:after="240" w:line="264" w:lineRule="auto"/>
      <w:ind w:left="0"/>
    </w:pPr>
    <w:rPr>
      <w:rFonts w:asciiTheme="minorHAnsi" w:hAnsiTheme="minorHAnsi"/>
      <w:sz w:val="24"/>
      <w:szCs w:val="24"/>
    </w:rPr>
  </w:style>
  <w:style w:type="character" w:customStyle="1" w:styleId="TituldatumChar">
    <w:name w:val="_Titul_datum Char"/>
    <w:basedOn w:val="Standardnpsmoodstavce"/>
    <w:link w:val="Tituldatum"/>
    <w:rsid w:val="006A30C3"/>
    <w:rPr>
      <w:rFonts w:asciiTheme="minorHAnsi" w:hAnsiTheme="minorHAnsi"/>
      <w:sz w:val="24"/>
      <w:szCs w:val="24"/>
    </w:rPr>
  </w:style>
  <w:style w:type="paragraph" w:customStyle="1" w:styleId="Odstzkladn">
    <w:name w:val="Odst_základní"/>
    <w:basedOn w:val="Zkladntext"/>
    <w:link w:val="OdstzkladnChar"/>
    <w:qFormat/>
    <w:rsid w:val="006A30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6A30C3"/>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6A30C3"/>
    <w:pPr>
      <w:spacing w:before="0" w:line="480" w:lineRule="auto"/>
      <w:ind w:left="0"/>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6A30C3"/>
    <w:rPr>
      <w:rFonts w:ascii="Calibri" w:eastAsia="Calibri" w:hAnsi="Calibri" w:cs="Times New Roman"/>
      <w:sz w:val="22"/>
    </w:rPr>
  </w:style>
  <w:style w:type="table" w:customStyle="1" w:styleId="Styl1">
    <w:name w:val="Styl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6A30C3"/>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6A30C3"/>
    <w:pPr>
      <w:spacing w:before="0" w:after="200"/>
      <w:ind w:left="0"/>
    </w:pPr>
    <w:rPr>
      <w:rFonts w:ascii="Calibri" w:eastAsia="Calibri" w:hAnsi="Calibri" w:cs="Times New Roman"/>
      <w:sz w:val="22"/>
    </w:rPr>
  </w:style>
  <w:style w:type="table" w:customStyle="1" w:styleId="Tabulka1">
    <w:name w:val="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6A30C3"/>
    <w:pPr>
      <w:spacing w:after="0" w:line="240" w:lineRule="auto"/>
    </w:pPr>
    <w:rPr>
      <w:rFonts w:asciiTheme="minorHAnsi" w:hAnsiTheme="minorHAnsi"/>
      <w:color w:val="000000" w:themeColor="text1" w:themeShade="BF"/>
      <w:sz w:val="18"/>
      <w:szCs w:val="1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1-2Char">
    <w:name w:val="_Text_1-2 Char"/>
    <w:basedOn w:val="Text1-1Char"/>
    <w:link w:val="Text1-2"/>
    <w:rsid w:val="006A30C3"/>
    <w:rPr>
      <w:rFonts w:asciiTheme="minorHAnsi" w:hAnsiTheme="minorHAnsi"/>
      <w:sz w:val="18"/>
      <w:szCs w:val="18"/>
    </w:rPr>
  </w:style>
  <w:style w:type="character" w:customStyle="1" w:styleId="SeznamsodrkamiChar">
    <w:name w:val="Seznam s odrážkami Char"/>
    <w:basedOn w:val="Standardnpsmoodstavce"/>
    <w:link w:val="Seznamsodrkami"/>
    <w:uiPriority w:val="28"/>
    <w:rsid w:val="006A30C3"/>
    <w:rPr>
      <w:rFonts w:asciiTheme="minorHAnsi" w:hAnsiTheme="minorHAnsi"/>
      <w:sz w:val="18"/>
      <w:szCs w:val="18"/>
    </w:rPr>
  </w:style>
  <w:style w:type="paragraph" w:customStyle="1" w:styleId="Odstavec1-1a">
    <w:name w:val="_Odstavec_1-1_a)"/>
    <w:basedOn w:val="Normln"/>
    <w:qFormat/>
    <w:rsid w:val="006A30C3"/>
    <w:pPr>
      <w:numPr>
        <w:numId w:val="28"/>
      </w:numPr>
      <w:spacing w:before="0" w:line="264" w:lineRule="auto"/>
      <w:jc w:val="both"/>
    </w:pPr>
    <w:rPr>
      <w:rFonts w:asciiTheme="minorHAnsi" w:hAnsiTheme="minorHAnsi"/>
      <w:szCs w:val="18"/>
    </w:rPr>
  </w:style>
  <w:style w:type="paragraph" w:customStyle="1" w:styleId="Odstavec1-2i">
    <w:name w:val="_Odstavec_1-2_(i)"/>
    <w:basedOn w:val="Normln"/>
    <w:qFormat/>
    <w:rsid w:val="006A30C3"/>
    <w:pPr>
      <w:numPr>
        <w:ilvl w:val="1"/>
        <w:numId w:val="28"/>
      </w:numPr>
      <w:spacing w:before="0" w:after="60" w:line="264" w:lineRule="auto"/>
      <w:jc w:val="both"/>
    </w:pPr>
    <w:rPr>
      <w:rFonts w:asciiTheme="minorHAnsi" w:hAnsiTheme="minorHAnsi"/>
      <w:szCs w:val="18"/>
    </w:rPr>
  </w:style>
  <w:style w:type="paragraph" w:customStyle="1" w:styleId="Odstavec1-31">
    <w:name w:val="_Odstavec_1-3_1)"/>
    <w:qFormat/>
    <w:rsid w:val="006A30C3"/>
    <w:pPr>
      <w:numPr>
        <w:ilvl w:val="2"/>
        <w:numId w:val="28"/>
      </w:numPr>
      <w:spacing w:after="60" w:line="264" w:lineRule="auto"/>
      <w:jc w:val="both"/>
    </w:pPr>
    <w:rPr>
      <w:rFonts w:asciiTheme="minorHAnsi" w:hAnsiTheme="minorHAnsi"/>
      <w:sz w:val="18"/>
      <w:szCs w:val="18"/>
    </w:rPr>
  </w:style>
  <w:style w:type="paragraph" w:customStyle="1" w:styleId="Zpat0">
    <w:name w:val="_Zápatí"/>
    <w:basedOn w:val="Zpat"/>
    <w:qFormat/>
    <w:rsid w:val="006A30C3"/>
    <w:pPr>
      <w:spacing w:before="0"/>
      <w:ind w:left="0"/>
      <w:jc w:val="right"/>
    </w:pPr>
    <w:rPr>
      <w:rFonts w:asciiTheme="minorHAnsi" w:hAnsiTheme="minorHAnsi"/>
      <w:sz w:val="12"/>
      <w:szCs w:val="18"/>
    </w:rPr>
  </w:style>
  <w:style w:type="table" w:customStyle="1" w:styleId="Styl3">
    <w:name w:val="Styl3"/>
    <w:basedOn w:val="Mkatabulky"/>
    <w:uiPriority w:val="99"/>
    <w:rsid w:val="006A30C3"/>
    <w:rPr>
      <w:rFonts w:asciiTheme="minorHAnsi" w:hAnsiTheme="minorHAns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2-2">
    <w:name w:val="_Text_2-2"/>
    <w:basedOn w:val="Text2-1"/>
    <w:link w:val="Text2-2Char"/>
    <w:qFormat/>
    <w:rsid w:val="006A30C3"/>
    <w:pPr>
      <w:numPr>
        <w:ilvl w:val="3"/>
      </w:numPr>
    </w:pPr>
  </w:style>
  <w:style w:type="character" w:customStyle="1" w:styleId="Text2-2Char">
    <w:name w:val="_Text_2-2 Char"/>
    <w:basedOn w:val="Text2-1Char"/>
    <w:link w:val="Text2-2"/>
    <w:rsid w:val="006A30C3"/>
    <w:rPr>
      <w:rFonts w:asciiTheme="minorHAnsi" w:hAnsiTheme="minorHAnsi"/>
      <w:sz w:val="18"/>
      <w:szCs w:val="18"/>
    </w:rPr>
  </w:style>
  <w:style w:type="paragraph" w:customStyle="1" w:styleId="Zkratky1">
    <w:name w:val="_Zkratky_1"/>
    <w:basedOn w:val="Normln"/>
    <w:qFormat/>
    <w:rsid w:val="006A30C3"/>
    <w:pPr>
      <w:tabs>
        <w:tab w:val="right" w:leader="dot" w:pos="1134"/>
      </w:tabs>
      <w:spacing w:before="0" w:after="0" w:line="240" w:lineRule="auto"/>
      <w:ind w:left="0"/>
    </w:pPr>
    <w:rPr>
      <w:rFonts w:asciiTheme="minorHAnsi" w:hAnsiTheme="minorHAnsi"/>
      <w:b/>
      <w:sz w:val="16"/>
      <w:szCs w:val="18"/>
    </w:rPr>
  </w:style>
  <w:style w:type="paragraph" w:customStyle="1" w:styleId="Seznam1">
    <w:name w:val="_Seznam_[1]"/>
    <w:qFormat/>
    <w:rsid w:val="006A30C3"/>
    <w:pPr>
      <w:numPr>
        <w:numId w:val="30"/>
      </w:numPr>
      <w:spacing w:after="40" w:line="264" w:lineRule="auto"/>
      <w:ind w:left="1247" w:hanging="510"/>
      <w:jc w:val="both"/>
    </w:pPr>
    <w:rPr>
      <w:rFonts w:asciiTheme="minorHAnsi" w:hAnsiTheme="minorHAnsi"/>
      <w:sz w:val="16"/>
      <w:szCs w:val="18"/>
    </w:rPr>
  </w:style>
  <w:style w:type="paragraph" w:customStyle="1" w:styleId="TPSeznam1slovan">
    <w:name w:val="TP_Seznam_[1]_číslovaný"/>
    <w:basedOn w:val="Normln"/>
    <w:rsid w:val="006A30C3"/>
    <w:pPr>
      <w:numPr>
        <w:numId w:val="29"/>
      </w:numPr>
      <w:spacing w:before="0" w:after="240" w:line="264" w:lineRule="auto"/>
    </w:pPr>
    <w:rPr>
      <w:rFonts w:asciiTheme="minorHAnsi" w:hAnsiTheme="minorHAnsi"/>
      <w:szCs w:val="18"/>
    </w:rPr>
  </w:style>
  <w:style w:type="paragraph" w:customStyle="1" w:styleId="Zkratky2">
    <w:name w:val="_Zkratky_2"/>
    <w:basedOn w:val="Normln"/>
    <w:qFormat/>
    <w:rsid w:val="006A30C3"/>
    <w:pPr>
      <w:spacing w:before="0" w:after="0" w:line="240" w:lineRule="auto"/>
      <w:ind w:left="0"/>
    </w:pPr>
    <w:rPr>
      <w:rFonts w:asciiTheme="minorHAnsi" w:hAnsiTheme="minorHAnsi"/>
      <w:sz w:val="16"/>
      <w:szCs w:val="16"/>
    </w:rPr>
  </w:style>
  <w:style w:type="character" w:customStyle="1" w:styleId="Tun-ZRUIT">
    <w:name w:val="_Tučně-ZRUŠIT"/>
    <w:basedOn w:val="Standardnpsmoodstavce"/>
    <w:uiPriority w:val="1"/>
    <w:qFormat/>
    <w:rsid w:val="006A30C3"/>
    <w:rPr>
      <w:b w:val="0"/>
      <w:i w:val="0"/>
    </w:rPr>
  </w:style>
  <w:style w:type="paragraph" w:customStyle="1" w:styleId="Nadpisbezsl1-2">
    <w:name w:val="_Nadpis_bez_čísl_1-2"/>
    <w:qFormat/>
    <w:rsid w:val="006A30C3"/>
    <w:pPr>
      <w:spacing w:before="120" w:after="120" w:line="264" w:lineRule="auto"/>
      <w:jc w:val="both"/>
    </w:pPr>
    <w:rPr>
      <w:rFonts w:asciiTheme="majorHAnsi" w:hAnsiTheme="majorHAnsi"/>
      <w:b/>
      <w:szCs w:val="20"/>
    </w:rPr>
  </w:style>
  <w:style w:type="paragraph" w:styleId="Zkladntextodsazen3">
    <w:name w:val="Body Text Indent 3"/>
    <w:basedOn w:val="Normln"/>
    <w:link w:val="Zkladntextodsazen3Char"/>
    <w:uiPriority w:val="99"/>
    <w:semiHidden/>
    <w:unhideWhenUsed/>
    <w:rsid w:val="006A30C3"/>
    <w:pPr>
      <w:spacing w:before="0" w:line="264" w:lineRule="auto"/>
      <w:ind w:left="283"/>
    </w:pPr>
    <w:rPr>
      <w:rFonts w:asciiTheme="minorHAnsi" w:hAnsiTheme="minorHAnsi"/>
      <w:sz w:val="16"/>
      <w:szCs w:val="16"/>
    </w:rPr>
  </w:style>
  <w:style w:type="character" w:customStyle="1" w:styleId="Zkladntextodsazen3Char">
    <w:name w:val="Základní text odsazený 3 Char"/>
    <w:basedOn w:val="Standardnpsmoodstavce"/>
    <w:link w:val="Zkladntextodsazen3"/>
    <w:uiPriority w:val="99"/>
    <w:semiHidden/>
    <w:rsid w:val="006A30C3"/>
    <w:rPr>
      <w:rFonts w:asciiTheme="minorHAnsi" w:hAnsiTheme="minorHAnsi"/>
      <w:sz w:val="16"/>
      <w:szCs w:val="16"/>
    </w:rPr>
  </w:style>
  <w:style w:type="character" w:customStyle="1" w:styleId="Nzevakce">
    <w:name w:val="_Název_akce"/>
    <w:basedOn w:val="Standardnpsmoodstavce"/>
    <w:qFormat/>
    <w:rsid w:val="006A30C3"/>
    <w:rPr>
      <w:rFonts w:ascii="Verdana" w:hAnsi="Verdana"/>
      <w:b/>
      <w:sz w:val="36"/>
    </w:rPr>
  </w:style>
  <w:style w:type="character" w:customStyle="1" w:styleId="Tun">
    <w:name w:val="_Tučně"/>
    <w:basedOn w:val="Standardnpsmoodstavce"/>
    <w:qFormat/>
    <w:rsid w:val="006A30C3"/>
    <w:rPr>
      <w:b/>
    </w:rPr>
  </w:style>
  <w:style w:type="paragraph" w:customStyle="1" w:styleId="tabulka">
    <w:name w:val="tabulka"/>
    <w:basedOn w:val="Normln"/>
    <w:uiPriority w:val="99"/>
    <w:rsid w:val="00DC43CB"/>
    <w:pPr>
      <w:widowControl w:val="0"/>
      <w:spacing w:after="0" w:line="240" w:lineRule="exact"/>
      <w:ind w:left="0"/>
      <w:jc w:val="center"/>
    </w:pPr>
    <w:rPr>
      <w:rFonts w:ascii="Arial" w:eastAsia="Times New Roman" w:hAnsi="Arial" w:cs="Arial"/>
      <w:sz w:val="20"/>
      <w:szCs w:val="20"/>
      <w:lang w:eastAsia="cs-CZ"/>
    </w:rPr>
  </w:style>
  <w:style w:type="paragraph" w:customStyle="1" w:styleId="RLTextlnkuslovan">
    <w:name w:val="RL Text článku číslovaný"/>
    <w:basedOn w:val="Normln"/>
    <w:link w:val="RLTextlnkuslovanChar"/>
    <w:qFormat/>
    <w:rsid w:val="001E3807"/>
    <w:pPr>
      <w:numPr>
        <w:ilvl w:val="1"/>
        <w:numId w:val="36"/>
      </w:numPr>
      <w:spacing w:before="0" w:line="280" w:lineRule="exact"/>
      <w:jc w:val="both"/>
    </w:pPr>
    <w:rPr>
      <w:rFonts w:ascii="Arial" w:eastAsia="Times New Roman" w:hAnsi="Arial" w:cs="Times New Roman"/>
      <w:sz w:val="20"/>
      <w:szCs w:val="24"/>
      <w:lang w:eastAsia="cs-CZ"/>
    </w:rPr>
  </w:style>
  <w:style w:type="character" w:customStyle="1" w:styleId="RLTextlnkuslovanChar">
    <w:name w:val="RL Text článku číslovaný Char"/>
    <w:basedOn w:val="Standardnpsmoodstavce"/>
    <w:link w:val="RLTextlnkuslovan"/>
    <w:rsid w:val="001E3807"/>
    <w:rPr>
      <w:rFonts w:ascii="Arial" w:eastAsia="Times New Roman" w:hAnsi="Arial" w:cs="Times New Roman"/>
      <w:szCs w:val="24"/>
      <w:lang w:eastAsia="cs-CZ"/>
    </w:rPr>
  </w:style>
  <w:style w:type="paragraph" w:customStyle="1" w:styleId="RLlneksmlouvy">
    <w:name w:val="RL Článek smlouvy"/>
    <w:basedOn w:val="Normln"/>
    <w:next w:val="RLTextlnkuslovan"/>
    <w:qFormat/>
    <w:rsid w:val="001E3807"/>
    <w:pPr>
      <w:keepNext/>
      <w:numPr>
        <w:numId w:val="36"/>
      </w:numPr>
      <w:suppressAutoHyphens/>
      <w:spacing w:before="360" w:line="280" w:lineRule="exact"/>
      <w:jc w:val="both"/>
      <w:outlineLvl w:val="0"/>
    </w:pPr>
    <w:rPr>
      <w:rFonts w:ascii="Arial" w:eastAsia="Times New Roman" w:hAnsi="Arial" w:cs="Times New Roman"/>
      <w:b/>
      <w:sz w:val="20"/>
      <w:szCs w:val="24"/>
    </w:rPr>
  </w:style>
  <w:style w:type="character" w:customStyle="1" w:styleId="FooterAddressChar">
    <w:name w:val="FooterAddress Char"/>
    <w:basedOn w:val="Standardnpsmoodstavce"/>
    <w:link w:val="FooterAddress"/>
    <w:uiPriority w:val="11"/>
    <w:locked/>
    <w:rsid w:val="007A60F8"/>
    <w:rPr>
      <w:rFonts w:ascii="Arial" w:hAnsi="Arial" w:cs="Arial"/>
      <w:lang w:eastAsia="sv-SE"/>
    </w:rPr>
  </w:style>
  <w:style w:type="paragraph" w:customStyle="1" w:styleId="FooterAddress">
    <w:name w:val="FooterAddress"/>
    <w:basedOn w:val="Normln"/>
    <w:link w:val="FooterAddressChar"/>
    <w:uiPriority w:val="11"/>
    <w:rsid w:val="007A60F8"/>
    <w:pPr>
      <w:spacing w:after="0" w:line="170" w:lineRule="exact"/>
      <w:ind w:left="0" w:right="-1134"/>
    </w:pPr>
    <w:rPr>
      <w:rFonts w:ascii="Arial" w:hAnsi="Arial" w:cs="Arial"/>
      <w:sz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1312">
      <w:bodyDiv w:val="1"/>
      <w:marLeft w:val="0"/>
      <w:marRight w:val="0"/>
      <w:marTop w:val="0"/>
      <w:marBottom w:val="0"/>
      <w:divBdr>
        <w:top w:val="none" w:sz="0" w:space="0" w:color="auto"/>
        <w:left w:val="none" w:sz="0" w:space="0" w:color="auto"/>
        <w:bottom w:val="none" w:sz="0" w:space="0" w:color="auto"/>
        <w:right w:val="none" w:sz="0" w:space="0" w:color="auto"/>
      </w:divBdr>
    </w:div>
    <w:div w:id="1947154158">
      <w:bodyDiv w:val="1"/>
      <w:marLeft w:val="0"/>
      <w:marRight w:val="0"/>
      <w:marTop w:val="0"/>
      <w:marBottom w:val="0"/>
      <w:divBdr>
        <w:top w:val="none" w:sz="0" w:space="0" w:color="auto"/>
        <w:left w:val="none" w:sz="0" w:space="0" w:color="auto"/>
        <w:bottom w:val="none" w:sz="0" w:space="0" w:color="auto"/>
        <w:right w:val="none" w:sz="0" w:space="0" w:color="auto"/>
      </w:divBdr>
    </w:div>
    <w:div w:id="1997413117">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 w:id="210615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13" Type="http://schemas.openxmlformats.org/officeDocument/2006/relationships/hyperlink" Target="https://zakazky.spravazeleznic.cz/manual.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spravazelezni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ravazeleznic.cz/manual.html" TargetMode="External"/><Relationship Id="rId5" Type="http://schemas.openxmlformats.org/officeDocument/2006/relationships/webSettings" Target="web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https://eur-lex.europa.eu/legal-content/CS/TXT/PDF/?uri=CELEX:32016R0007&amp;from=c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azky.spravazeleznic.cz/"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93767D5212435895E5FACAD1101773"/>
        <w:category>
          <w:name w:val="Obecné"/>
          <w:gallery w:val="placeholder"/>
        </w:category>
        <w:types>
          <w:type w:val="bbPlcHdr"/>
        </w:types>
        <w:behaviors>
          <w:behavior w:val="content"/>
        </w:behaviors>
        <w:guid w:val="{3546C0D5-5172-41C7-BCC1-2BB966C58DFD}"/>
      </w:docPartPr>
      <w:docPartBody>
        <w:p w:rsidR="00EA15A7" w:rsidRDefault="008211F7" w:rsidP="008211F7">
          <w:pPr>
            <w:pStyle w:val="8393767D5212435895E5FACAD1101773"/>
          </w:pPr>
          <w:r w:rsidRPr="004327EE">
            <w:rPr>
              <w:rStyle w:val="Zstupntext"/>
            </w:rPr>
            <w:t>Zvolte položku.</w:t>
          </w:r>
        </w:p>
      </w:docPartBody>
    </w:docPart>
    <w:docPart>
      <w:docPartPr>
        <w:name w:val="AD088C1520E1492497F935CF1CB2D8D4"/>
        <w:category>
          <w:name w:val="Obecné"/>
          <w:gallery w:val="placeholder"/>
        </w:category>
        <w:types>
          <w:type w:val="bbPlcHdr"/>
        </w:types>
        <w:behaviors>
          <w:behavior w:val="content"/>
        </w:behaviors>
        <w:guid w:val="{0022D038-4572-45C9-B2ED-AAB7EC013D8D}"/>
      </w:docPartPr>
      <w:docPartBody>
        <w:p w:rsidR="00EA15A7" w:rsidRDefault="008211F7" w:rsidP="008211F7">
          <w:pPr>
            <w:pStyle w:val="AD088C1520E1492497F935CF1CB2D8D4"/>
          </w:pPr>
          <w:r w:rsidRPr="005F0577">
            <w:rPr>
              <w:rStyle w:val="Zstupntext"/>
              <w:rFonts w:ascii="Verdana" w:hAnsi="Verdana"/>
            </w:rPr>
            <w:t>Klikněte sem a zadejte text</w:t>
          </w:r>
          <w:r>
            <w:rPr>
              <w:rStyle w:val="Zstupntext"/>
              <w:rFonts w:ascii="Verdana" w:hAnsi="Verdana"/>
            </w:rPr>
            <w:t>, např. „</w:t>
          </w:r>
          <w:r>
            <w:rPr>
              <w:rStyle w:val="Zstupntext"/>
              <w:rFonts w:ascii="Verdana" w:hAnsi="Verdana"/>
              <w:b/>
            </w:rPr>
            <w:t xml:space="preserve">Čl. 6 odst. 6.1 </w:t>
          </w:r>
          <w:r w:rsidRPr="009F7412">
            <w:rPr>
              <w:rStyle w:val="Zstupntext"/>
              <w:rFonts w:ascii="Verdana" w:hAnsi="Verdana"/>
              <w:b/>
            </w:rPr>
            <w:t xml:space="preserve"> smlouvy.</w:t>
          </w:r>
          <w:r>
            <w:rPr>
              <w:rStyle w:val="Zstupntext"/>
              <w:rFonts w:ascii="Verdana" w:hAnsi="Verdana"/>
              <w:b/>
            </w:rPr>
            <w:t>“</w:t>
          </w:r>
        </w:p>
      </w:docPartBody>
    </w:docPart>
    <w:docPart>
      <w:docPartPr>
        <w:name w:val="A02CED5D2AD344BCA2D228FE7B9DE17F"/>
        <w:category>
          <w:name w:val="Obecné"/>
          <w:gallery w:val="placeholder"/>
        </w:category>
        <w:types>
          <w:type w:val="bbPlcHdr"/>
        </w:types>
        <w:behaviors>
          <w:behavior w:val="content"/>
        </w:behaviors>
        <w:guid w:val="{AF9EE579-A9AF-4ADC-8F8E-03400AFE41B0}"/>
      </w:docPartPr>
      <w:docPartBody>
        <w:p w:rsidR="00EA15A7" w:rsidRDefault="008211F7" w:rsidP="008211F7">
          <w:pPr>
            <w:pStyle w:val="A02CED5D2AD344BCA2D228FE7B9DE17F"/>
          </w:pPr>
          <w:r w:rsidRPr="005F0577">
            <w:rPr>
              <w:rStyle w:val="Zstupntext"/>
              <w:rFonts w:ascii="Verdana" w:hAnsi="Verdana"/>
            </w:rPr>
            <w:t>Klikněte sem a zadejte text.</w:t>
          </w:r>
        </w:p>
      </w:docPartBody>
    </w:docPart>
    <w:docPart>
      <w:docPartPr>
        <w:name w:val="D304D6EB8E3C420A9B20B6D52544FB05"/>
        <w:category>
          <w:name w:val="Obecné"/>
          <w:gallery w:val="placeholder"/>
        </w:category>
        <w:types>
          <w:type w:val="bbPlcHdr"/>
        </w:types>
        <w:behaviors>
          <w:behavior w:val="content"/>
        </w:behaviors>
        <w:guid w:val="{5368A6E5-084F-4B89-A85D-5F541D6BB4E6}"/>
      </w:docPartPr>
      <w:docPartBody>
        <w:p w:rsidR="00EA15A7" w:rsidRDefault="008211F7" w:rsidP="008211F7">
          <w:pPr>
            <w:pStyle w:val="D304D6EB8E3C420A9B20B6D52544FB05"/>
          </w:pPr>
          <w:r w:rsidRPr="005F0577">
            <w:rPr>
              <w:rStyle w:val="Zstupntext"/>
              <w:rFonts w:ascii="Verdana" w:hAnsi="Verdana"/>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6E0"/>
    <w:rsid w:val="00024D1E"/>
    <w:rsid w:val="00030A64"/>
    <w:rsid w:val="000573FA"/>
    <w:rsid w:val="00063753"/>
    <w:rsid w:val="0008143C"/>
    <w:rsid w:val="0008302D"/>
    <w:rsid w:val="00083897"/>
    <w:rsid w:val="00091189"/>
    <w:rsid w:val="00091236"/>
    <w:rsid w:val="000934BD"/>
    <w:rsid w:val="000A5738"/>
    <w:rsid w:val="000A5E56"/>
    <w:rsid w:val="000C5B51"/>
    <w:rsid w:val="000C5EA0"/>
    <w:rsid w:val="00114DB3"/>
    <w:rsid w:val="00131B90"/>
    <w:rsid w:val="0016450F"/>
    <w:rsid w:val="00176839"/>
    <w:rsid w:val="00193AED"/>
    <w:rsid w:val="00195615"/>
    <w:rsid w:val="001A57B1"/>
    <w:rsid w:val="001B6CBA"/>
    <w:rsid w:val="001E0643"/>
    <w:rsid w:val="001F3C89"/>
    <w:rsid w:val="002031EE"/>
    <w:rsid w:val="002142E4"/>
    <w:rsid w:val="00216DBD"/>
    <w:rsid w:val="002213B3"/>
    <w:rsid w:val="00226737"/>
    <w:rsid w:val="002402D3"/>
    <w:rsid w:val="00245A38"/>
    <w:rsid w:val="002536E7"/>
    <w:rsid w:val="002A5398"/>
    <w:rsid w:val="002E24B1"/>
    <w:rsid w:val="00337C93"/>
    <w:rsid w:val="00346BC8"/>
    <w:rsid w:val="00357AF2"/>
    <w:rsid w:val="003A7D46"/>
    <w:rsid w:val="003D29D7"/>
    <w:rsid w:val="003F110B"/>
    <w:rsid w:val="003F19B4"/>
    <w:rsid w:val="00410F2E"/>
    <w:rsid w:val="0041735A"/>
    <w:rsid w:val="00446881"/>
    <w:rsid w:val="004521A6"/>
    <w:rsid w:val="004626E1"/>
    <w:rsid w:val="00473F00"/>
    <w:rsid w:val="004A0D27"/>
    <w:rsid w:val="004B1AB3"/>
    <w:rsid w:val="004C5893"/>
    <w:rsid w:val="004E05B3"/>
    <w:rsid w:val="004E6015"/>
    <w:rsid w:val="004F294E"/>
    <w:rsid w:val="00516395"/>
    <w:rsid w:val="005307D5"/>
    <w:rsid w:val="00546948"/>
    <w:rsid w:val="0056612E"/>
    <w:rsid w:val="00576880"/>
    <w:rsid w:val="00595DE4"/>
    <w:rsid w:val="005D45AE"/>
    <w:rsid w:val="005D5578"/>
    <w:rsid w:val="005D6A0B"/>
    <w:rsid w:val="00601843"/>
    <w:rsid w:val="00623783"/>
    <w:rsid w:val="00671B65"/>
    <w:rsid w:val="00680542"/>
    <w:rsid w:val="00696666"/>
    <w:rsid w:val="006A6079"/>
    <w:rsid w:val="006B1B1D"/>
    <w:rsid w:val="006B76E0"/>
    <w:rsid w:val="006E6AFD"/>
    <w:rsid w:val="00724C55"/>
    <w:rsid w:val="00754071"/>
    <w:rsid w:val="00783CB0"/>
    <w:rsid w:val="0078745C"/>
    <w:rsid w:val="007B083C"/>
    <w:rsid w:val="007B6A9E"/>
    <w:rsid w:val="007F2AF1"/>
    <w:rsid w:val="008013B5"/>
    <w:rsid w:val="008156A5"/>
    <w:rsid w:val="008211F7"/>
    <w:rsid w:val="00822D5A"/>
    <w:rsid w:val="00824F3F"/>
    <w:rsid w:val="008636C4"/>
    <w:rsid w:val="0086479E"/>
    <w:rsid w:val="00864EA3"/>
    <w:rsid w:val="00866F7D"/>
    <w:rsid w:val="00887E7F"/>
    <w:rsid w:val="008B3C49"/>
    <w:rsid w:val="008B7B7D"/>
    <w:rsid w:val="008D125A"/>
    <w:rsid w:val="008E77A1"/>
    <w:rsid w:val="0091243F"/>
    <w:rsid w:val="009223CA"/>
    <w:rsid w:val="009259FC"/>
    <w:rsid w:val="009326AD"/>
    <w:rsid w:val="0095483E"/>
    <w:rsid w:val="00972940"/>
    <w:rsid w:val="009913C8"/>
    <w:rsid w:val="00996402"/>
    <w:rsid w:val="009B6661"/>
    <w:rsid w:val="009C09C7"/>
    <w:rsid w:val="009C2BAC"/>
    <w:rsid w:val="009C2C22"/>
    <w:rsid w:val="009F7466"/>
    <w:rsid w:val="00A25951"/>
    <w:rsid w:val="00A519BE"/>
    <w:rsid w:val="00A53F80"/>
    <w:rsid w:val="00AA38D9"/>
    <w:rsid w:val="00AD1B9E"/>
    <w:rsid w:val="00AE67E9"/>
    <w:rsid w:val="00B264B1"/>
    <w:rsid w:val="00B63240"/>
    <w:rsid w:val="00B94646"/>
    <w:rsid w:val="00B96CA2"/>
    <w:rsid w:val="00B97D93"/>
    <w:rsid w:val="00BB3E03"/>
    <w:rsid w:val="00BD0455"/>
    <w:rsid w:val="00BD1F78"/>
    <w:rsid w:val="00BD68A7"/>
    <w:rsid w:val="00C33B35"/>
    <w:rsid w:val="00C5186F"/>
    <w:rsid w:val="00C664CE"/>
    <w:rsid w:val="00C80D85"/>
    <w:rsid w:val="00C979EB"/>
    <w:rsid w:val="00CC5128"/>
    <w:rsid w:val="00D0252F"/>
    <w:rsid w:val="00D22E08"/>
    <w:rsid w:val="00D4715A"/>
    <w:rsid w:val="00D876DC"/>
    <w:rsid w:val="00D902EA"/>
    <w:rsid w:val="00D9112B"/>
    <w:rsid w:val="00DA646B"/>
    <w:rsid w:val="00DA68E7"/>
    <w:rsid w:val="00DE00AB"/>
    <w:rsid w:val="00E005B5"/>
    <w:rsid w:val="00E04066"/>
    <w:rsid w:val="00E1009C"/>
    <w:rsid w:val="00E17A34"/>
    <w:rsid w:val="00E35543"/>
    <w:rsid w:val="00E73137"/>
    <w:rsid w:val="00E76E7F"/>
    <w:rsid w:val="00E9590A"/>
    <w:rsid w:val="00EA0E6C"/>
    <w:rsid w:val="00EA15A7"/>
    <w:rsid w:val="00EA3629"/>
    <w:rsid w:val="00EC572E"/>
    <w:rsid w:val="00EE1AD1"/>
    <w:rsid w:val="00EE2E15"/>
    <w:rsid w:val="00F1204D"/>
    <w:rsid w:val="00F2337B"/>
    <w:rsid w:val="00F325C9"/>
    <w:rsid w:val="00F36C1B"/>
    <w:rsid w:val="00F414E8"/>
    <w:rsid w:val="00F475E6"/>
    <w:rsid w:val="00F5797E"/>
    <w:rsid w:val="00F67037"/>
    <w:rsid w:val="00F8418E"/>
    <w:rsid w:val="00FA5FD6"/>
    <w:rsid w:val="00FB0D90"/>
    <w:rsid w:val="00FD6CF9"/>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211F7"/>
    <w:rPr>
      <w:color w:val="808080"/>
    </w:rPr>
  </w:style>
  <w:style w:type="paragraph" w:customStyle="1" w:styleId="8393767D5212435895E5FACAD1101773">
    <w:name w:val="8393767D5212435895E5FACAD1101773"/>
    <w:rsid w:val="008211F7"/>
    <w:pPr>
      <w:spacing w:after="160" w:line="259" w:lineRule="auto"/>
    </w:pPr>
  </w:style>
  <w:style w:type="paragraph" w:customStyle="1" w:styleId="AD088C1520E1492497F935CF1CB2D8D4">
    <w:name w:val="AD088C1520E1492497F935CF1CB2D8D4"/>
    <w:rsid w:val="008211F7"/>
    <w:pPr>
      <w:spacing w:after="160" w:line="259" w:lineRule="auto"/>
    </w:pPr>
  </w:style>
  <w:style w:type="paragraph" w:customStyle="1" w:styleId="A02CED5D2AD344BCA2D228FE7B9DE17F">
    <w:name w:val="A02CED5D2AD344BCA2D228FE7B9DE17F"/>
    <w:rsid w:val="008211F7"/>
    <w:pPr>
      <w:spacing w:after="160" w:line="259" w:lineRule="auto"/>
    </w:pPr>
  </w:style>
  <w:style w:type="paragraph" w:customStyle="1" w:styleId="D304D6EB8E3C420A9B20B6D52544FB05">
    <w:name w:val="D304D6EB8E3C420A9B20B6D52544FB05"/>
    <w:rsid w:val="008211F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D5C52-EA3C-4F07-9FAC-9BBB4FE8B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27140</Words>
  <Characters>160126</Characters>
  <Application>Microsoft Office Word</Application>
  <DocSecurity>0</DocSecurity>
  <Lines>1334</Lines>
  <Paragraphs>373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Lubor Černý</cp:lastModifiedBy>
  <cp:revision>3</cp:revision>
  <dcterms:created xsi:type="dcterms:W3CDTF">2023-12-01T07:39:00Z</dcterms:created>
  <dcterms:modified xsi:type="dcterms:W3CDTF">2023-12-12T14:33:00Z</dcterms:modified>
</cp:coreProperties>
</file>